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5A" w:rsidRPr="00BC0BAD" w:rsidRDefault="0038425A">
      <w:pPr>
        <w:rPr>
          <w:noProof/>
        </w:rPr>
      </w:pPr>
      <w:r w:rsidRPr="00BC0BAD">
        <w:rPr>
          <w:noProof/>
          <w:lang w:eastAsia="nl-NL"/>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8" cstate="print"/>
                    <a:stretch>
                      <a:fillRect/>
                    </a:stretch>
                  </pic:blipFill>
                  <pic:spPr>
                    <a:xfrm>
                      <a:off x="0" y="0"/>
                      <a:ext cx="7550785" cy="5645785"/>
                    </a:xfrm>
                    <a:prstGeom prst="rect">
                      <a:avLst/>
                    </a:prstGeom>
                  </pic:spPr>
                </pic:pic>
              </a:graphicData>
            </a:graphic>
          </wp:anchor>
        </w:drawing>
      </w:r>
      <w:r w:rsidRPr="00BC0BAD">
        <w:rPr>
          <w:noProof/>
          <w:lang w:eastAsia="nl-NL"/>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9"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D44D5A">
        <w:rPr>
          <w:noProof/>
          <w:lang w:eastAsia="nl-NL"/>
        </w:rPr>
        <w:pict>
          <v:shapetype id="_x0000_t202" coordsize="21600,21600" o:spt="202" path="m,l,21600r21600,l21600,xe">
            <v:stroke joinstyle="miter"/>
            <v:path gradientshapeok="t" o:connecttype="rect"/>
          </v:shapetype>
          <v:shape id="_x0000_s1026" type="#_x0000_t202" style="position:absolute;margin-left:126.3pt;margin-top:281.25pt;width:339.9pt;height:156.55pt;z-index:251660288;mso-wrap-distance-left:9.05pt;mso-wrap-distance-right:9.05pt;mso-position-horizontal-relative:page;mso-position-vertical-relative:page" stroked="f">
            <v:fill opacity="0" color2="black"/>
            <v:textbox style="mso-next-textbox:#_x0000_s1026" inset="0,0,0,0">
              <w:txbxContent>
                <w:p w:rsidR="002015D0" w:rsidRDefault="002015D0" w:rsidP="0038425A">
                  <w:pPr>
                    <w:pStyle w:val="Titel"/>
                  </w:pPr>
                </w:p>
                <w:p w:rsidR="002015D0" w:rsidRPr="002F63D1" w:rsidRDefault="002015D0" w:rsidP="0038425A">
                  <w:pPr>
                    <w:pStyle w:val="Titel"/>
                  </w:pPr>
                  <w:r>
                    <w:t xml:space="preserve">Wijzigingsvoorstel </w:t>
                  </w:r>
                  <w:r w:rsidR="00161033">
                    <w:t xml:space="preserve">op </w:t>
                  </w:r>
                  <w:r>
                    <w:t>RGBZ 1.0</w:t>
                  </w:r>
                </w:p>
                <w:p w:rsidR="00161033" w:rsidRPr="00161033" w:rsidRDefault="00161033" w:rsidP="0038425A">
                  <w:pPr>
                    <w:pStyle w:val="Titel"/>
                    <w:rPr>
                      <w:rStyle w:val="Nadruk"/>
                      <w:b w:val="0"/>
                      <w:i w:val="0"/>
                    </w:rPr>
                  </w:pPr>
                  <w:r w:rsidRPr="00161033">
                    <w:rPr>
                      <w:rStyle w:val="Nadruk"/>
                      <w:b w:val="0"/>
                      <w:i w:val="0"/>
                    </w:rPr>
                    <w:t>conceptversie 0.2</w:t>
                  </w:r>
                </w:p>
                <w:p w:rsidR="002015D0" w:rsidRPr="0004165E" w:rsidRDefault="002015D0" w:rsidP="0038425A">
                  <w:pPr>
                    <w:pStyle w:val="Titel"/>
                    <w:rPr>
                      <w:rStyle w:val="Nadruk"/>
                    </w:rPr>
                  </w:pPr>
                  <w:r>
                    <w:rPr>
                      <w:rStyle w:val="Nadruk"/>
                    </w:rPr>
                    <w:t>Werkgroep doorontwikkeling RGBZ</w:t>
                  </w:r>
                </w:p>
              </w:txbxContent>
            </v:textbox>
            <w10:wrap type="topAndBottom" anchorx="page" anchory="page"/>
          </v:shape>
        </w:pict>
      </w:r>
      <w:r w:rsidRPr="00BC0BAD">
        <w:rPr>
          <w:noProof/>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Content>
        <w:p w:rsidR="0038425A" w:rsidRPr="00BC0BAD" w:rsidRDefault="0038425A">
          <w:pPr>
            <w:pStyle w:val="Kopvaninhoudsopgave"/>
            <w:rPr>
              <w:noProof/>
            </w:rPr>
          </w:pPr>
          <w:r w:rsidRPr="00BC0BAD">
            <w:rPr>
              <w:rStyle w:val="TitelChar"/>
              <w:noProof/>
            </w:rPr>
            <w:t>Inhoud</w:t>
          </w:r>
        </w:p>
        <w:p w:rsidR="00483FEF" w:rsidRDefault="00D44D5A">
          <w:pPr>
            <w:pStyle w:val="Inhopg1"/>
            <w:tabs>
              <w:tab w:val="left" w:pos="440"/>
              <w:tab w:val="right" w:leader="dot" w:pos="9062"/>
            </w:tabs>
            <w:rPr>
              <w:rFonts w:eastAsiaTheme="minorEastAsia"/>
              <w:noProof/>
              <w:lang w:eastAsia="nl-NL"/>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348096648" w:history="1">
            <w:r w:rsidR="00483FEF" w:rsidRPr="00505030">
              <w:rPr>
                <w:rStyle w:val="Hyperlink"/>
                <w:noProof/>
              </w:rPr>
              <w:t>1</w:t>
            </w:r>
            <w:r w:rsidR="00483FEF">
              <w:rPr>
                <w:rFonts w:eastAsiaTheme="minorEastAsia"/>
                <w:noProof/>
                <w:lang w:eastAsia="nl-NL"/>
              </w:rPr>
              <w:tab/>
            </w:r>
            <w:r w:rsidR="00483FEF" w:rsidRPr="00505030">
              <w:rPr>
                <w:rStyle w:val="Hyperlink"/>
                <w:noProof/>
              </w:rPr>
              <w:t>Inleiding</w:t>
            </w:r>
            <w:r w:rsidR="00483FEF">
              <w:rPr>
                <w:noProof/>
                <w:webHidden/>
              </w:rPr>
              <w:tab/>
            </w:r>
            <w:r>
              <w:rPr>
                <w:noProof/>
                <w:webHidden/>
              </w:rPr>
              <w:fldChar w:fldCharType="begin"/>
            </w:r>
            <w:r w:rsidR="00483FEF">
              <w:rPr>
                <w:noProof/>
                <w:webHidden/>
              </w:rPr>
              <w:instrText xml:space="preserve"> PAGEREF _Toc348096648 \h </w:instrText>
            </w:r>
            <w:r>
              <w:rPr>
                <w:noProof/>
                <w:webHidden/>
              </w:rPr>
            </w:r>
            <w:r>
              <w:rPr>
                <w:noProof/>
                <w:webHidden/>
              </w:rPr>
              <w:fldChar w:fldCharType="separate"/>
            </w:r>
            <w:r w:rsidR="00483FEF">
              <w:rPr>
                <w:noProof/>
                <w:webHidden/>
              </w:rPr>
              <w:t>4</w:t>
            </w:r>
            <w:r>
              <w:rPr>
                <w:noProof/>
                <w:webHidden/>
              </w:rPr>
              <w:fldChar w:fldCharType="end"/>
            </w:r>
          </w:hyperlink>
        </w:p>
        <w:p w:rsidR="00483FEF" w:rsidRDefault="00D44D5A">
          <w:pPr>
            <w:pStyle w:val="Inhopg1"/>
            <w:tabs>
              <w:tab w:val="left" w:pos="440"/>
              <w:tab w:val="right" w:leader="dot" w:pos="9062"/>
            </w:tabs>
            <w:rPr>
              <w:rFonts w:eastAsiaTheme="minorEastAsia"/>
              <w:noProof/>
              <w:lang w:eastAsia="nl-NL"/>
            </w:rPr>
          </w:pPr>
          <w:hyperlink w:anchor="_Toc348096649" w:history="1">
            <w:r w:rsidR="00483FEF" w:rsidRPr="00505030">
              <w:rPr>
                <w:rStyle w:val="Hyperlink"/>
                <w:noProof/>
              </w:rPr>
              <w:t>2</w:t>
            </w:r>
            <w:r w:rsidR="00483FEF">
              <w:rPr>
                <w:rFonts w:eastAsiaTheme="minorEastAsia"/>
                <w:noProof/>
                <w:lang w:eastAsia="nl-NL"/>
              </w:rPr>
              <w:tab/>
            </w:r>
            <w:r w:rsidR="00483FEF" w:rsidRPr="00505030">
              <w:rPr>
                <w:rStyle w:val="Hyperlink"/>
                <w:noProof/>
              </w:rPr>
              <w:t>Wijzigingen</w:t>
            </w:r>
            <w:r w:rsidR="00483FEF">
              <w:rPr>
                <w:noProof/>
                <w:webHidden/>
              </w:rPr>
              <w:tab/>
            </w:r>
            <w:r>
              <w:rPr>
                <w:noProof/>
                <w:webHidden/>
              </w:rPr>
              <w:fldChar w:fldCharType="begin"/>
            </w:r>
            <w:r w:rsidR="00483FEF">
              <w:rPr>
                <w:noProof/>
                <w:webHidden/>
              </w:rPr>
              <w:instrText xml:space="preserve"> PAGEREF _Toc348096649 \h </w:instrText>
            </w:r>
            <w:r>
              <w:rPr>
                <w:noProof/>
                <w:webHidden/>
              </w:rPr>
            </w:r>
            <w:r>
              <w:rPr>
                <w:noProof/>
                <w:webHidden/>
              </w:rPr>
              <w:fldChar w:fldCharType="separate"/>
            </w:r>
            <w:r w:rsidR="00483FEF">
              <w:rPr>
                <w:noProof/>
                <w:webHidden/>
              </w:rPr>
              <w:t>5</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50" w:history="1">
            <w:r w:rsidR="00483FEF" w:rsidRPr="00505030">
              <w:rPr>
                <w:rStyle w:val="Hyperlink"/>
                <w:noProof/>
              </w:rPr>
              <w:t>2.1</w:t>
            </w:r>
            <w:r w:rsidR="00483FEF">
              <w:rPr>
                <w:rFonts w:eastAsiaTheme="minorEastAsia"/>
                <w:noProof/>
                <w:lang w:eastAsia="nl-NL"/>
              </w:rPr>
              <w:tab/>
            </w:r>
            <w:r w:rsidR="00483FEF" w:rsidRPr="00505030">
              <w:rPr>
                <w:rStyle w:val="Hyperlink"/>
                <w:noProof/>
              </w:rPr>
              <w:t>BESLUIT</w:t>
            </w:r>
            <w:r w:rsidR="00483FEF">
              <w:rPr>
                <w:noProof/>
                <w:webHidden/>
              </w:rPr>
              <w:tab/>
            </w:r>
            <w:r>
              <w:rPr>
                <w:noProof/>
                <w:webHidden/>
              </w:rPr>
              <w:fldChar w:fldCharType="begin"/>
            </w:r>
            <w:r w:rsidR="00483FEF">
              <w:rPr>
                <w:noProof/>
                <w:webHidden/>
              </w:rPr>
              <w:instrText xml:space="preserve"> PAGEREF _Toc348096650 \h </w:instrText>
            </w:r>
            <w:r>
              <w:rPr>
                <w:noProof/>
                <w:webHidden/>
              </w:rPr>
            </w:r>
            <w:r>
              <w:rPr>
                <w:noProof/>
                <w:webHidden/>
              </w:rPr>
              <w:fldChar w:fldCharType="separate"/>
            </w:r>
            <w:r w:rsidR="00483FEF">
              <w:rPr>
                <w:noProof/>
                <w:webHidden/>
              </w:rPr>
              <w:t>6</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1" w:history="1">
            <w:r w:rsidR="00483FEF" w:rsidRPr="00505030">
              <w:rPr>
                <w:rStyle w:val="Hyperlink"/>
                <w:noProof/>
              </w:rPr>
              <w:t>2.1.1</w:t>
            </w:r>
            <w:r w:rsidR="00483FEF">
              <w:rPr>
                <w:rFonts w:eastAsiaTheme="minorEastAsia"/>
                <w:noProof/>
                <w:lang w:eastAsia="nl-NL"/>
              </w:rPr>
              <w:tab/>
            </w:r>
            <w:r w:rsidR="00483FEF" w:rsidRPr="00505030">
              <w:rPr>
                <w:rStyle w:val="Hyperlink"/>
                <w:noProof/>
              </w:rPr>
              <w:t>BESLUIT kan vastgelegd zijn als INFORMATIEOBJECT</w:t>
            </w:r>
            <w:r w:rsidR="00483FEF">
              <w:rPr>
                <w:noProof/>
                <w:webHidden/>
              </w:rPr>
              <w:tab/>
            </w:r>
            <w:r>
              <w:rPr>
                <w:noProof/>
                <w:webHidden/>
              </w:rPr>
              <w:fldChar w:fldCharType="begin"/>
            </w:r>
            <w:r w:rsidR="00483FEF">
              <w:rPr>
                <w:noProof/>
                <w:webHidden/>
              </w:rPr>
              <w:instrText xml:space="preserve"> PAGEREF _Toc348096651 \h </w:instrText>
            </w:r>
            <w:r>
              <w:rPr>
                <w:noProof/>
                <w:webHidden/>
              </w:rPr>
            </w:r>
            <w:r>
              <w:rPr>
                <w:noProof/>
                <w:webHidden/>
              </w:rPr>
              <w:fldChar w:fldCharType="separate"/>
            </w:r>
            <w:r w:rsidR="00483FEF">
              <w:rPr>
                <w:noProof/>
                <w:webHidden/>
              </w:rPr>
              <w:t>6</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2" w:history="1">
            <w:r w:rsidR="00483FEF" w:rsidRPr="00505030">
              <w:rPr>
                <w:rStyle w:val="Hyperlink"/>
                <w:noProof/>
              </w:rPr>
              <w:t>2.1.2</w:t>
            </w:r>
            <w:r w:rsidR="00483FEF">
              <w:rPr>
                <w:rFonts w:eastAsiaTheme="minorEastAsia"/>
                <w:noProof/>
                <w:lang w:eastAsia="nl-NL"/>
              </w:rPr>
              <w:tab/>
            </w:r>
            <w:r w:rsidR="00483FEF" w:rsidRPr="00505030">
              <w:rPr>
                <w:rStyle w:val="Hyperlink"/>
                <w:noProof/>
              </w:rPr>
              <w:t>Bestuursorgaan</w:t>
            </w:r>
            <w:r w:rsidR="00483FEF">
              <w:rPr>
                <w:noProof/>
                <w:webHidden/>
              </w:rPr>
              <w:tab/>
            </w:r>
            <w:r>
              <w:rPr>
                <w:noProof/>
                <w:webHidden/>
              </w:rPr>
              <w:fldChar w:fldCharType="begin"/>
            </w:r>
            <w:r w:rsidR="00483FEF">
              <w:rPr>
                <w:noProof/>
                <w:webHidden/>
              </w:rPr>
              <w:instrText xml:space="preserve"> PAGEREF _Toc348096652 \h </w:instrText>
            </w:r>
            <w:r>
              <w:rPr>
                <w:noProof/>
                <w:webHidden/>
              </w:rPr>
            </w:r>
            <w:r>
              <w:rPr>
                <w:noProof/>
                <w:webHidden/>
              </w:rPr>
              <w:fldChar w:fldCharType="separate"/>
            </w:r>
            <w:r w:rsidR="00483FEF">
              <w:rPr>
                <w:noProof/>
                <w:webHidden/>
              </w:rPr>
              <w:t>6</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53" w:history="1">
            <w:r w:rsidR="00483FEF" w:rsidRPr="00505030">
              <w:rPr>
                <w:rStyle w:val="Hyperlink"/>
                <w:noProof/>
              </w:rPr>
              <w:t>2.2</w:t>
            </w:r>
            <w:r w:rsidR="00483FEF">
              <w:rPr>
                <w:rFonts w:eastAsiaTheme="minorEastAsia"/>
                <w:noProof/>
                <w:lang w:eastAsia="nl-NL"/>
              </w:rPr>
              <w:tab/>
            </w:r>
            <w:r w:rsidR="00483FEF" w:rsidRPr="00505030">
              <w:rPr>
                <w:rStyle w:val="Hyperlink"/>
                <w:noProof/>
              </w:rPr>
              <w:t>ENKELVOUDIG INFORMATIEOBJECT</w:t>
            </w:r>
            <w:r w:rsidR="00483FEF">
              <w:rPr>
                <w:noProof/>
                <w:webHidden/>
              </w:rPr>
              <w:tab/>
            </w:r>
            <w:r>
              <w:rPr>
                <w:noProof/>
                <w:webHidden/>
              </w:rPr>
              <w:fldChar w:fldCharType="begin"/>
            </w:r>
            <w:r w:rsidR="00483FEF">
              <w:rPr>
                <w:noProof/>
                <w:webHidden/>
              </w:rPr>
              <w:instrText xml:space="preserve"> PAGEREF _Toc348096653 \h </w:instrText>
            </w:r>
            <w:r>
              <w:rPr>
                <w:noProof/>
                <w:webHidden/>
              </w:rPr>
            </w:r>
            <w:r>
              <w:rPr>
                <w:noProof/>
                <w:webHidden/>
              </w:rPr>
              <w:fldChar w:fldCharType="separate"/>
            </w:r>
            <w:r w:rsidR="00483FEF">
              <w:rPr>
                <w:noProof/>
                <w:webHidden/>
              </w:rPr>
              <w:t>7</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4" w:history="1">
            <w:r w:rsidR="00483FEF" w:rsidRPr="00505030">
              <w:rPr>
                <w:rStyle w:val="Hyperlink"/>
                <w:noProof/>
              </w:rPr>
              <w:t>2.2.1</w:t>
            </w:r>
            <w:r w:rsidR="00483FEF">
              <w:rPr>
                <w:rFonts w:eastAsiaTheme="minorEastAsia"/>
                <w:noProof/>
                <w:lang w:eastAsia="nl-NL"/>
              </w:rPr>
              <w:tab/>
            </w:r>
            <w:r w:rsidR="00483FEF" w:rsidRPr="00505030">
              <w:rPr>
                <w:rStyle w:val="Hyperlink"/>
                <w:noProof/>
              </w:rPr>
              <w:t>Formaat</w:t>
            </w:r>
            <w:r w:rsidR="00483FEF">
              <w:rPr>
                <w:noProof/>
                <w:webHidden/>
              </w:rPr>
              <w:tab/>
            </w:r>
            <w:r>
              <w:rPr>
                <w:noProof/>
                <w:webHidden/>
              </w:rPr>
              <w:fldChar w:fldCharType="begin"/>
            </w:r>
            <w:r w:rsidR="00483FEF">
              <w:rPr>
                <w:noProof/>
                <w:webHidden/>
              </w:rPr>
              <w:instrText xml:space="preserve"> PAGEREF _Toc348096654 \h </w:instrText>
            </w:r>
            <w:r>
              <w:rPr>
                <w:noProof/>
                <w:webHidden/>
              </w:rPr>
            </w:r>
            <w:r>
              <w:rPr>
                <w:noProof/>
                <w:webHidden/>
              </w:rPr>
              <w:fldChar w:fldCharType="separate"/>
            </w:r>
            <w:r w:rsidR="00483FEF">
              <w:rPr>
                <w:noProof/>
                <w:webHidden/>
              </w:rPr>
              <w:t>9</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5" w:history="1">
            <w:r w:rsidR="00483FEF" w:rsidRPr="00505030">
              <w:rPr>
                <w:rStyle w:val="Hyperlink"/>
                <w:noProof/>
              </w:rPr>
              <w:t>2.2.2</w:t>
            </w:r>
            <w:r w:rsidR="00483FEF">
              <w:rPr>
                <w:rFonts w:eastAsiaTheme="minorEastAsia"/>
                <w:noProof/>
                <w:lang w:eastAsia="nl-NL"/>
              </w:rPr>
              <w:tab/>
            </w:r>
            <w:r w:rsidR="00483FEF" w:rsidRPr="00505030">
              <w:rPr>
                <w:rStyle w:val="Hyperlink"/>
                <w:noProof/>
              </w:rPr>
              <w:t>Status</w:t>
            </w:r>
            <w:r w:rsidR="00483FEF">
              <w:rPr>
                <w:noProof/>
                <w:webHidden/>
              </w:rPr>
              <w:tab/>
            </w:r>
            <w:r>
              <w:rPr>
                <w:noProof/>
                <w:webHidden/>
              </w:rPr>
              <w:fldChar w:fldCharType="begin"/>
            </w:r>
            <w:r w:rsidR="00483FEF">
              <w:rPr>
                <w:noProof/>
                <w:webHidden/>
              </w:rPr>
              <w:instrText xml:space="preserve"> PAGEREF _Toc348096655 \h </w:instrText>
            </w:r>
            <w:r>
              <w:rPr>
                <w:noProof/>
                <w:webHidden/>
              </w:rPr>
            </w:r>
            <w:r>
              <w:rPr>
                <w:noProof/>
                <w:webHidden/>
              </w:rPr>
              <w:fldChar w:fldCharType="separate"/>
            </w:r>
            <w:r w:rsidR="00483FEF">
              <w:rPr>
                <w:noProof/>
                <w:webHidden/>
              </w:rPr>
              <w:t>10</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6" w:history="1">
            <w:r w:rsidR="00483FEF" w:rsidRPr="00505030">
              <w:rPr>
                <w:rStyle w:val="Hyperlink"/>
                <w:noProof/>
              </w:rPr>
              <w:t>2.2.3</w:t>
            </w:r>
            <w:r w:rsidR="00483FEF">
              <w:rPr>
                <w:rFonts w:eastAsiaTheme="minorEastAsia"/>
                <w:noProof/>
                <w:lang w:eastAsia="nl-NL"/>
              </w:rPr>
              <w:tab/>
            </w:r>
            <w:r w:rsidR="00483FEF" w:rsidRPr="00505030">
              <w:rPr>
                <w:rStyle w:val="Hyperlink"/>
                <w:noProof/>
              </w:rPr>
              <w:t>Bestandsomvang</w:t>
            </w:r>
            <w:r w:rsidR="00483FEF">
              <w:rPr>
                <w:noProof/>
                <w:webHidden/>
              </w:rPr>
              <w:tab/>
            </w:r>
            <w:r>
              <w:rPr>
                <w:noProof/>
                <w:webHidden/>
              </w:rPr>
              <w:fldChar w:fldCharType="begin"/>
            </w:r>
            <w:r w:rsidR="00483FEF">
              <w:rPr>
                <w:noProof/>
                <w:webHidden/>
              </w:rPr>
              <w:instrText xml:space="preserve"> PAGEREF _Toc348096656 \h </w:instrText>
            </w:r>
            <w:r>
              <w:rPr>
                <w:noProof/>
                <w:webHidden/>
              </w:rPr>
            </w:r>
            <w:r>
              <w:rPr>
                <w:noProof/>
                <w:webHidden/>
              </w:rPr>
              <w:fldChar w:fldCharType="separate"/>
            </w:r>
            <w:r w:rsidR="00483FEF">
              <w:rPr>
                <w:noProof/>
                <w:webHidden/>
              </w:rPr>
              <w:t>11</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57" w:history="1">
            <w:r w:rsidR="00483FEF" w:rsidRPr="00505030">
              <w:rPr>
                <w:rStyle w:val="Hyperlink"/>
                <w:noProof/>
              </w:rPr>
              <w:t>2.3</w:t>
            </w:r>
            <w:r w:rsidR="00483FEF">
              <w:rPr>
                <w:rFonts w:eastAsiaTheme="minorEastAsia"/>
                <w:noProof/>
                <w:lang w:eastAsia="nl-NL"/>
              </w:rPr>
              <w:tab/>
            </w:r>
            <w:r w:rsidR="00483FEF" w:rsidRPr="00505030">
              <w:rPr>
                <w:rStyle w:val="Hyperlink"/>
                <w:noProof/>
              </w:rPr>
              <w:t>INFORMATIEOBJECT</w:t>
            </w:r>
            <w:r w:rsidR="00483FEF">
              <w:rPr>
                <w:noProof/>
                <w:webHidden/>
              </w:rPr>
              <w:tab/>
            </w:r>
            <w:r>
              <w:rPr>
                <w:noProof/>
                <w:webHidden/>
              </w:rPr>
              <w:fldChar w:fldCharType="begin"/>
            </w:r>
            <w:r w:rsidR="00483FEF">
              <w:rPr>
                <w:noProof/>
                <w:webHidden/>
              </w:rPr>
              <w:instrText xml:space="preserve"> PAGEREF _Toc348096657 \h </w:instrText>
            </w:r>
            <w:r>
              <w:rPr>
                <w:noProof/>
                <w:webHidden/>
              </w:rPr>
            </w:r>
            <w:r>
              <w:rPr>
                <w:noProof/>
                <w:webHidden/>
              </w:rPr>
              <w:fldChar w:fldCharType="separate"/>
            </w:r>
            <w:r w:rsidR="00483FEF">
              <w:rPr>
                <w:noProof/>
                <w:webHidden/>
              </w:rPr>
              <w:t>12</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58" w:history="1">
            <w:r w:rsidR="00483FEF" w:rsidRPr="00505030">
              <w:rPr>
                <w:rStyle w:val="Hyperlink"/>
                <w:noProof/>
              </w:rPr>
              <w:t>2.3.1</w:t>
            </w:r>
            <w:r w:rsidR="00483FEF">
              <w:rPr>
                <w:rFonts w:eastAsiaTheme="minorEastAsia"/>
                <w:noProof/>
                <w:lang w:eastAsia="nl-NL"/>
              </w:rPr>
              <w:tab/>
            </w:r>
            <w:r w:rsidR="00483FEF" w:rsidRPr="00505030">
              <w:rPr>
                <w:rStyle w:val="Hyperlink"/>
                <w:noProof/>
              </w:rPr>
              <w:t>Informatieobjectauteur</w:t>
            </w:r>
            <w:r w:rsidR="00483FEF">
              <w:rPr>
                <w:noProof/>
                <w:webHidden/>
              </w:rPr>
              <w:tab/>
            </w:r>
            <w:r>
              <w:rPr>
                <w:noProof/>
                <w:webHidden/>
              </w:rPr>
              <w:fldChar w:fldCharType="begin"/>
            </w:r>
            <w:r w:rsidR="00483FEF">
              <w:rPr>
                <w:noProof/>
                <w:webHidden/>
              </w:rPr>
              <w:instrText xml:space="preserve"> PAGEREF _Toc348096658 \h </w:instrText>
            </w:r>
            <w:r>
              <w:rPr>
                <w:noProof/>
                <w:webHidden/>
              </w:rPr>
            </w:r>
            <w:r>
              <w:rPr>
                <w:noProof/>
                <w:webHidden/>
              </w:rPr>
              <w:fldChar w:fldCharType="separate"/>
            </w:r>
            <w:r w:rsidR="00483FEF">
              <w:rPr>
                <w:noProof/>
                <w:webHidden/>
              </w:rPr>
              <w:t>14</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59" w:history="1">
            <w:r w:rsidR="00483FEF" w:rsidRPr="00505030">
              <w:rPr>
                <w:rStyle w:val="Hyperlink"/>
                <w:noProof/>
              </w:rPr>
              <w:t>2.4</w:t>
            </w:r>
            <w:r w:rsidR="00483FEF">
              <w:rPr>
                <w:rFonts w:eastAsiaTheme="minorEastAsia"/>
                <w:noProof/>
                <w:lang w:eastAsia="nl-NL"/>
              </w:rPr>
              <w:tab/>
            </w:r>
            <w:r w:rsidR="00483FEF" w:rsidRPr="00505030">
              <w:rPr>
                <w:rStyle w:val="Hyperlink"/>
                <w:noProof/>
              </w:rPr>
              <w:t>INFORMATIEOBJECTTYPE</w:t>
            </w:r>
            <w:r w:rsidR="00483FEF">
              <w:rPr>
                <w:noProof/>
                <w:webHidden/>
              </w:rPr>
              <w:tab/>
            </w:r>
            <w:r>
              <w:rPr>
                <w:noProof/>
                <w:webHidden/>
              </w:rPr>
              <w:fldChar w:fldCharType="begin"/>
            </w:r>
            <w:r w:rsidR="00483FEF">
              <w:rPr>
                <w:noProof/>
                <w:webHidden/>
              </w:rPr>
              <w:instrText xml:space="preserve"> PAGEREF _Toc348096659 \h </w:instrText>
            </w:r>
            <w:r>
              <w:rPr>
                <w:noProof/>
                <w:webHidden/>
              </w:rPr>
            </w:r>
            <w:r>
              <w:rPr>
                <w:noProof/>
                <w:webHidden/>
              </w:rPr>
              <w:fldChar w:fldCharType="separate"/>
            </w:r>
            <w:r w:rsidR="00483FEF">
              <w:rPr>
                <w:noProof/>
                <w:webHidden/>
              </w:rPr>
              <w:t>16</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0" w:history="1">
            <w:r w:rsidR="00483FEF" w:rsidRPr="00505030">
              <w:rPr>
                <w:rStyle w:val="Hyperlink"/>
                <w:noProof/>
              </w:rPr>
              <w:t>2.4.1</w:t>
            </w:r>
            <w:r w:rsidR="00483FEF">
              <w:rPr>
                <w:rFonts w:eastAsiaTheme="minorEastAsia"/>
                <w:noProof/>
                <w:lang w:eastAsia="nl-NL"/>
              </w:rPr>
              <w:tab/>
            </w:r>
            <w:r w:rsidR="00483FEF" w:rsidRPr="00505030">
              <w:rPr>
                <w:rStyle w:val="Hyperlink"/>
                <w:noProof/>
              </w:rPr>
              <w:t>Informatieobjecttype-omschrijving generiek</w:t>
            </w:r>
            <w:r w:rsidR="00483FEF">
              <w:rPr>
                <w:noProof/>
                <w:webHidden/>
              </w:rPr>
              <w:tab/>
            </w:r>
            <w:r>
              <w:rPr>
                <w:noProof/>
                <w:webHidden/>
              </w:rPr>
              <w:fldChar w:fldCharType="begin"/>
            </w:r>
            <w:r w:rsidR="00483FEF">
              <w:rPr>
                <w:noProof/>
                <w:webHidden/>
              </w:rPr>
              <w:instrText xml:space="preserve"> PAGEREF _Toc348096660 \h </w:instrText>
            </w:r>
            <w:r>
              <w:rPr>
                <w:noProof/>
                <w:webHidden/>
              </w:rPr>
            </w:r>
            <w:r>
              <w:rPr>
                <w:noProof/>
                <w:webHidden/>
              </w:rPr>
              <w:fldChar w:fldCharType="separate"/>
            </w:r>
            <w:r w:rsidR="00483FEF">
              <w:rPr>
                <w:noProof/>
                <w:webHidden/>
              </w:rPr>
              <w:t>16</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61" w:history="1">
            <w:r w:rsidR="00483FEF" w:rsidRPr="00505030">
              <w:rPr>
                <w:rStyle w:val="Hyperlink"/>
                <w:noProof/>
              </w:rPr>
              <w:t>2.5</w:t>
            </w:r>
            <w:r w:rsidR="00483FEF">
              <w:rPr>
                <w:rFonts w:eastAsiaTheme="minorEastAsia"/>
                <w:noProof/>
                <w:lang w:eastAsia="nl-NL"/>
              </w:rPr>
              <w:tab/>
            </w:r>
            <w:r w:rsidR="00483FEF" w:rsidRPr="00505030">
              <w:rPr>
                <w:rStyle w:val="Hyperlink"/>
                <w:noProof/>
              </w:rPr>
              <w:t>KLANTCONTACT</w:t>
            </w:r>
            <w:r w:rsidR="00483FEF">
              <w:rPr>
                <w:noProof/>
                <w:webHidden/>
              </w:rPr>
              <w:tab/>
            </w:r>
            <w:r>
              <w:rPr>
                <w:noProof/>
                <w:webHidden/>
              </w:rPr>
              <w:fldChar w:fldCharType="begin"/>
            </w:r>
            <w:r w:rsidR="00483FEF">
              <w:rPr>
                <w:noProof/>
                <w:webHidden/>
              </w:rPr>
              <w:instrText xml:space="preserve"> PAGEREF _Toc348096661 \h </w:instrText>
            </w:r>
            <w:r>
              <w:rPr>
                <w:noProof/>
                <w:webHidden/>
              </w:rPr>
            </w:r>
            <w:r>
              <w:rPr>
                <w:noProof/>
                <w:webHidden/>
              </w:rPr>
              <w:fldChar w:fldCharType="separate"/>
            </w:r>
            <w:r w:rsidR="00483FEF">
              <w:rPr>
                <w:noProof/>
                <w:webHidden/>
              </w:rPr>
              <w:t>21</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62" w:history="1">
            <w:r w:rsidR="00483FEF" w:rsidRPr="00505030">
              <w:rPr>
                <w:rStyle w:val="Hyperlink"/>
                <w:noProof/>
              </w:rPr>
              <w:t>2.6</w:t>
            </w:r>
            <w:r w:rsidR="00483FEF">
              <w:rPr>
                <w:rFonts w:eastAsiaTheme="minorEastAsia"/>
                <w:noProof/>
                <w:lang w:eastAsia="nl-NL"/>
              </w:rPr>
              <w:tab/>
            </w:r>
            <w:r w:rsidR="00483FEF" w:rsidRPr="00505030">
              <w:rPr>
                <w:rStyle w:val="Hyperlink"/>
                <w:noProof/>
              </w:rPr>
              <w:t>ROL</w:t>
            </w:r>
            <w:r w:rsidR="00483FEF">
              <w:rPr>
                <w:noProof/>
                <w:webHidden/>
              </w:rPr>
              <w:tab/>
            </w:r>
            <w:r>
              <w:rPr>
                <w:noProof/>
                <w:webHidden/>
              </w:rPr>
              <w:fldChar w:fldCharType="begin"/>
            </w:r>
            <w:r w:rsidR="00483FEF">
              <w:rPr>
                <w:noProof/>
                <w:webHidden/>
              </w:rPr>
              <w:instrText xml:space="preserve"> PAGEREF _Toc348096662 \h </w:instrText>
            </w:r>
            <w:r>
              <w:rPr>
                <w:noProof/>
                <w:webHidden/>
              </w:rPr>
            </w:r>
            <w:r>
              <w:rPr>
                <w:noProof/>
                <w:webHidden/>
              </w:rPr>
              <w:fldChar w:fldCharType="separate"/>
            </w:r>
            <w:r w:rsidR="00483FEF">
              <w:rPr>
                <w:noProof/>
                <w:webHidden/>
              </w:rPr>
              <w:t>34</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3" w:history="1">
            <w:r w:rsidR="00483FEF" w:rsidRPr="00505030">
              <w:rPr>
                <w:rStyle w:val="Hyperlink"/>
                <w:noProof/>
              </w:rPr>
              <w:t>2.6.1</w:t>
            </w:r>
            <w:r w:rsidR="00483FEF">
              <w:rPr>
                <w:rFonts w:eastAsiaTheme="minorEastAsia"/>
                <w:noProof/>
                <w:lang w:eastAsia="nl-NL"/>
              </w:rPr>
              <w:tab/>
            </w:r>
            <w:r w:rsidR="00483FEF" w:rsidRPr="00505030">
              <w:rPr>
                <w:rStyle w:val="Hyperlink"/>
                <w:noProof/>
              </w:rPr>
              <w:t>Roltype generiek</w:t>
            </w:r>
            <w:r w:rsidR="00483FEF">
              <w:rPr>
                <w:noProof/>
                <w:webHidden/>
              </w:rPr>
              <w:tab/>
            </w:r>
            <w:r>
              <w:rPr>
                <w:noProof/>
                <w:webHidden/>
              </w:rPr>
              <w:fldChar w:fldCharType="begin"/>
            </w:r>
            <w:r w:rsidR="00483FEF">
              <w:rPr>
                <w:noProof/>
                <w:webHidden/>
              </w:rPr>
              <w:instrText xml:space="preserve"> PAGEREF _Toc348096663 \h </w:instrText>
            </w:r>
            <w:r>
              <w:rPr>
                <w:noProof/>
                <w:webHidden/>
              </w:rPr>
            </w:r>
            <w:r>
              <w:rPr>
                <w:noProof/>
                <w:webHidden/>
              </w:rPr>
              <w:fldChar w:fldCharType="separate"/>
            </w:r>
            <w:r w:rsidR="00483FEF">
              <w:rPr>
                <w:noProof/>
                <w:webHidden/>
              </w:rPr>
              <w:t>34</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4" w:history="1">
            <w:r w:rsidR="00483FEF" w:rsidRPr="00505030">
              <w:rPr>
                <w:rStyle w:val="Hyperlink"/>
                <w:noProof/>
              </w:rPr>
              <w:t>2.6.2</w:t>
            </w:r>
            <w:r w:rsidR="00483FEF">
              <w:rPr>
                <w:rFonts w:eastAsiaTheme="minorEastAsia"/>
                <w:noProof/>
                <w:lang w:eastAsia="nl-NL"/>
              </w:rPr>
              <w:tab/>
            </w:r>
            <w:r w:rsidR="00483FEF" w:rsidRPr="00505030">
              <w:rPr>
                <w:rStyle w:val="Hyperlink"/>
                <w:noProof/>
              </w:rPr>
              <w:t>Gemachtigde</w:t>
            </w:r>
            <w:r w:rsidR="00483FEF">
              <w:rPr>
                <w:noProof/>
                <w:webHidden/>
              </w:rPr>
              <w:tab/>
            </w:r>
            <w:r>
              <w:rPr>
                <w:noProof/>
                <w:webHidden/>
              </w:rPr>
              <w:fldChar w:fldCharType="begin"/>
            </w:r>
            <w:r w:rsidR="00483FEF">
              <w:rPr>
                <w:noProof/>
                <w:webHidden/>
              </w:rPr>
              <w:instrText xml:space="preserve"> PAGEREF _Toc348096664 \h </w:instrText>
            </w:r>
            <w:r>
              <w:rPr>
                <w:noProof/>
                <w:webHidden/>
              </w:rPr>
            </w:r>
            <w:r>
              <w:rPr>
                <w:noProof/>
                <w:webHidden/>
              </w:rPr>
              <w:fldChar w:fldCharType="separate"/>
            </w:r>
            <w:r w:rsidR="00483FEF">
              <w:rPr>
                <w:noProof/>
                <w:webHidden/>
              </w:rPr>
              <w:t>35</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65" w:history="1">
            <w:r w:rsidR="00483FEF" w:rsidRPr="00505030">
              <w:rPr>
                <w:rStyle w:val="Hyperlink"/>
                <w:noProof/>
              </w:rPr>
              <w:t>2.7</w:t>
            </w:r>
            <w:r w:rsidR="00483FEF">
              <w:rPr>
                <w:rFonts w:eastAsiaTheme="minorEastAsia"/>
                <w:noProof/>
                <w:lang w:eastAsia="nl-NL"/>
              </w:rPr>
              <w:tab/>
            </w:r>
            <w:r w:rsidR="00483FEF" w:rsidRPr="00505030">
              <w:rPr>
                <w:rStyle w:val="Hyperlink"/>
                <w:noProof/>
              </w:rPr>
              <w:t>SAMENGESTELD INFORMATIEOBJECT</w:t>
            </w:r>
            <w:r w:rsidR="00483FEF">
              <w:rPr>
                <w:noProof/>
                <w:webHidden/>
              </w:rPr>
              <w:tab/>
            </w:r>
            <w:r>
              <w:rPr>
                <w:noProof/>
                <w:webHidden/>
              </w:rPr>
              <w:fldChar w:fldCharType="begin"/>
            </w:r>
            <w:r w:rsidR="00483FEF">
              <w:rPr>
                <w:noProof/>
                <w:webHidden/>
              </w:rPr>
              <w:instrText xml:space="preserve"> PAGEREF _Toc348096665 \h </w:instrText>
            </w:r>
            <w:r>
              <w:rPr>
                <w:noProof/>
                <w:webHidden/>
              </w:rPr>
            </w:r>
            <w:r>
              <w:rPr>
                <w:noProof/>
                <w:webHidden/>
              </w:rPr>
              <w:fldChar w:fldCharType="separate"/>
            </w:r>
            <w:r w:rsidR="00483FEF">
              <w:rPr>
                <w:noProof/>
                <w:webHidden/>
              </w:rPr>
              <w:t>36</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66" w:history="1">
            <w:r w:rsidR="00483FEF" w:rsidRPr="00505030">
              <w:rPr>
                <w:rStyle w:val="Hyperlink"/>
                <w:noProof/>
              </w:rPr>
              <w:t>2.8</w:t>
            </w:r>
            <w:r w:rsidR="00483FEF">
              <w:rPr>
                <w:rFonts w:eastAsiaTheme="minorEastAsia"/>
                <w:noProof/>
                <w:lang w:eastAsia="nl-NL"/>
              </w:rPr>
              <w:tab/>
            </w:r>
            <w:r w:rsidR="00483FEF" w:rsidRPr="00505030">
              <w:rPr>
                <w:rStyle w:val="Hyperlink"/>
                <w:noProof/>
              </w:rPr>
              <w:t>ZAAK</w:t>
            </w:r>
            <w:r w:rsidR="00483FEF">
              <w:rPr>
                <w:noProof/>
                <w:webHidden/>
              </w:rPr>
              <w:tab/>
            </w:r>
            <w:r>
              <w:rPr>
                <w:noProof/>
                <w:webHidden/>
              </w:rPr>
              <w:fldChar w:fldCharType="begin"/>
            </w:r>
            <w:r w:rsidR="00483FEF">
              <w:rPr>
                <w:noProof/>
                <w:webHidden/>
              </w:rPr>
              <w:instrText xml:space="preserve"> PAGEREF _Toc348096666 \h </w:instrText>
            </w:r>
            <w:r>
              <w:rPr>
                <w:noProof/>
                <w:webHidden/>
              </w:rPr>
            </w:r>
            <w:r>
              <w:rPr>
                <w:noProof/>
                <w:webHidden/>
              </w:rPr>
              <w:fldChar w:fldCharType="separate"/>
            </w:r>
            <w:r w:rsidR="00483FEF">
              <w:rPr>
                <w:noProof/>
                <w:webHidden/>
              </w:rPr>
              <w:t>37</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7" w:history="1">
            <w:r w:rsidR="00483FEF" w:rsidRPr="00505030">
              <w:rPr>
                <w:rStyle w:val="Hyperlink"/>
                <w:noProof/>
              </w:rPr>
              <w:t>2.8.1</w:t>
            </w:r>
            <w:r w:rsidR="00483FEF">
              <w:rPr>
                <w:rFonts w:eastAsiaTheme="minorEastAsia"/>
                <w:noProof/>
                <w:lang w:eastAsia="nl-NL"/>
              </w:rPr>
              <w:tab/>
            </w:r>
            <w:r w:rsidR="00483FEF" w:rsidRPr="00505030">
              <w:rPr>
                <w:rStyle w:val="Hyperlink"/>
                <w:noProof/>
              </w:rPr>
              <w:t>Hoofd- en deelzaken en gerelateerde zaken</w:t>
            </w:r>
            <w:r w:rsidR="00483FEF">
              <w:rPr>
                <w:noProof/>
                <w:webHidden/>
              </w:rPr>
              <w:tab/>
            </w:r>
            <w:r>
              <w:rPr>
                <w:noProof/>
                <w:webHidden/>
              </w:rPr>
              <w:fldChar w:fldCharType="begin"/>
            </w:r>
            <w:r w:rsidR="00483FEF">
              <w:rPr>
                <w:noProof/>
                <w:webHidden/>
              </w:rPr>
              <w:instrText xml:space="preserve"> PAGEREF _Toc348096667 \h </w:instrText>
            </w:r>
            <w:r>
              <w:rPr>
                <w:noProof/>
                <w:webHidden/>
              </w:rPr>
            </w:r>
            <w:r>
              <w:rPr>
                <w:noProof/>
                <w:webHidden/>
              </w:rPr>
              <w:fldChar w:fldCharType="separate"/>
            </w:r>
            <w:r w:rsidR="00483FEF">
              <w:rPr>
                <w:noProof/>
                <w:webHidden/>
              </w:rPr>
              <w:t>39</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8" w:history="1">
            <w:r w:rsidR="00483FEF" w:rsidRPr="00505030">
              <w:rPr>
                <w:rStyle w:val="Hyperlink"/>
                <w:noProof/>
              </w:rPr>
              <w:t>2.8.2</w:t>
            </w:r>
            <w:r w:rsidR="00483FEF">
              <w:rPr>
                <w:rFonts w:eastAsiaTheme="minorEastAsia"/>
                <w:noProof/>
                <w:lang w:eastAsia="nl-NL"/>
              </w:rPr>
              <w:tab/>
            </w:r>
            <w:r w:rsidR="00483FEF" w:rsidRPr="00505030">
              <w:rPr>
                <w:rStyle w:val="Hyperlink"/>
                <w:noProof/>
              </w:rPr>
              <w:t>Archiefnominatie, Datum archiefactie en Archiefstatus</w:t>
            </w:r>
            <w:r w:rsidR="00483FEF">
              <w:rPr>
                <w:noProof/>
                <w:webHidden/>
              </w:rPr>
              <w:tab/>
            </w:r>
            <w:r>
              <w:rPr>
                <w:noProof/>
                <w:webHidden/>
              </w:rPr>
              <w:fldChar w:fldCharType="begin"/>
            </w:r>
            <w:r w:rsidR="00483FEF">
              <w:rPr>
                <w:noProof/>
                <w:webHidden/>
              </w:rPr>
              <w:instrText xml:space="preserve"> PAGEREF _Toc348096668 \h </w:instrText>
            </w:r>
            <w:r>
              <w:rPr>
                <w:noProof/>
                <w:webHidden/>
              </w:rPr>
            </w:r>
            <w:r>
              <w:rPr>
                <w:noProof/>
                <w:webHidden/>
              </w:rPr>
              <w:fldChar w:fldCharType="separate"/>
            </w:r>
            <w:r w:rsidR="00483FEF">
              <w:rPr>
                <w:noProof/>
                <w:webHidden/>
              </w:rPr>
              <w:t>57</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69" w:history="1">
            <w:r w:rsidR="00483FEF" w:rsidRPr="00505030">
              <w:rPr>
                <w:rStyle w:val="Hyperlink"/>
                <w:noProof/>
              </w:rPr>
              <w:t>2.8.3</w:t>
            </w:r>
            <w:r w:rsidR="00483FEF">
              <w:rPr>
                <w:rFonts w:eastAsiaTheme="minorEastAsia"/>
                <w:noProof/>
                <w:lang w:eastAsia="nl-NL"/>
              </w:rPr>
              <w:tab/>
            </w:r>
            <w:r w:rsidR="00483FEF" w:rsidRPr="00505030">
              <w:rPr>
                <w:rStyle w:val="Hyperlink"/>
                <w:noProof/>
              </w:rPr>
              <w:t>Zaakgeometrie</w:t>
            </w:r>
            <w:r w:rsidR="00483FEF">
              <w:rPr>
                <w:noProof/>
                <w:webHidden/>
              </w:rPr>
              <w:tab/>
            </w:r>
            <w:r>
              <w:rPr>
                <w:noProof/>
                <w:webHidden/>
              </w:rPr>
              <w:fldChar w:fldCharType="begin"/>
            </w:r>
            <w:r w:rsidR="00483FEF">
              <w:rPr>
                <w:noProof/>
                <w:webHidden/>
              </w:rPr>
              <w:instrText xml:space="preserve"> PAGEREF _Toc348096669 \h </w:instrText>
            </w:r>
            <w:r>
              <w:rPr>
                <w:noProof/>
                <w:webHidden/>
              </w:rPr>
            </w:r>
            <w:r>
              <w:rPr>
                <w:noProof/>
                <w:webHidden/>
              </w:rPr>
              <w:fldChar w:fldCharType="separate"/>
            </w:r>
            <w:r w:rsidR="00483FEF">
              <w:rPr>
                <w:noProof/>
                <w:webHidden/>
              </w:rPr>
              <w:t>61</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0" w:history="1">
            <w:r w:rsidR="00483FEF" w:rsidRPr="00505030">
              <w:rPr>
                <w:rStyle w:val="Hyperlink"/>
                <w:noProof/>
              </w:rPr>
              <w:t>2.8.4</w:t>
            </w:r>
            <w:r w:rsidR="00483FEF">
              <w:rPr>
                <w:rFonts w:eastAsiaTheme="minorEastAsia"/>
                <w:noProof/>
                <w:lang w:eastAsia="nl-NL"/>
              </w:rPr>
              <w:tab/>
            </w:r>
            <w:r w:rsidR="00483FEF" w:rsidRPr="00505030">
              <w:rPr>
                <w:rStyle w:val="Hyperlink"/>
                <w:noProof/>
              </w:rPr>
              <w:t>Verantwoordelijke organisatie</w:t>
            </w:r>
            <w:r w:rsidR="00483FEF">
              <w:rPr>
                <w:noProof/>
                <w:webHidden/>
              </w:rPr>
              <w:tab/>
            </w:r>
            <w:r>
              <w:rPr>
                <w:noProof/>
                <w:webHidden/>
              </w:rPr>
              <w:fldChar w:fldCharType="begin"/>
            </w:r>
            <w:r w:rsidR="00483FEF">
              <w:rPr>
                <w:noProof/>
                <w:webHidden/>
              </w:rPr>
              <w:instrText xml:space="preserve"> PAGEREF _Toc348096670 \h </w:instrText>
            </w:r>
            <w:r>
              <w:rPr>
                <w:noProof/>
                <w:webHidden/>
              </w:rPr>
            </w:r>
            <w:r>
              <w:rPr>
                <w:noProof/>
                <w:webHidden/>
              </w:rPr>
              <w:fldChar w:fldCharType="separate"/>
            </w:r>
            <w:r w:rsidR="00483FEF">
              <w:rPr>
                <w:noProof/>
                <w:webHidden/>
              </w:rPr>
              <w:t>64</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1" w:history="1">
            <w:r w:rsidR="00483FEF" w:rsidRPr="00505030">
              <w:rPr>
                <w:rStyle w:val="Hyperlink"/>
                <w:noProof/>
              </w:rPr>
              <w:t>2.8.5</w:t>
            </w:r>
            <w:r w:rsidR="00483FEF">
              <w:rPr>
                <w:rFonts w:eastAsiaTheme="minorEastAsia"/>
                <w:noProof/>
                <w:lang w:eastAsia="nl-NL"/>
              </w:rPr>
              <w:tab/>
            </w:r>
            <w:r w:rsidR="00483FEF" w:rsidRPr="00505030">
              <w:rPr>
                <w:rStyle w:val="Hyperlink"/>
                <w:noProof/>
              </w:rPr>
              <w:t>Unieke aanduiding zaak</w:t>
            </w:r>
            <w:r w:rsidR="00483FEF">
              <w:rPr>
                <w:noProof/>
                <w:webHidden/>
              </w:rPr>
              <w:tab/>
            </w:r>
            <w:r>
              <w:rPr>
                <w:noProof/>
                <w:webHidden/>
              </w:rPr>
              <w:fldChar w:fldCharType="begin"/>
            </w:r>
            <w:r w:rsidR="00483FEF">
              <w:rPr>
                <w:noProof/>
                <w:webHidden/>
              </w:rPr>
              <w:instrText xml:space="preserve"> PAGEREF _Toc348096671 \h </w:instrText>
            </w:r>
            <w:r>
              <w:rPr>
                <w:noProof/>
                <w:webHidden/>
              </w:rPr>
            </w:r>
            <w:r>
              <w:rPr>
                <w:noProof/>
                <w:webHidden/>
              </w:rPr>
              <w:fldChar w:fldCharType="separate"/>
            </w:r>
            <w:r w:rsidR="00483FEF">
              <w:rPr>
                <w:noProof/>
                <w:webHidden/>
              </w:rPr>
              <w:t>64</w:t>
            </w:r>
            <w:r>
              <w:rPr>
                <w:noProof/>
                <w:webHidden/>
              </w:rPr>
              <w:fldChar w:fldCharType="end"/>
            </w:r>
          </w:hyperlink>
        </w:p>
        <w:p w:rsidR="00483FEF" w:rsidRDefault="00D44D5A">
          <w:pPr>
            <w:pStyle w:val="Inhopg2"/>
            <w:tabs>
              <w:tab w:val="left" w:pos="880"/>
              <w:tab w:val="right" w:leader="dot" w:pos="9062"/>
            </w:tabs>
            <w:rPr>
              <w:rFonts w:eastAsiaTheme="minorEastAsia"/>
              <w:noProof/>
              <w:lang w:eastAsia="nl-NL"/>
            </w:rPr>
          </w:pPr>
          <w:hyperlink w:anchor="_Toc348096672" w:history="1">
            <w:r w:rsidR="00483FEF" w:rsidRPr="00505030">
              <w:rPr>
                <w:rStyle w:val="Hyperlink"/>
                <w:noProof/>
              </w:rPr>
              <w:t>2.9</w:t>
            </w:r>
            <w:r w:rsidR="00483FEF">
              <w:rPr>
                <w:rFonts w:eastAsiaTheme="minorEastAsia"/>
                <w:noProof/>
                <w:lang w:eastAsia="nl-NL"/>
              </w:rPr>
              <w:tab/>
            </w:r>
            <w:r w:rsidR="00483FEF" w:rsidRPr="00505030">
              <w:rPr>
                <w:rStyle w:val="Hyperlink"/>
                <w:noProof/>
              </w:rPr>
              <w:t>ZAAK-INFORMATIEOBJECT</w:t>
            </w:r>
            <w:r w:rsidR="00483FEF">
              <w:rPr>
                <w:noProof/>
                <w:webHidden/>
              </w:rPr>
              <w:tab/>
            </w:r>
            <w:r>
              <w:rPr>
                <w:noProof/>
                <w:webHidden/>
              </w:rPr>
              <w:fldChar w:fldCharType="begin"/>
            </w:r>
            <w:r w:rsidR="00483FEF">
              <w:rPr>
                <w:noProof/>
                <w:webHidden/>
              </w:rPr>
              <w:instrText xml:space="preserve"> PAGEREF _Toc348096672 \h </w:instrText>
            </w:r>
            <w:r>
              <w:rPr>
                <w:noProof/>
                <w:webHidden/>
              </w:rPr>
            </w:r>
            <w:r>
              <w:rPr>
                <w:noProof/>
                <w:webHidden/>
              </w:rPr>
              <w:fldChar w:fldCharType="separate"/>
            </w:r>
            <w:r w:rsidR="00483FEF">
              <w:rPr>
                <w:noProof/>
                <w:webHidden/>
              </w:rPr>
              <w:t>66</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3" w:history="1">
            <w:r w:rsidR="00483FEF" w:rsidRPr="00505030">
              <w:rPr>
                <w:rStyle w:val="Hyperlink"/>
                <w:noProof/>
              </w:rPr>
              <w:t>2.9.1</w:t>
            </w:r>
            <w:r w:rsidR="00483FEF">
              <w:rPr>
                <w:rFonts w:eastAsiaTheme="minorEastAsia"/>
                <w:noProof/>
                <w:lang w:eastAsia="nl-NL"/>
              </w:rPr>
              <w:tab/>
            </w:r>
            <w:r w:rsidR="00483FEF" w:rsidRPr="00505030">
              <w:rPr>
                <w:rStyle w:val="Hyperlink"/>
                <w:noProof/>
              </w:rPr>
              <w:t>Titel</w:t>
            </w:r>
            <w:r w:rsidR="00483FEF">
              <w:rPr>
                <w:noProof/>
                <w:webHidden/>
              </w:rPr>
              <w:tab/>
            </w:r>
            <w:r>
              <w:rPr>
                <w:noProof/>
                <w:webHidden/>
              </w:rPr>
              <w:fldChar w:fldCharType="begin"/>
            </w:r>
            <w:r w:rsidR="00483FEF">
              <w:rPr>
                <w:noProof/>
                <w:webHidden/>
              </w:rPr>
              <w:instrText xml:space="preserve"> PAGEREF _Toc348096673 \h </w:instrText>
            </w:r>
            <w:r>
              <w:rPr>
                <w:noProof/>
                <w:webHidden/>
              </w:rPr>
            </w:r>
            <w:r>
              <w:rPr>
                <w:noProof/>
                <w:webHidden/>
              </w:rPr>
              <w:fldChar w:fldCharType="separate"/>
            </w:r>
            <w:r w:rsidR="00483FEF">
              <w:rPr>
                <w:noProof/>
                <w:webHidden/>
              </w:rPr>
              <w:t>67</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4" w:history="1">
            <w:r w:rsidR="00483FEF" w:rsidRPr="00505030">
              <w:rPr>
                <w:rStyle w:val="Hyperlink"/>
                <w:noProof/>
              </w:rPr>
              <w:t>2.9.2</w:t>
            </w:r>
            <w:r w:rsidR="00483FEF">
              <w:rPr>
                <w:rFonts w:eastAsiaTheme="minorEastAsia"/>
                <w:noProof/>
                <w:lang w:eastAsia="nl-NL"/>
              </w:rPr>
              <w:tab/>
            </w:r>
            <w:r w:rsidR="00483FEF" w:rsidRPr="00505030">
              <w:rPr>
                <w:rStyle w:val="Hyperlink"/>
                <w:noProof/>
              </w:rPr>
              <w:t>Beschrijving</w:t>
            </w:r>
            <w:r w:rsidR="00483FEF">
              <w:rPr>
                <w:noProof/>
                <w:webHidden/>
              </w:rPr>
              <w:tab/>
            </w:r>
            <w:r>
              <w:rPr>
                <w:noProof/>
                <w:webHidden/>
              </w:rPr>
              <w:fldChar w:fldCharType="begin"/>
            </w:r>
            <w:r w:rsidR="00483FEF">
              <w:rPr>
                <w:noProof/>
                <w:webHidden/>
              </w:rPr>
              <w:instrText xml:space="preserve"> PAGEREF _Toc348096674 \h </w:instrText>
            </w:r>
            <w:r>
              <w:rPr>
                <w:noProof/>
                <w:webHidden/>
              </w:rPr>
            </w:r>
            <w:r>
              <w:rPr>
                <w:noProof/>
                <w:webHidden/>
              </w:rPr>
              <w:fldChar w:fldCharType="separate"/>
            </w:r>
            <w:r w:rsidR="00483FEF">
              <w:rPr>
                <w:noProof/>
                <w:webHidden/>
              </w:rPr>
              <w:t>67</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5" w:history="1">
            <w:r w:rsidR="00483FEF" w:rsidRPr="00505030">
              <w:rPr>
                <w:rStyle w:val="Hyperlink"/>
                <w:noProof/>
              </w:rPr>
              <w:t>2.9.3</w:t>
            </w:r>
            <w:r w:rsidR="00483FEF">
              <w:rPr>
                <w:rFonts w:eastAsiaTheme="minorEastAsia"/>
                <w:noProof/>
                <w:lang w:eastAsia="nl-NL"/>
              </w:rPr>
              <w:tab/>
            </w:r>
            <w:r w:rsidR="00483FEF" w:rsidRPr="00505030">
              <w:rPr>
                <w:rStyle w:val="Hyperlink"/>
                <w:noProof/>
              </w:rPr>
              <w:t>Registratiedatum</w:t>
            </w:r>
            <w:r w:rsidR="00483FEF">
              <w:rPr>
                <w:noProof/>
                <w:webHidden/>
              </w:rPr>
              <w:tab/>
            </w:r>
            <w:r>
              <w:rPr>
                <w:noProof/>
                <w:webHidden/>
              </w:rPr>
              <w:fldChar w:fldCharType="begin"/>
            </w:r>
            <w:r w:rsidR="00483FEF">
              <w:rPr>
                <w:noProof/>
                <w:webHidden/>
              </w:rPr>
              <w:instrText xml:space="preserve"> PAGEREF _Toc348096675 \h </w:instrText>
            </w:r>
            <w:r>
              <w:rPr>
                <w:noProof/>
                <w:webHidden/>
              </w:rPr>
            </w:r>
            <w:r>
              <w:rPr>
                <w:noProof/>
                <w:webHidden/>
              </w:rPr>
              <w:fldChar w:fldCharType="separate"/>
            </w:r>
            <w:r w:rsidR="00483FEF">
              <w:rPr>
                <w:noProof/>
                <w:webHidden/>
              </w:rPr>
              <w:t>68</w:t>
            </w:r>
            <w:r>
              <w:rPr>
                <w:noProof/>
                <w:webHidden/>
              </w:rPr>
              <w:fldChar w:fldCharType="end"/>
            </w:r>
          </w:hyperlink>
        </w:p>
        <w:p w:rsidR="00483FEF" w:rsidRDefault="00D44D5A">
          <w:pPr>
            <w:pStyle w:val="Inhopg3"/>
            <w:tabs>
              <w:tab w:val="left" w:pos="1320"/>
              <w:tab w:val="right" w:leader="dot" w:pos="9062"/>
            </w:tabs>
            <w:rPr>
              <w:rFonts w:eastAsiaTheme="minorEastAsia"/>
              <w:noProof/>
              <w:lang w:eastAsia="nl-NL"/>
            </w:rPr>
          </w:pPr>
          <w:hyperlink w:anchor="_Toc348096676" w:history="1">
            <w:r w:rsidR="00483FEF" w:rsidRPr="00505030">
              <w:rPr>
                <w:rStyle w:val="Hyperlink"/>
                <w:noProof/>
              </w:rPr>
              <w:t>2.9.4</w:t>
            </w:r>
            <w:r w:rsidR="00483FEF">
              <w:rPr>
                <w:rFonts w:eastAsiaTheme="minorEastAsia"/>
                <w:noProof/>
                <w:lang w:eastAsia="nl-NL"/>
              </w:rPr>
              <w:tab/>
            </w:r>
            <w:r w:rsidR="00483FEF" w:rsidRPr="00505030">
              <w:rPr>
                <w:rStyle w:val="Hyperlink"/>
                <w:noProof/>
              </w:rPr>
              <w:t>ZAAK-INFORMATIEOBJECT is relevant voor STATUS</w:t>
            </w:r>
            <w:r w:rsidR="00483FEF">
              <w:rPr>
                <w:noProof/>
                <w:webHidden/>
              </w:rPr>
              <w:tab/>
            </w:r>
            <w:r>
              <w:rPr>
                <w:noProof/>
                <w:webHidden/>
              </w:rPr>
              <w:fldChar w:fldCharType="begin"/>
            </w:r>
            <w:r w:rsidR="00483FEF">
              <w:rPr>
                <w:noProof/>
                <w:webHidden/>
              </w:rPr>
              <w:instrText xml:space="preserve"> PAGEREF _Toc348096676 \h </w:instrText>
            </w:r>
            <w:r>
              <w:rPr>
                <w:noProof/>
                <w:webHidden/>
              </w:rPr>
            </w:r>
            <w:r>
              <w:rPr>
                <w:noProof/>
                <w:webHidden/>
              </w:rPr>
              <w:fldChar w:fldCharType="separate"/>
            </w:r>
            <w:r w:rsidR="00483FEF">
              <w:rPr>
                <w:noProof/>
                <w:webHidden/>
              </w:rPr>
              <w:t>69</w:t>
            </w:r>
            <w:r>
              <w:rPr>
                <w:noProof/>
                <w:webHidden/>
              </w:rPr>
              <w:fldChar w:fldCharType="end"/>
            </w:r>
          </w:hyperlink>
        </w:p>
        <w:p w:rsidR="00483FEF" w:rsidRDefault="00D44D5A">
          <w:pPr>
            <w:pStyle w:val="Inhopg1"/>
            <w:tabs>
              <w:tab w:val="left" w:pos="440"/>
              <w:tab w:val="right" w:leader="dot" w:pos="9062"/>
            </w:tabs>
            <w:rPr>
              <w:rFonts w:eastAsiaTheme="minorEastAsia"/>
              <w:noProof/>
              <w:lang w:eastAsia="nl-NL"/>
            </w:rPr>
          </w:pPr>
          <w:hyperlink w:anchor="_Toc348096677" w:history="1">
            <w:r w:rsidR="00483FEF" w:rsidRPr="00505030">
              <w:rPr>
                <w:rStyle w:val="Hyperlink"/>
                <w:noProof/>
              </w:rPr>
              <w:t>3</w:t>
            </w:r>
            <w:r w:rsidR="00483FEF">
              <w:rPr>
                <w:rFonts w:eastAsiaTheme="minorEastAsia"/>
                <w:noProof/>
                <w:lang w:eastAsia="nl-NL"/>
              </w:rPr>
              <w:tab/>
            </w:r>
            <w:r w:rsidR="00483FEF" w:rsidRPr="00505030">
              <w:rPr>
                <w:rStyle w:val="Hyperlink"/>
                <w:noProof/>
              </w:rPr>
              <w:t>Niet gehonoreerde verzoeken</w:t>
            </w:r>
            <w:r w:rsidR="00483FEF">
              <w:rPr>
                <w:noProof/>
                <w:webHidden/>
              </w:rPr>
              <w:tab/>
            </w:r>
            <w:r>
              <w:rPr>
                <w:noProof/>
                <w:webHidden/>
              </w:rPr>
              <w:fldChar w:fldCharType="begin"/>
            </w:r>
            <w:r w:rsidR="00483FEF">
              <w:rPr>
                <w:noProof/>
                <w:webHidden/>
              </w:rPr>
              <w:instrText xml:space="preserve"> PAGEREF _Toc348096677 \h </w:instrText>
            </w:r>
            <w:r>
              <w:rPr>
                <w:noProof/>
                <w:webHidden/>
              </w:rPr>
            </w:r>
            <w:r>
              <w:rPr>
                <w:noProof/>
                <w:webHidden/>
              </w:rPr>
              <w:fldChar w:fldCharType="separate"/>
            </w:r>
            <w:r w:rsidR="00483FEF">
              <w:rPr>
                <w:noProof/>
                <w:webHidden/>
              </w:rPr>
              <w:t>70</w:t>
            </w:r>
            <w:r>
              <w:rPr>
                <w:noProof/>
                <w:webHidden/>
              </w:rPr>
              <w:fldChar w:fldCharType="end"/>
            </w:r>
          </w:hyperlink>
        </w:p>
        <w:p w:rsidR="00483FEF" w:rsidRDefault="00D44D5A">
          <w:pPr>
            <w:pStyle w:val="Inhopg1"/>
            <w:tabs>
              <w:tab w:val="right" w:leader="dot" w:pos="9062"/>
            </w:tabs>
            <w:rPr>
              <w:rFonts w:eastAsiaTheme="minorEastAsia"/>
              <w:noProof/>
              <w:lang w:eastAsia="nl-NL"/>
            </w:rPr>
          </w:pPr>
          <w:hyperlink w:anchor="_Toc348096678" w:history="1">
            <w:r w:rsidR="00483FEF" w:rsidRPr="00505030">
              <w:rPr>
                <w:rStyle w:val="Hyperlink"/>
                <w:noProof/>
              </w:rPr>
              <w:t>Bijlage 1: Leden werkgroep doorontwikkeling RGBZ</w:t>
            </w:r>
            <w:r w:rsidR="00483FEF">
              <w:rPr>
                <w:noProof/>
                <w:webHidden/>
              </w:rPr>
              <w:tab/>
            </w:r>
            <w:r>
              <w:rPr>
                <w:noProof/>
                <w:webHidden/>
              </w:rPr>
              <w:fldChar w:fldCharType="begin"/>
            </w:r>
            <w:r w:rsidR="00483FEF">
              <w:rPr>
                <w:noProof/>
                <w:webHidden/>
              </w:rPr>
              <w:instrText xml:space="preserve"> PAGEREF _Toc348096678 \h </w:instrText>
            </w:r>
            <w:r>
              <w:rPr>
                <w:noProof/>
                <w:webHidden/>
              </w:rPr>
            </w:r>
            <w:r>
              <w:rPr>
                <w:noProof/>
                <w:webHidden/>
              </w:rPr>
              <w:fldChar w:fldCharType="separate"/>
            </w:r>
            <w:r w:rsidR="00483FEF">
              <w:rPr>
                <w:noProof/>
                <w:webHidden/>
              </w:rPr>
              <w:t>74</w:t>
            </w:r>
            <w:r>
              <w:rPr>
                <w:noProof/>
                <w:webHidden/>
              </w:rPr>
              <w:fldChar w:fldCharType="end"/>
            </w:r>
          </w:hyperlink>
        </w:p>
        <w:p w:rsidR="00483FEF" w:rsidRDefault="00D44D5A">
          <w:pPr>
            <w:pStyle w:val="Inhopg1"/>
            <w:tabs>
              <w:tab w:val="right" w:leader="dot" w:pos="9062"/>
            </w:tabs>
            <w:rPr>
              <w:rFonts w:eastAsiaTheme="minorEastAsia"/>
              <w:noProof/>
              <w:lang w:eastAsia="nl-NL"/>
            </w:rPr>
          </w:pPr>
          <w:hyperlink w:anchor="_Toc348096679" w:history="1">
            <w:r w:rsidR="00483FEF" w:rsidRPr="00505030">
              <w:rPr>
                <w:rStyle w:val="Hyperlink"/>
                <w:noProof/>
              </w:rPr>
              <w:t>Bijlage 2: Informatieobjectomschrijvingen generiek</w:t>
            </w:r>
            <w:r w:rsidR="00483FEF">
              <w:rPr>
                <w:noProof/>
                <w:webHidden/>
              </w:rPr>
              <w:tab/>
            </w:r>
            <w:r>
              <w:rPr>
                <w:noProof/>
                <w:webHidden/>
              </w:rPr>
              <w:fldChar w:fldCharType="begin"/>
            </w:r>
            <w:r w:rsidR="00483FEF">
              <w:rPr>
                <w:noProof/>
                <w:webHidden/>
              </w:rPr>
              <w:instrText xml:space="preserve"> PAGEREF _Toc348096679 \h </w:instrText>
            </w:r>
            <w:r>
              <w:rPr>
                <w:noProof/>
                <w:webHidden/>
              </w:rPr>
            </w:r>
            <w:r>
              <w:rPr>
                <w:noProof/>
                <w:webHidden/>
              </w:rPr>
              <w:fldChar w:fldCharType="separate"/>
            </w:r>
            <w:r w:rsidR="00483FEF">
              <w:rPr>
                <w:noProof/>
                <w:webHidden/>
              </w:rPr>
              <w:t>75</w:t>
            </w:r>
            <w:r>
              <w:rPr>
                <w:noProof/>
                <w:webHidden/>
              </w:rPr>
              <w:fldChar w:fldCharType="end"/>
            </w:r>
          </w:hyperlink>
        </w:p>
        <w:p w:rsidR="0038425A" w:rsidRPr="00BC0BAD" w:rsidRDefault="00D44D5A">
          <w:pPr>
            <w:rPr>
              <w:noProof/>
            </w:rPr>
          </w:pPr>
          <w:r w:rsidRPr="00BC0BAD">
            <w:rPr>
              <w:noProof/>
            </w:rPr>
            <w:fldChar w:fldCharType="end"/>
          </w:r>
        </w:p>
      </w:sdtContent>
    </w:sdt>
    <w:p w:rsidR="0038425A" w:rsidRPr="00BC0BAD" w:rsidRDefault="0038425A">
      <w:pPr>
        <w:rPr>
          <w:rFonts w:asciiTheme="majorHAnsi" w:eastAsiaTheme="majorEastAsia" w:hAnsiTheme="majorHAnsi" w:cstheme="majorBidi"/>
          <w:b/>
          <w:bCs/>
          <w:noProof/>
          <w:color w:val="365F91" w:themeColor="accent1" w:themeShade="BF"/>
          <w:sz w:val="28"/>
          <w:szCs w:val="28"/>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Default="0078748D">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Pr="00BC0BAD" w:rsidRDefault="00AF4589">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E6368C" w:rsidP="0078748D">
      <w:pPr>
        <w:rPr>
          <w:noProof/>
        </w:rPr>
      </w:pPr>
      <w:r w:rsidRPr="00BC0BAD">
        <w:rPr>
          <w:noProof/>
        </w:rPr>
        <w:t xml:space="preserve">Auteur: </w:t>
      </w:r>
      <w:r w:rsidRPr="00BC0BAD">
        <w:rPr>
          <w:noProof/>
        </w:rPr>
        <w:tab/>
        <w:t>KING</w:t>
      </w:r>
      <w:r w:rsidRPr="00BC0BAD">
        <w:rPr>
          <w:noProof/>
        </w:rPr>
        <w:br/>
        <w:t>Datum:</w:t>
      </w:r>
      <w:r w:rsidR="00474A91">
        <w:rPr>
          <w:noProof/>
        </w:rPr>
        <w:t xml:space="preserve"> </w:t>
      </w:r>
      <w:r w:rsidR="00474A91">
        <w:rPr>
          <w:noProof/>
        </w:rPr>
        <w:tab/>
      </w:r>
      <w:r w:rsidR="00161033">
        <w:rPr>
          <w:noProof/>
        </w:rPr>
        <w:t>8 februari 2013</w:t>
      </w:r>
      <w:r w:rsidR="00474A91">
        <w:rPr>
          <w:noProof/>
        </w:rPr>
        <w:br/>
        <w:t xml:space="preserve">Versie: </w:t>
      </w:r>
      <w:r w:rsidR="00474A91">
        <w:rPr>
          <w:noProof/>
        </w:rPr>
        <w:tab/>
      </w:r>
      <w:r w:rsidR="00474A91">
        <w:rPr>
          <w:noProof/>
        </w:rPr>
        <w:tab/>
        <w:t>0.2</w:t>
      </w:r>
    </w:p>
    <w:p w:rsidR="0038425A" w:rsidRPr="00BC0BAD" w:rsidRDefault="0038425A">
      <w:pPr>
        <w:rPr>
          <w:rFonts w:asciiTheme="majorHAnsi" w:eastAsiaTheme="majorEastAsia" w:hAnsiTheme="majorHAnsi" w:cstheme="majorBidi"/>
          <w:b/>
          <w:bCs/>
          <w:noProof/>
          <w:color w:val="CC0068"/>
          <w:sz w:val="32"/>
          <w:szCs w:val="28"/>
        </w:rPr>
      </w:pPr>
      <w:r w:rsidRPr="00BC0BAD">
        <w:rPr>
          <w:noProof/>
        </w:rPr>
        <w:br w:type="page"/>
      </w:r>
    </w:p>
    <w:p w:rsidR="0022264C" w:rsidRPr="00BC0BAD" w:rsidRDefault="00103274" w:rsidP="0038425A">
      <w:pPr>
        <w:pStyle w:val="Kop1"/>
        <w:rPr>
          <w:noProof/>
        </w:rPr>
      </w:pPr>
      <w:bookmarkStart w:id="0" w:name="_Toc348096648"/>
      <w:r w:rsidRPr="00BC0BAD">
        <w:rPr>
          <w:noProof/>
        </w:rPr>
        <w:lastRenderedPageBreak/>
        <w:t>Inleiding</w:t>
      </w:r>
      <w:bookmarkEnd w:id="0"/>
    </w:p>
    <w:p w:rsidR="007838F4" w:rsidRPr="00BC0BAD" w:rsidRDefault="007838F4" w:rsidP="00103274">
      <w:pPr>
        <w:rPr>
          <w:noProof/>
        </w:rPr>
      </w:pPr>
      <w:r>
        <w:rPr>
          <w:noProof/>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rsidR="0038425A" w:rsidRDefault="004217DD" w:rsidP="0038425A">
      <w:pPr>
        <w:rPr>
          <w:noProof/>
        </w:rPr>
      </w:pPr>
      <w:r>
        <w:rPr>
          <w:noProof/>
        </w:rPr>
        <w:t xml:space="preserve">De werkgroep is vijf maal bijeengeweest en heeft tussendoor de wijzigingsverzoeken bediscussieerd op Pleio. </w:t>
      </w:r>
      <w:r w:rsidR="009C5412">
        <w:rPr>
          <w:noProof/>
        </w:rPr>
        <w:t>Zie bijlage 1 voor de leden van de werkgroep.</w:t>
      </w:r>
    </w:p>
    <w:p w:rsidR="00010599" w:rsidRDefault="009C5412" w:rsidP="0038425A">
      <w:pPr>
        <w:rPr>
          <w:noProof/>
        </w:rPr>
      </w:pPr>
      <w:r>
        <w:rPr>
          <w:noProof/>
        </w:rPr>
        <w:t xml:space="preserve">Voor u ligt de tweede conceptversie van het wijzigingsvoorstel op het RGBZ. </w:t>
      </w:r>
      <w:r w:rsidR="00010599">
        <w:rPr>
          <w:noProof/>
        </w:rPr>
        <w:t>Deze wordt gereviewd door de werkgroep en beoordeeld door de Expertgroep Informatiemodellen. Na verwerking van de opmerkingen wordt dit wijzigingsvoorstel vastgesteld door genoemde Expertgroep.</w:t>
      </w:r>
    </w:p>
    <w:p w:rsidR="00010599" w:rsidRDefault="00010599" w:rsidP="0038425A">
      <w:pPr>
        <w:rPr>
          <w:noProof/>
        </w:rPr>
      </w:pPr>
      <w:r>
        <w:rPr>
          <w:noProof/>
        </w:rPr>
        <w:t>Vervolgens wordt onderzocht wanneer en hoe de wijzigingen verwerkt gaan worden tot (een) nieuwe versie(s) van het RGBZ. Daarbij wordt nauw afgestemd met het versiebeheer van aanpalende standaarden zoals StUF-Zaken, (het informatiemodel van) de ZTC, StUF-ZTC, de ZAAK-DMS-services, het RSGB en StUF-BG. Bij dit onderzoek worden betrokken de diverse gremia rond deze standaarden, gemeenten en leveranciers.</w:t>
      </w:r>
    </w:p>
    <w:p w:rsidR="00010599" w:rsidRDefault="00010599" w:rsidP="0038425A">
      <w:pPr>
        <w:rPr>
          <w:noProof/>
        </w:rPr>
      </w:pPr>
      <w:r>
        <w:rPr>
          <w:noProof/>
        </w:rPr>
        <w:t xml:space="preserve">Veel van de ingediende wijzigingsverzoeken zijn gehonoreerd. Deze verzoeken, de consequenties daarvan voor het RGBZ en de motivering daarvoor, treft u aan in hoofdstuk 2. </w:t>
      </w:r>
      <w:r w:rsidR="006B6695">
        <w:rPr>
          <w:noProof/>
        </w:rPr>
        <w:t xml:space="preserve">De wijzigingen t.o.v. RGBZ 1.0 zijn daarin gemarkeerd (rood in de pdf-versie). </w:t>
      </w:r>
      <w:r>
        <w:rPr>
          <w:noProof/>
        </w:rPr>
        <w:t xml:space="preserve">De inhoudsopgave van hoofdstuk 2 geeft een impressie van de onderwerpen waarop de wijzigingen betrekking hebben. </w:t>
      </w:r>
      <w:r>
        <w:rPr>
          <w:noProof/>
        </w:rPr>
        <w:br/>
        <w:t>De niet gehonoreerde verzoeken motiveren we in hoofdstuk 3.</w:t>
      </w:r>
    </w:p>
    <w:p w:rsidR="00010599" w:rsidRPr="00BC0BAD" w:rsidRDefault="00010599" w:rsidP="0038425A">
      <w:pPr>
        <w:rPr>
          <w:noProof/>
        </w:rPr>
      </w:pPr>
      <w:r>
        <w:rPr>
          <w:noProof/>
        </w:rPr>
        <w:t xml:space="preserve">Voor vragen en opmerkingen naar aanleiding van dit wijzigingsvoorstel kunt u zich wenden tot KING, de groep e-Diensten. </w:t>
      </w:r>
    </w:p>
    <w:p w:rsidR="0038425A" w:rsidRPr="00BC0BAD" w:rsidRDefault="0038425A" w:rsidP="0038425A">
      <w:pPr>
        <w:rPr>
          <w:noProof/>
        </w:rPr>
      </w:pPr>
      <w:r w:rsidRPr="00BC0BAD">
        <w:rPr>
          <w:noProof/>
        </w:rPr>
        <w:br w:type="page"/>
      </w:r>
    </w:p>
    <w:p w:rsidR="0038425A" w:rsidRDefault="00103274" w:rsidP="0038425A">
      <w:pPr>
        <w:pStyle w:val="Kop1"/>
        <w:rPr>
          <w:noProof/>
        </w:rPr>
      </w:pPr>
      <w:bookmarkStart w:id="1" w:name="_Toc348096649"/>
      <w:r w:rsidRPr="00BC0BAD">
        <w:rPr>
          <w:noProof/>
        </w:rPr>
        <w:lastRenderedPageBreak/>
        <w:t>Wijzigingen</w:t>
      </w:r>
      <w:bookmarkEnd w:id="1"/>
    </w:p>
    <w:p w:rsidR="0044638F" w:rsidRDefault="00A55A5F" w:rsidP="0044638F">
      <w:r>
        <w:rPr>
          <w:noProof/>
          <w:lang w:eastAsia="nl-NL"/>
        </w:rPr>
        <w:drawing>
          <wp:anchor distT="0" distB="0" distL="114300" distR="114300" simplePos="0" relativeHeight="251671552" behindDoc="0" locked="0" layoutInCell="1" allowOverlap="1">
            <wp:simplePos x="0" y="0"/>
            <wp:positionH relativeFrom="column">
              <wp:posOffset>-899795</wp:posOffset>
            </wp:positionH>
            <wp:positionV relativeFrom="paragraph">
              <wp:posOffset>2465070</wp:posOffset>
            </wp:positionV>
            <wp:extent cx="8153400" cy="4340225"/>
            <wp:effectExtent l="0" t="1905000" r="0" b="1908175"/>
            <wp:wrapTopAndBottom/>
            <wp:docPr id="1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rot="16200000">
                      <a:off x="0" y="0"/>
                      <a:ext cx="8153400" cy="4340225"/>
                    </a:xfrm>
                    <a:prstGeom prst="rect">
                      <a:avLst/>
                    </a:prstGeom>
                    <a:noFill/>
                    <a:ln w="9525">
                      <a:noFill/>
                      <a:miter lim="800000"/>
                      <a:headEnd/>
                      <a:tailEnd/>
                    </a:ln>
                  </pic:spPr>
                </pic:pic>
              </a:graphicData>
            </a:graphic>
          </wp:anchor>
        </w:drawing>
      </w:r>
      <w:r w:rsidR="00CC4555">
        <w:t xml:space="preserve">In de volgende paragrafen specificeren we </w:t>
      </w:r>
      <w:r w:rsidR="00010599">
        <w:t xml:space="preserve">per objecttype </w:t>
      </w:r>
      <w:r w:rsidR="00CC4555">
        <w:t>de voorgestelde wijzigingen op het RGBZ versie 1.0. Het resultaat ziet er qua diagram als volgt uit.</w:t>
      </w:r>
    </w:p>
    <w:p w:rsidR="00EB4B31" w:rsidRDefault="00EB4B31" w:rsidP="00EB4B31">
      <w:pPr>
        <w:pStyle w:val="Kop2"/>
      </w:pPr>
      <w:bookmarkStart w:id="2" w:name="_Toc348096650"/>
      <w:r>
        <w:lastRenderedPageBreak/>
        <w:t>BESLUIT</w:t>
      </w:r>
      <w:bookmarkEnd w:id="2"/>
    </w:p>
    <w:p w:rsidR="00EB4B31" w:rsidRDefault="00EB4B31" w:rsidP="00EB4B31">
      <w:pPr>
        <w:rPr>
          <w:noProof/>
        </w:rPr>
      </w:pPr>
    </w:p>
    <w:p w:rsidR="00EB4B31" w:rsidRDefault="00EB4B31" w:rsidP="00EB4B31">
      <w:pPr>
        <w:pStyle w:val="Kop3"/>
        <w:rPr>
          <w:noProof/>
        </w:rPr>
      </w:pPr>
      <w:bookmarkStart w:id="3" w:name="_Toc348096651"/>
      <w:r>
        <w:rPr>
          <w:noProof/>
        </w:rPr>
        <w:t>BESLUIT kan</w:t>
      </w:r>
      <w:r w:rsidR="00D73EFE">
        <w:rPr>
          <w:noProof/>
        </w:rPr>
        <w:t xml:space="preserve"> vastgelegd zijn als INFORMATIE</w:t>
      </w:r>
      <w:r>
        <w:rPr>
          <w:noProof/>
        </w:rPr>
        <w:t>OBJECT</w:t>
      </w:r>
      <w:bookmarkEnd w:id="3"/>
    </w:p>
    <w:p w:rsidR="00CF1953" w:rsidRPr="00CF1953" w:rsidRDefault="00CF1953" w:rsidP="00CF1953">
      <w:pPr>
        <w:rPr>
          <w:noProof/>
        </w:rPr>
      </w:pPr>
      <w:r>
        <w:rPr>
          <w:noProof/>
        </w:rPr>
        <w:t>Teneinde in lijn te blijven met de Baseline Informatiehuishoiding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tblPr>
      <w:tblGrid>
        <w:gridCol w:w="3690"/>
        <w:gridCol w:w="5670"/>
      </w:tblGrid>
      <w:tr w:rsidR="00EB4B31" w:rsidRPr="00EB4B31" w:rsidTr="00AB019F">
        <w:trPr>
          <w:trHeight w:val="230"/>
        </w:trPr>
        <w:tc>
          <w:tcPr>
            <w:tcW w:w="3690" w:type="dxa"/>
            <w:tcBorders>
              <w:top w:val="single" w:sz="4" w:space="0" w:color="auto"/>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EB4B31" w:rsidRPr="00EB4B31" w:rsidRDefault="00D44D5A"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 xml:space="preserve">Indicatie </w:t>
            </w:r>
            <w:proofErr w:type="spellStart"/>
            <w:r w:rsidRPr="00EB4B31">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EB4B31" w:rsidRPr="00EB4B31" w:rsidRDefault="00D44D5A" w:rsidP="00EB4B31">
            <w:pPr>
              <w:autoSpaceDE w:val="0"/>
              <w:autoSpaceDN w:val="0"/>
              <w:adjustRightInd w:val="0"/>
              <w:spacing w:after="0" w:line="240" w:lineRule="auto"/>
              <w:rPr>
                <w:rFonts w:ascii="Arial" w:eastAsia="Times New Roman" w:hAnsi="Arial" w:cs="Arial"/>
                <w:color w:val="000000"/>
                <w:sz w:val="20"/>
                <w:szCs w:val="20"/>
              </w:rPr>
            </w:pPr>
            <w:del w:id="4" w:author="Arjan" w:date="2012-11-16T13:00:00Z">
              <w:r w:rsidRPr="00EB4B31" w:rsidDel="00EB4B31">
                <w:rPr>
                  <w:rFonts w:ascii="Arial" w:hAnsi="Arial" w:cs="Arial"/>
                  <w:sz w:val="20"/>
                  <w:szCs w:val="20"/>
                  <w:lang w:val="en-AU"/>
                </w:rPr>
                <w:fldChar w:fldCharType="begin" w:fldLock="1"/>
              </w:r>
              <w:r w:rsidR="00EB4B31" w:rsidRPr="00EB4B31" w:rsidDel="00EB4B31">
                <w:rPr>
                  <w:rFonts w:ascii="Arial" w:hAnsi="Arial" w:cs="Arial"/>
                  <w:sz w:val="20"/>
                  <w:szCs w:val="20"/>
                  <w:lang w:val="en-AU"/>
                </w:rPr>
                <w:delInstrText xml:space="preserve">MERGEFIELD </w:delInstrText>
              </w:r>
              <w:r w:rsidR="00EB4B31" w:rsidRPr="00EB4B31" w:rsidDel="00EB4B31">
                <w:rPr>
                  <w:rFonts w:ascii="Arial" w:eastAsia="Times New Roman" w:hAnsi="Arial" w:cs="Arial"/>
                  <w:color w:val="000000"/>
                  <w:sz w:val="20"/>
                  <w:szCs w:val="20"/>
                </w:rPr>
                <w:delInstrText>Element.Name</w:delInstrText>
              </w:r>
              <w:r w:rsidRPr="00EB4B31" w:rsidDel="00EB4B31">
                <w:rPr>
                  <w:rFonts w:ascii="Arial" w:hAnsi="Arial" w:cs="Arial"/>
                  <w:sz w:val="20"/>
                  <w:szCs w:val="20"/>
                  <w:lang w:val="en-AU"/>
                </w:rPr>
                <w:fldChar w:fldCharType="separate"/>
              </w:r>
              <w:r w:rsidR="00EB4B31" w:rsidRPr="00EB4B31" w:rsidDel="00EB4B31">
                <w:rPr>
                  <w:rFonts w:ascii="Arial" w:eastAsia="Times New Roman" w:hAnsi="Arial" w:cs="Arial"/>
                  <w:color w:val="000000"/>
                  <w:sz w:val="20"/>
                  <w:szCs w:val="20"/>
                </w:rPr>
                <w:delText>DOCUMENT</w:delText>
              </w:r>
              <w:r w:rsidRPr="00EB4B31" w:rsidDel="00EB4B31">
                <w:rPr>
                  <w:rFonts w:ascii="Arial" w:hAnsi="Arial" w:cs="Arial"/>
                  <w:sz w:val="20"/>
                  <w:szCs w:val="20"/>
                  <w:lang w:val="en-AU"/>
                </w:rPr>
                <w:fldChar w:fldCharType="end"/>
              </w:r>
            </w:del>
            <w:ins w:id="5" w:author="Arjan" w:date="2012-11-16T13:00:00Z">
              <w:r w:rsidR="00EB4B31">
                <w:rPr>
                  <w:rFonts w:ascii="Arial" w:hAnsi="Arial" w:cs="Arial"/>
                  <w:sz w:val="20"/>
                  <w:szCs w:val="20"/>
                  <w:lang w:val="en-AU"/>
                </w:rPr>
                <w:t>INFORMATIEOBJECT</w:t>
              </w:r>
            </w:ins>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rsidR="00EB4B31" w:rsidRPr="00EB4B31" w:rsidRDefault="00D44D5A"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B4B31" w:rsidRPr="00EB4B31" w:rsidRDefault="00D44D5A"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Connector.Notes</w:instrText>
            </w:r>
            <w:r w:rsidRPr="00EB4B31">
              <w:rPr>
                <w:rFonts w:ascii="Arial" w:hAnsi="Arial" w:cs="Arial"/>
                <w:sz w:val="20"/>
                <w:szCs w:val="20"/>
                <w:lang w:val="en-AU"/>
              </w:rPr>
              <w:fldChar w:fldCharType="end"/>
            </w:r>
            <w:r w:rsidR="00EB4B31" w:rsidRPr="00EB4B31">
              <w:rPr>
                <w:rFonts w:ascii="Arial" w:eastAsia="Times New Roman" w:hAnsi="Arial" w:cs="Arial"/>
                <w:color w:val="610E6A"/>
                <w:sz w:val="20"/>
                <w:szCs w:val="20"/>
              </w:rPr>
              <w:t xml:space="preserve">Aanduiding van het (de) </w:t>
            </w:r>
            <w:del w:id="6" w:author="Arjan" w:date="2012-11-16T13:00:00Z">
              <w:r w:rsidR="00EB4B31" w:rsidRPr="00EB4B31" w:rsidDel="00EB4B31">
                <w:rPr>
                  <w:rFonts w:ascii="Arial" w:eastAsia="Times New Roman" w:hAnsi="Arial" w:cs="Arial"/>
                  <w:color w:val="610E6A"/>
                  <w:sz w:val="20"/>
                  <w:szCs w:val="20"/>
                </w:rPr>
                <w:delText>DOCUMENT</w:delText>
              </w:r>
            </w:del>
            <w:ins w:id="7" w:author="Arjan" w:date="2012-11-16T13:00:00Z">
              <w:r w:rsidR="00EB4B31">
                <w:rPr>
                  <w:rFonts w:ascii="Arial" w:eastAsia="Times New Roman" w:hAnsi="Arial" w:cs="Arial"/>
                  <w:color w:val="610E6A"/>
                  <w:sz w:val="20"/>
                  <w:szCs w:val="20"/>
                </w:rPr>
                <w:t>INFORMATIE</w:t>
              </w:r>
            </w:ins>
            <w:ins w:id="8" w:author="Arjan" w:date="2012-11-16T13:01:00Z">
              <w:r w:rsidR="00EB4B31">
                <w:rPr>
                  <w:rFonts w:ascii="Arial" w:eastAsia="Times New Roman" w:hAnsi="Arial" w:cs="Arial"/>
                  <w:color w:val="610E6A"/>
                  <w:sz w:val="20"/>
                  <w:szCs w:val="20"/>
                </w:rPr>
                <w:t>OBJECT</w:t>
              </w:r>
            </w:ins>
            <w:r w:rsidR="00EB4B31" w:rsidRPr="00EB4B31">
              <w:rPr>
                <w:rFonts w:ascii="Arial" w:eastAsia="Times New Roman" w:hAnsi="Arial" w:cs="Arial"/>
                <w:color w:val="610E6A"/>
                <w:sz w:val="20"/>
                <w:szCs w:val="20"/>
              </w:rPr>
              <w:t>(en) waarin het BESLUIT beschreven is.</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 xml:space="preserve">Besluiten worden veelal schriftelijk vastgelegd maar kunnen ook mondeling genomen zijn. Deze relatie verwijst naar het </w:t>
            </w:r>
            <w:del w:id="9" w:author="Arjan" w:date="2012-11-16T13:01:00Z">
              <w:r w:rsidRPr="00EB4B31" w:rsidDel="00EB4B31">
                <w:rPr>
                  <w:rFonts w:ascii="Arial" w:eastAsia="Times New Roman" w:hAnsi="Arial" w:cs="Arial"/>
                  <w:color w:val="000000"/>
                  <w:sz w:val="20"/>
                  <w:szCs w:val="20"/>
                </w:rPr>
                <w:delText xml:space="preserve">document </w:delText>
              </w:r>
            </w:del>
            <w:ins w:id="10" w:author="Arjan" w:date="2012-11-16T13:01:00Z">
              <w:r>
                <w:rPr>
                  <w:rFonts w:ascii="Arial" w:eastAsia="Times New Roman" w:hAnsi="Arial" w:cs="Arial"/>
                  <w:color w:val="000000"/>
                  <w:sz w:val="20"/>
                  <w:szCs w:val="20"/>
                </w:rPr>
                <w:t>informatieobject</w:t>
              </w:r>
              <w:r w:rsidRPr="00EB4B31">
                <w:rPr>
                  <w:rFonts w:ascii="Arial" w:eastAsia="Times New Roman" w:hAnsi="Arial" w:cs="Arial"/>
                  <w:color w:val="000000"/>
                  <w:sz w:val="20"/>
                  <w:szCs w:val="20"/>
                </w:rPr>
                <w:t xml:space="preserve"> </w:t>
              </w:r>
            </w:ins>
            <w:r w:rsidRPr="00EB4B31">
              <w:rPr>
                <w:rFonts w:ascii="Arial" w:eastAsia="Times New Roman" w:hAnsi="Arial" w:cs="Arial"/>
                <w:color w:val="000000"/>
                <w:sz w:val="20"/>
                <w:szCs w:val="20"/>
              </w:rPr>
              <w:t xml:space="preserve">waarin het besluit op schrift gesteld is, indien van toepassing. Mogelijkerwijs is het besluit in meerdere afzonderlijke </w:t>
            </w:r>
            <w:ins w:id="11" w:author="Arjan" w:date="2012-11-16T13:01:00Z">
              <w:r w:rsidR="002F298A">
                <w:rPr>
                  <w:rFonts w:ascii="Arial" w:eastAsia="Times New Roman" w:hAnsi="Arial" w:cs="Arial"/>
                  <w:color w:val="000000"/>
                  <w:sz w:val="20"/>
                  <w:szCs w:val="20"/>
                </w:rPr>
                <w:t>informatieobject</w:t>
              </w:r>
              <w:r w:rsidR="002F298A" w:rsidRPr="00EB4B31" w:rsidDel="002F298A">
                <w:rPr>
                  <w:rFonts w:ascii="Arial" w:eastAsia="Times New Roman" w:hAnsi="Arial" w:cs="Arial"/>
                  <w:color w:val="000000"/>
                  <w:sz w:val="20"/>
                  <w:szCs w:val="20"/>
                </w:rPr>
                <w:t xml:space="preserve"> </w:t>
              </w:r>
            </w:ins>
            <w:del w:id="12" w:author="Arjan" w:date="2012-11-16T13:01:00Z">
              <w:r w:rsidRPr="00EB4B31" w:rsidDel="002F298A">
                <w:rPr>
                  <w:rFonts w:ascii="Arial" w:eastAsia="Times New Roman" w:hAnsi="Arial" w:cs="Arial"/>
                  <w:color w:val="000000"/>
                  <w:sz w:val="20"/>
                  <w:szCs w:val="20"/>
                </w:rPr>
                <w:delText>document</w:delText>
              </w:r>
            </w:del>
            <w:r w:rsidRPr="00EB4B31">
              <w:rPr>
                <w:rFonts w:ascii="Arial" w:eastAsia="Times New Roman" w:hAnsi="Arial" w:cs="Arial"/>
                <w:color w:val="000000"/>
                <w:sz w:val="20"/>
                <w:szCs w:val="20"/>
              </w:rPr>
              <w:t xml:space="preserve">en vastgelegd of zijn in één </w:t>
            </w:r>
            <w:ins w:id="13" w:author="Arjan" w:date="2012-11-16T13:01:00Z">
              <w:r w:rsidR="002F298A">
                <w:rPr>
                  <w:rFonts w:ascii="Arial" w:eastAsia="Times New Roman" w:hAnsi="Arial" w:cs="Arial"/>
                  <w:color w:val="000000"/>
                  <w:sz w:val="20"/>
                  <w:szCs w:val="20"/>
                </w:rPr>
                <w:t>informatieobject</w:t>
              </w:r>
            </w:ins>
            <w:del w:id="14" w:author="Arjan" w:date="2012-11-16T13:01:00Z">
              <w:r w:rsidRPr="00EB4B31" w:rsidDel="002F298A">
                <w:rPr>
                  <w:rFonts w:ascii="Arial" w:eastAsia="Times New Roman" w:hAnsi="Arial" w:cs="Arial"/>
                  <w:color w:val="000000"/>
                  <w:sz w:val="20"/>
                  <w:szCs w:val="20"/>
                </w:rPr>
                <w:delText>document</w:delText>
              </w:r>
            </w:del>
            <w:r w:rsidRPr="00EB4B31">
              <w:rPr>
                <w:rFonts w:ascii="Arial" w:eastAsia="Times New Roman" w:hAnsi="Arial" w:cs="Arial"/>
                <w:color w:val="000000"/>
                <w:sz w:val="20"/>
                <w:szCs w:val="20"/>
              </w:rPr>
              <w:t xml:space="preserve"> meerdere besluiten vastgelegd.</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rsidTr="00AB019F">
        <w:tc>
          <w:tcPr>
            <w:tcW w:w="369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rsidTr="00AB019F">
        <w:tc>
          <w:tcPr>
            <w:tcW w:w="369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rsidR="00EB4B31" w:rsidRDefault="00EB4B31" w:rsidP="0044638F"/>
    <w:p w:rsidR="00CF1953" w:rsidRDefault="00CF1953" w:rsidP="00CF1953">
      <w:pPr>
        <w:pStyle w:val="Kop3"/>
      </w:pPr>
      <w:bookmarkStart w:id="15" w:name="_Toc348096652"/>
      <w:r>
        <w:t>Bestuursorgaan</w:t>
      </w:r>
      <w:bookmarkEnd w:id="15"/>
    </w:p>
    <w:p w:rsidR="00CF1953" w:rsidRDefault="00CF1953" w:rsidP="00CF1953">
      <w:r>
        <w:t xml:space="preserve">Om uit te kunnen wisselen onder wiens verantwoordelijkheid een besluit vastgesteld is, hebben  we het attribuut ‘Bestuursorgaan’ toegevoegd. Dit  </w:t>
      </w:r>
      <w:r w:rsidRPr="00CF1953">
        <w:t xml:space="preserve">is vooral relevant indien de besluitvorming </w:t>
      </w:r>
      <w:proofErr w:type="spellStart"/>
      <w:r>
        <w:t>cq</w:t>
      </w:r>
      <w:proofErr w:type="spellEnd"/>
      <w:r>
        <w:t xml:space="preserve">. de behandeling van de zaak </w:t>
      </w:r>
      <w:r w:rsidRPr="00CF1953">
        <w:t>gemandateerd is aan een andere organisatie.</w:t>
      </w:r>
    </w:p>
    <w:bookmarkStart w:id="16" w:name="BKM_97EB79EE_9844_4d9b_8993_44FDBCEB78EB"/>
    <w:bookmarkEnd w:id="16"/>
    <w:p w:rsidR="00CF1953" w:rsidRPr="00CF1953" w:rsidRDefault="00D44D5A" w:rsidP="00CF1953">
      <w:pPr>
        <w:autoSpaceDE w:val="0"/>
        <w:autoSpaceDN w:val="0"/>
        <w:adjustRightInd w:val="0"/>
        <w:spacing w:before="240" w:after="60" w:line="240" w:lineRule="auto"/>
        <w:outlineLvl w:val="3"/>
        <w:rPr>
          <w:ins w:id="17" w:author="Arjan" w:date="2013-01-07T16:56:00Z"/>
          <w:rFonts w:ascii="Arial" w:eastAsia="Times New Roman" w:hAnsi="Arial" w:cs="Arial"/>
          <w:b/>
          <w:bCs/>
          <w:color w:val="004080"/>
          <w:sz w:val="24"/>
          <w:szCs w:val="24"/>
        </w:rPr>
      </w:pPr>
      <w:ins w:id="18"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CF1953"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CF1953"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00CF1953"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00CF1953"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953" w:rsidRPr="00CF1953">
        <w:trPr>
          <w:trHeight w:val="230"/>
          <w:ins w:id="1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0" w:author="Arjan" w:date="2013-01-07T16:56:00Z"/>
                <w:rFonts w:ascii="Arial" w:eastAsia="Times New Roman" w:hAnsi="Arial" w:cs="Arial"/>
                <w:color w:val="000000"/>
                <w:sz w:val="20"/>
                <w:szCs w:val="20"/>
              </w:rPr>
            </w:pPr>
            <w:ins w:id="21" w:author="Arjan" w:date="2013-01-07T16:56:00Z">
              <w:r w:rsidRPr="00CF1953">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953" w:rsidRPr="00CF1953" w:rsidRDefault="00D44D5A" w:rsidP="00CF1953">
            <w:pPr>
              <w:autoSpaceDE w:val="0"/>
              <w:autoSpaceDN w:val="0"/>
              <w:adjustRightInd w:val="0"/>
              <w:spacing w:after="0" w:line="240" w:lineRule="auto"/>
              <w:rPr>
                <w:ins w:id="22" w:author="Arjan" w:date="2013-01-07T16:56:00Z"/>
                <w:rFonts w:ascii="Arial" w:eastAsia="Times New Roman" w:hAnsi="Arial" w:cs="Arial"/>
                <w:color w:val="000000"/>
                <w:sz w:val="20"/>
                <w:szCs w:val="20"/>
              </w:rPr>
            </w:pPr>
            <w:ins w:id="23"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ins>
          </w:p>
        </w:tc>
      </w:tr>
      <w:tr w:rsidR="00CF1953" w:rsidRPr="00CF1953">
        <w:trPr>
          <w:ins w:id="2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6" w:author="Arjan" w:date="2013-01-07T16:56:00Z"/>
                <w:rFonts w:ascii="Arial" w:eastAsia="Times New Roman" w:hAnsi="Arial" w:cs="Arial"/>
                <w:color w:val="000000"/>
                <w:sz w:val="20"/>
                <w:szCs w:val="20"/>
              </w:rPr>
            </w:pPr>
          </w:p>
        </w:tc>
      </w:tr>
      <w:tr w:rsidR="00CF1953" w:rsidRPr="00CF1953">
        <w:trPr>
          <w:ins w:id="2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8" w:author="Arjan" w:date="2013-01-07T16:56:00Z"/>
                <w:rFonts w:ascii="Arial" w:eastAsia="Times New Roman" w:hAnsi="Arial" w:cs="Arial"/>
                <w:color w:val="000000"/>
                <w:sz w:val="20"/>
                <w:szCs w:val="20"/>
              </w:rPr>
            </w:pPr>
            <w:ins w:id="29" w:author="Arjan" w:date="2013-01-07T16:56:00Z">
              <w:r w:rsidRPr="00CF1953">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0" w:author="Arjan" w:date="2013-01-07T16:56:00Z"/>
                <w:rFonts w:ascii="Arial" w:eastAsia="Times New Roman" w:hAnsi="Arial" w:cs="Arial"/>
                <w:color w:val="000000"/>
                <w:sz w:val="20"/>
                <w:szCs w:val="20"/>
              </w:rPr>
            </w:pPr>
            <w:ins w:id="31" w:author="Arjan" w:date="2013-01-07T16:56:00Z">
              <w:r w:rsidRPr="00CF1953">
                <w:rPr>
                  <w:rFonts w:ascii="Arial" w:eastAsia="Times New Roman" w:hAnsi="Arial" w:cs="Arial"/>
                  <w:color w:val="000000"/>
                  <w:sz w:val="20"/>
                  <w:szCs w:val="20"/>
                </w:rPr>
                <w:t>KING</w:t>
              </w:r>
            </w:ins>
          </w:p>
        </w:tc>
      </w:tr>
      <w:tr w:rsidR="00CF1953" w:rsidRPr="00CF1953">
        <w:trPr>
          <w:ins w:id="3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3"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4" w:author="Arjan" w:date="2013-01-07T16:56:00Z"/>
                <w:rFonts w:ascii="Arial" w:eastAsia="Times New Roman" w:hAnsi="Arial" w:cs="Arial"/>
                <w:color w:val="000000"/>
                <w:sz w:val="20"/>
                <w:szCs w:val="20"/>
              </w:rPr>
            </w:pPr>
          </w:p>
        </w:tc>
      </w:tr>
      <w:tr w:rsidR="00CF1953" w:rsidRPr="00CF1953">
        <w:trPr>
          <w:ins w:id="3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6" w:author="Arjan" w:date="2013-01-07T16:56:00Z"/>
                <w:rFonts w:ascii="Arial" w:eastAsia="Times New Roman" w:hAnsi="Arial" w:cs="Arial"/>
                <w:color w:val="000000"/>
                <w:sz w:val="20"/>
                <w:szCs w:val="20"/>
              </w:rPr>
            </w:pPr>
            <w:ins w:id="37" w:author="Arjan" w:date="2013-01-07T16:56:00Z">
              <w:r w:rsidRPr="00CF1953">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8" w:author="Arjan" w:date="2013-01-07T16:56:00Z"/>
                <w:rFonts w:ascii="Arial" w:eastAsia="Times New Roman" w:hAnsi="Arial" w:cs="Arial"/>
                <w:color w:val="000000"/>
                <w:sz w:val="20"/>
                <w:szCs w:val="20"/>
              </w:rPr>
            </w:pPr>
          </w:p>
        </w:tc>
      </w:tr>
      <w:tr w:rsidR="00CF1953" w:rsidRPr="00CF1953">
        <w:trPr>
          <w:ins w:id="3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1" w:author="Arjan" w:date="2013-01-07T16:56:00Z"/>
                <w:rFonts w:ascii="Arial" w:eastAsia="Times New Roman" w:hAnsi="Arial" w:cs="Arial"/>
                <w:color w:val="000000"/>
                <w:sz w:val="20"/>
                <w:szCs w:val="20"/>
              </w:rPr>
            </w:pPr>
          </w:p>
        </w:tc>
      </w:tr>
      <w:tr w:rsidR="00CF1953" w:rsidRPr="00CF1953">
        <w:trPr>
          <w:ins w:id="4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3" w:author="Arjan" w:date="2013-01-07T16:56:00Z"/>
                <w:rFonts w:ascii="Arial" w:eastAsia="Times New Roman" w:hAnsi="Arial" w:cs="Arial"/>
                <w:color w:val="000000"/>
                <w:sz w:val="20"/>
                <w:szCs w:val="20"/>
              </w:rPr>
            </w:pPr>
            <w:proofErr w:type="spellStart"/>
            <w:ins w:id="44" w:author="Arjan" w:date="2013-01-07T16:56:00Z">
              <w:r w:rsidRPr="00CF1953">
                <w:rPr>
                  <w:rFonts w:ascii="Arial" w:eastAsia="Times New Roman" w:hAnsi="Arial" w:cs="Arial"/>
                  <w:b/>
                  <w:bCs/>
                  <w:color w:val="000000"/>
                  <w:sz w:val="20"/>
                  <w:szCs w:val="20"/>
                </w:rPr>
                <w:t>XML-tag</w:t>
              </w:r>
              <w:proofErr w:type="spellEnd"/>
              <w:r w:rsidRPr="00CF1953">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5" w:author="Arjan" w:date="2013-01-07T16:56:00Z"/>
                <w:rFonts w:ascii="Arial" w:eastAsia="Times New Roman" w:hAnsi="Arial" w:cs="Arial"/>
                <w:color w:val="000000"/>
                <w:sz w:val="20"/>
                <w:szCs w:val="20"/>
              </w:rPr>
            </w:pPr>
            <w:proofErr w:type="spellStart"/>
            <w:ins w:id="46" w:author="Arjan" w:date="2013-01-07T16:59:00Z">
              <w:r>
                <w:rPr>
                  <w:rFonts w:ascii="Arial" w:hAnsi="Arial" w:cs="Arial"/>
                  <w:sz w:val="20"/>
                  <w:szCs w:val="20"/>
                  <w:lang w:val="en-AU"/>
                </w:rPr>
                <w:t>bestuursorga</w:t>
              </w:r>
            </w:ins>
            <w:ins w:id="47" w:author="Arjan" w:date="2013-01-07T17:00:00Z">
              <w:r>
                <w:rPr>
                  <w:rFonts w:ascii="Arial" w:hAnsi="Arial" w:cs="Arial"/>
                  <w:sz w:val="20"/>
                  <w:szCs w:val="20"/>
                  <w:lang w:val="en-AU"/>
                </w:rPr>
                <w:t>an</w:t>
              </w:r>
            </w:ins>
            <w:proofErr w:type="spellEnd"/>
            <w:ins w:id="48" w:author="Arjan" w:date="2013-01-07T16:56:00Z">
              <w:r w:rsidR="00D44D5A"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D44D5A" w:rsidRPr="00CF1953">
                <w:rPr>
                  <w:rFonts w:ascii="Arial" w:hAnsi="Arial" w:cs="Arial"/>
                  <w:sz w:val="20"/>
                  <w:szCs w:val="20"/>
                  <w:lang w:val="en-AU"/>
                </w:rPr>
                <w:fldChar w:fldCharType="end"/>
              </w:r>
            </w:ins>
          </w:p>
        </w:tc>
      </w:tr>
      <w:tr w:rsidR="00CF1953" w:rsidRPr="00CF1953">
        <w:trPr>
          <w:ins w:id="4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1" w:author="Arjan" w:date="2013-01-07T16:56:00Z"/>
                <w:rFonts w:ascii="Arial" w:eastAsia="Times New Roman" w:hAnsi="Arial" w:cs="Arial"/>
                <w:color w:val="000000"/>
                <w:sz w:val="20"/>
                <w:szCs w:val="20"/>
              </w:rPr>
            </w:pPr>
          </w:p>
        </w:tc>
      </w:tr>
      <w:tr w:rsidR="00CF1953" w:rsidRPr="00CF1953">
        <w:trPr>
          <w:ins w:id="5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3" w:author="Arjan" w:date="2013-01-07T16:56:00Z"/>
                <w:rFonts w:ascii="Arial" w:eastAsia="Times New Roman" w:hAnsi="Arial" w:cs="Arial"/>
                <w:color w:val="000000"/>
                <w:sz w:val="20"/>
                <w:szCs w:val="20"/>
              </w:rPr>
            </w:pPr>
            <w:ins w:id="54" w:author="Arjan" w:date="2013-01-07T16:56:00Z">
              <w:r w:rsidRPr="00CF1953">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953" w:rsidRPr="00CF1953" w:rsidRDefault="00D44D5A" w:rsidP="00CF1953">
            <w:pPr>
              <w:autoSpaceDE w:val="0"/>
              <w:autoSpaceDN w:val="0"/>
              <w:adjustRightInd w:val="0"/>
              <w:spacing w:after="0" w:line="240" w:lineRule="auto"/>
              <w:rPr>
                <w:ins w:id="55" w:author="Arjan" w:date="2013-01-07T16:56:00Z"/>
                <w:rFonts w:ascii="Arial" w:eastAsia="Times New Roman" w:hAnsi="Arial" w:cs="Arial"/>
                <w:color w:val="000000"/>
                <w:sz w:val="20"/>
                <w:szCs w:val="20"/>
              </w:rPr>
            </w:pPr>
            <w:ins w:id="56"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Att.Notes</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ins>
          </w:p>
        </w:tc>
      </w:tr>
      <w:tr w:rsidR="00CF1953" w:rsidRPr="00CF1953">
        <w:trPr>
          <w:trHeight w:val="230"/>
          <w:ins w:id="5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8"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9" w:author="Arjan" w:date="2013-01-07T16:56:00Z"/>
                <w:rFonts w:ascii="Arial" w:eastAsia="Times New Roman" w:hAnsi="Arial" w:cs="Arial"/>
                <w:color w:val="000000"/>
                <w:sz w:val="20"/>
                <w:szCs w:val="20"/>
              </w:rPr>
            </w:pPr>
          </w:p>
        </w:tc>
      </w:tr>
      <w:tr w:rsidR="00CF1953" w:rsidRPr="00CF1953">
        <w:trPr>
          <w:trHeight w:val="230"/>
          <w:ins w:id="6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1" w:author="Arjan" w:date="2013-01-07T16:56:00Z"/>
                <w:rFonts w:ascii="Arial" w:eastAsia="Times New Roman" w:hAnsi="Arial" w:cs="Arial"/>
                <w:color w:val="000000"/>
                <w:sz w:val="20"/>
                <w:szCs w:val="20"/>
              </w:rPr>
            </w:pPr>
            <w:ins w:id="62" w:author="Arjan" w:date="2013-01-07T16:56:00Z">
              <w:r w:rsidRPr="00CF1953">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3" w:author="Arjan" w:date="2013-01-07T16:56:00Z"/>
                <w:rFonts w:ascii="Arial" w:eastAsia="Times New Roman" w:hAnsi="Arial" w:cs="Arial"/>
                <w:color w:val="000000"/>
                <w:sz w:val="20"/>
                <w:szCs w:val="20"/>
              </w:rPr>
            </w:pPr>
            <w:ins w:id="64" w:author="Arjan" w:date="2013-01-07T16:56:00Z">
              <w:r w:rsidRPr="00CF1953">
                <w:rPr>
                  <w:rFonts w:ascii="Arial" w:eastAsia="Times New Roman" w:hAnsi="Arial" w:cs="Arial"/>
                  <w:color w:val="000000"/>
                  <w:sz w:val="20"/>
                  <w:szCs w:val="20"/>
                </w:rPr>
                <w:t xml:space="preserve">KING </w:t>
              </w:r>
            </w:ins>
          </w:p>
        </w:tc>
      </w:tr>
      <w:tr w:rsidR="00CF1953" w:rsidRPr="00CF1953">
        <w:trPr>
          <w:ins w:id="6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7" w:author="Arjan" w:date="2013-01-07T16:56:00Z"/>
                <w:rFonts w:ascii="Arial" w:eastAsia="Times New Roman" w:hAnsi="Arial" w:cs="Arial"/>
                <w:color w:val="000000"/>
                <w:sz w:val="20"/>
                <w:szCs w:val="20"/>
              </w:rPr>
            </w:pPr>
          </w:p>
        </w:tc>
      </w:tr>
      <w:tr w:rsidR="00CF1953" w:rsidRPr="00CF1953">
        <w:trPr>
          <w:ins w:id="6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9" w:author="Arjan" w:date="2013-01-07T16:56:00Z"/>
                <w:rFonts w:ascii="Arial" w:eastAsia="Times New Roman" w:hAnsi="Arial" w:cs="Arial"/>
                <w:color w:val="000000"/>
                <w:sz w:val="20"/>
                <w:szCs w:val="20"/>
              </w:rPr>
            </w:pPr>
            <w:ins w:id="70" w:author="Arjan" w:date="2013-01-07T16:56:00Z">
              <w:r w:rsidRPr="00CF1953">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1" w:author="Arjan" w:date="2013-01-07T16:56:00Z"/>
                <w:rFonts w:ascii="Arial" w:eastAsia="Times New Roman" w:hAnsi="Arial" w:cs="Arial"/>
                <w:color w:val="000000"/>
                <w:sz w:val="20"/>
                <w:szCs w:val="20"/>
              </w:rPr>
            </w:pPr>
            <w:ins w:id="72" w:author="Arjan" w:date="2013-01-07T16:56:00Z">
              <w:r w:rsidRPr="00CF1953">
                <w:rPr>
                  <w:rFonts w:ascii="Arial" w:eastAsia="Times New Roman" w:hAnsi="Arial" w:cs="Arial"/>
                  <w:color w:val="000000"/>
                  <w:sz w:val="20"/>
                  <w:szCs w:val="20"/>
                </w:rPr>
                <w:t>1-1-2013</w:t>
              </w:r>
            </w:ins>
          </w:p>
        </w:tc>
      </w:tr>
      <w:tr w:rsidR="00CF1953" w:rsidRPr="00CF1953">
        <w:trPr>
          <w:ins w:id="7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5" w:author="Arjan" w:date="2013-01-07T16:56:00Z"/>
                <w:rFonts w:ascii="Arial" w:eastAsia="Times New Roman" w:hAnsi="Arial" w:cs="Arial"/>
                <w:color w:val="000000"/>
                <w:sz w:val="20"/>
                <w:szCs w:val="20"/>
              </w:rPr>
            </w:pPr>
          </w:p>
        </w:tc>
      </w:tr>
      <w:tr w:rsidR="00CF1953" w:rsidRPr="00CF1953">
        <w:trPr>
          <w:ins w:id="7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7" w:author="Arjan" w:date="2013-01-07T16:56:00Z"/>
                <w:rFonts w:ascii="Arial" w:eastAsia="Times New Roman" w:hAnsi="Arial" w:cs="Arial"/>
                <w:color w:val="000000"/>
                <w:sz w:val="20"/>
                <w:szCs w:val="20"/>
              </w:rPr>
            </w:pPr>
            <w:ins w:id="78" w:author="Arjan" w:date="2013-01-07T16:56:00Z">
              <w:r w:rsidRPr="00CF1953">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9" w:author="Arjan" w:date="2013-01-07T16:56:00Z"/>
                <w:rFonts w:ascii="Arial" w:eastAsia="Times New Roman" w:hAnsi="Arial" w:cs="Arial"/>
                <w:color w:val="000000"/>
                <w:sz w:val="20"/>
                <w:szCs w:val="20"/>
              </w:rPr>
            </w:pPr>
            <w:ins w:id="80" w:author="Arjan" w:date="2013-01-07T16:56:00Z">
              <w:r w:rsidRPr="00CF1953">
                <w:rPr>
                  <w:rFonts w:ascii="Arial" w:eastAsia="Times New Roman" w:hAnsi="Arial" w:cs="Arial"/>
                  <w:color w:val="000000"/>
                  <w:sz w:val="20"/>
                  <w:szCs w:val="20"/>
                </w:rPr>
                <w:t xml:space="preserve">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w:t>
              </w:r>
              <w:proofErr w:type="spellStart"/>
              <w:r w:rsidRPr="00CF1953">
                <w:rPr>
                  <w:rFonts w:ascii="Arial" w:eastAsia="Times New Roman" w:hAnsi="Arial" w:cs="Arial"/>
                  <w:color w:val="000000"/>
                  <w:sz w:val="20"/>
                  <w:szCs w:val="20"/>
                </w:rPr>
                <w:t>UitvoeringsDienst</w:t>
              </w:r>
              <w:proofErr w:type="spellEnd"/>
              <w:r w:rsidRPr="00CF1953">
                <w:rPr>
                  <w:rFonts w:ascii="Arial" w:eastAsia="Times New Roman" w:hAnsi="Arial" w:cs="Arial"/>
                  <w:color w:val="000000"/>
                  <w:sz w:val="20"/>
                  <w:szCs w:val="20"/>
                </w:rPr>
                <w:t xml:space="preserve"> (of Omgevingsdienst).</w:t>
              </w:r>
            </w:ins>
          </w:p>
        </w:tc>
      </w:tr>
      <w:tr w:rsidR="00CF1953" w:rsidRPr="00CF1953">
        <w:trPr>
          <w:ins w:id="8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3" w:author="Arjan" w:date="2013-01-07T16:56:00Z"/>
                <w:rFonts w:ascii="Arial" w:eastAsia="Times New Roman" w:hAnsi="Arial" w:cs="Arial"/>
                <w:color w:val="000000"/>
                <w:sz w:val="20"/>
                <w:szCs w:val="20"/>
              </w:rPr>
            </w:pPr>
          </w:p>
        </w:tc>
      </w:tr>
      <w:tr w:rsidR="00CF1953" w:rsidRPr="00CF1953">
        <w:trPr>
          <w:ins w:id="8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5" w:author="Arjan" w:date="2013-01-07T16:56:00Z"/>
                <w:rFonts w:ascii="Arial" w:eastAsia="Times New Roman" w:hAnsi="Arial" w:cs="Arial"/>
                <w:color w:val="000000"/>
                <w:sz w:val="20"/>
                <w:szCs w:val="20"/>
              </w:rPr>
            </w:pPr>
            <w:ins w:id="86" w:author="Arjan" w:date="2013-01-07T16:56:00Z">
              <w:r w:rsidRPr="00CF1953">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953" w:rsidRPr="00CF1953" w:rsidRDefault="00D44D5A" w:rsidP="00CF1953">
            <w:pPr>
              <w:autoSpaceDE w:val="0"/>
              <w:autoSpaceDN w:val="0"/>
              <w:adjustRightInd w:val="0"/>
              <w:spacing w:after="0" w:line="240" w:lineRule="auto"/>
              <w:rPr>
                <w:ins w:id="87" w:author="Arjan" w:date="2013-01-07T16:56:00Z"/>
                <w:rFonts w:ascii="Arial" w:eastAsia="Times New Roman" w:hAnsi="Arial" w:cs="Arial"/>
                <w:color w:val="000000"/>
                <w:sz w:val="20"/>
                <w:szCs w:val="20"/>
              </w:rPr>
            </w:pPr>
            <w:ins w:id="88"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ins>
          </w:p>
        </w:tc>
      </w:tr>
      <w:tr w:rsidR="00CF1953" w:rsidRPr="00CF1953">
        <w:trPr>
          <w:trHeight w:val="230"/>
          <w:ins w:id="8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1" w:author="Arjan" w:date="2013-01-07T16:56:00Z"/>
                <w:rFonts w:ascii="Arial" w:eastAsia="Times New Roman" w:hAnsi="Arial" w:cs="Arial"/>
                <w:color w:val="000000"/>
                <w:sz w:val="20"/>
                <w:szCs w:val="20"/>
              </w:rPr>
            </w:pPr>
          </w:p>
        </w:tc>
      </w:tr>
      <w:tr w:rsidR="00CF1953" w:rsidRPr="00CF1953">
        <w:trPr>
          <w:trHeight w:val="230"/>
          <w:ins w:id="9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3" w:author="Arjan" w:date="2013-01-07T16:56:00Z"/>
                <w:rFonts w:ascii="Arial" w:eastAsia="Times New Roman" w:hAnsi="Arial" w:cs="Arial"/>
                <w:color w:val="000000"/>
                <w:sz w:val="20"/>
                <w:szCs w:val="20"/>
              </w:rPr>
            </w:pPr>
            <w:proofErr w:type="spellStart"/>
            <w:ins w:id="94" w:author="Arjan" w:date="2013-01-07T16:56:00Z">
              <w:r w:rsidRPr="00CF1953">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5" w:author="Arjan" w:date="2013-01-07T16:56:00Z"/>
                <w:rFonts w:ascii="Arial" w:eastAsia="Times New Roman" w:hAnsi="Arial" w:cs="Arial"/>
                <w:color w:val="000000"/>
                <w:sz w:val="20"/>
                <w:szCs w:val="20"/>
              </w:rPr>
            </w:pPr>
            <w:ins w:id="96" w:author="Arjan" w:date="2013-01-07T16:56:00Z">
              <w:r w:rsidRPr="00CF1953">
                <w:rPr>
                  <w:rFonts w:ascii="Arial" w:eastAsia="Times New Roman" w:hAnsi="Arial" w:cs="Arial"/>
                  <w:color w:val="000000"/>
                  <w:sz w:val="20"/>
                  <w:szCs w:val="20"/>
                </w:rPr>
                <w:t>Zie Regels attribuutsoort.</w:t>
              </w:r>
            </w:ins>
          </w:p>
        </w:tc>
      </w:tr>
      <w:tr w:rsidR="00CF1953" w:rsidRPr="00CF1953">
        <w:trPr>
          <w:trHeight w:val="215"/>
          <w:ins w:id="9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8"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9" w:author="Arjan" w:date="2013-01-07T16:56:00Z"/>
                <w:rFonts w:ascii="Arial" w:eastAsia="Times New Roman" w:hAnsi="Arial" w:cs="Arial"/>
                <w:color w:val="000000"/>
                <w:sz w:val="20"/>
                <w:szCs w:val="20"/>
              </w:rPr>
            </w:pPr>
          </w:p>
        </w:tc>
      </w:tr>
      <w:tr w:rsidR="00CF1953" w:rsidRPr="00CF1953">
        <w:trPr>
          <w:trHeight w:val="215"/>
          <w:ins w:id="10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1" w:author="Arjan" w:date="2013-01-07T16:56:00Z"/>
                <w:rFonts w:ascii="Arial" w:eastAsia="Times New Roman" w:hAnsi="Arial" w:cs="Arial"/>
                <w:color w:val="000000"/>
                <w:sz w:val="20"/>
                <w:szCs w:val="20"/>
              </w:rPr>
            </w:pPr>
            <w:ins w:id="102" w:author="Arjan" w:date="2013-01-07T16:56:00Z">
              <w:r w:rsidRPr="00CF1953">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3" w:author="Arjan" w:date="2013-01-07T16:56:00Z"/>
                <w:rFonts w:ascii="Arial" w:eastAsia="Times New Roman" w:hAnsi="Arial" w:cs="Arial"/>
                <w:color w:val="000000"/>
                <w:sz w:val="20"/>
                <w:szCs w:val="20"/>
              </w:rPr>
            </w:pPr>
            <w:ins w:id="104" w:author="Arjan" w:date="2013-01-07T16:56:00Z">
              <w:r w:rsidRPr="00CF1953">
                <w:rPr>
                  <w:rFonts w:ascii="Arial" w:eastAsia="Times New Roman" w:hAnsi="Arial" w:cs="Arial"/>
                  <w:color w:val="000000"/>
                  <w:sz w:val="20"/>
                  <w:szCs w:val="20"/>
                </w:rPr>
                <w:t>Nee</w:t>
              </w:r>
            </w:ins>
          </w:p>
        </w:tc>
      </w:tr>
      <w:tr w:rsidR="00CF1953" w:rsidRPr="00CF1953">
        <w:trPr>
          <w:trHeight w:val="230"/>
          <w:ins w:id="10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7" w:author="Arjan" w:date="2013-01-07T16:56:00Z"/>
                <w:rFonts w:ascii="Arial" w:eastAsia="Times New Roman" w:hAnsi="Arial" w:cs="Arial"/>
                <w:color w:val="000000"/>
                <w:sz w:val="20"/>
                <w:szCs w:val="20"/>
              </w:rPr>
            </w:pPr>
          </w:p>
        </w:tc>
      </w:tr>
      <w:tr w:rsidR="00CF1953" w:rsidRPr="00CF1953">
        <w:trPr>
          <w:trHeight w:val="230"/>
          <w:ins w:id="10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9" w:author="Arjan" w:date="2013-01-07T16:56:00Z"/>
                <w:rFonts w:ascii="Arial" w:eastAsia="Times New Roman" w:hAnsi="Arial" w:cs="Arial"/>
                <w:color w:val="000000"/>
                <w:sz w:val="20"/>
                <w:szCs w:val="20"/>
              </w:rPr>
            </w:pPr>
            <w:ins w:id="110" w:author="Arjan" w:date="2013-01-07T16:56:00Z">
              <w:r w:rsidRPr="00CF1953">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1" w:author="Arjan" w:date="2013-01-07T16:56:00Z"/>
                <w:rFonts w:ascii="Arial" w:eastAsia="Times New Roman" w:hAnsi="Arial" w:cs="Arial"/>
                <w:color w:val="000000"/>
                <w:sz w:val="20"/>
                <w:szCs w:val="20"/>
              </w:rPr>
            </w:pPr>
            <w:ins w:id="112" w:author="Arjan" w:date="2013-01-07T16:56:00Z">
              <w:r w:rsidRPr="00CF1953">
                <w:rPr>
                  <w:rFonts w:ascii="Arial" w:eastAsia="Times New Roman" w:hAnsi="Arial" w:cs="Arial"/>
                  <w:color w:val="000000"/>
                  <w:sz w:val="20"/>
                  <w:szCs w:val="20"/>
                </w:rPr>
                <w:t>Nee</w:t>
              </w:r>
            </w:ins>
          </w:p>
        </w:tc>
      </w:tr>
      <w:tr w:rsidR="00CF1953" w:rsidRPr="00CF1953">
        <w:trPr>
          <w:trHeight w:val="230"/>
          <w:ins w:id="11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5" w:author="Arjan" w:date="2013-01-07T16:56:00Z"/>
                <w:rFonts w:ascii="Arial" w:eastAsia="Times New Roman" w:hAnsi="Arial" w:cs="Arial"/>
                <w:color w:val="000000"/>
                <w:sz w:val="20"/>
                <w:szCs w:val="20"/>
              </w:rPr>
            </w:pPr>
          </w:p>
        </w:tc>
      </w:tr>
      <w:tr w:rsidR="00CF1953" w:rsidRPr="00CF1953">
        <w:trPr>
          <w:trHeight w:val="230"/>
          <w:ins w:id="11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7" w:author="Arjan" w:date="2013-01-07T16:56:00Z"/>
                <w:rFonts w:ascii="Arial" w:eastAsia="Times New Roman" w:hAnsi="Arial" w:cs="Arial"/>
                <w:color w:val="000000"/>
                <w:sz w:val="20"/>
                <w:szCs w:val="20"/>
              </w:rPr>
            </w:pPr>
            <w:ins w:id="118" w:author="Arjan" w:date="2013-01-07T16:56:00Z">
              <w:r w:rsidRPr="00CF1953">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9" w:author="Arjan" w:date="2013-01-07T16:56:00Z"/>
                <w:rFonts w:ascii="Arial" w:eastAsia="Times New Roman" w:hAnsi="Arial" w:cs="Arial"/>
                <w:color w:val="000000"/>
                <w:sz w:val="20"/>
                <w:szCs w:val="20"/>
              </w:rPr>
            </w:pPr>
          </w:p>
        </w:tc>
      </w:tr>
      <w:tr w:rsidR="00CF1953" w:rsidRPr="00CF1953">
        <w:trPr>
          <w:trHeight w:val="230"/>
          <w:ins w:id="12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2" w:author="Arjan" w:date="2013-01-07T16:56:00Z"/>
                <w:rFonts w:ascii="Arial" w:eastAsia="Times New Roman" w:hAnsi="Arial" w:cs="Arial"/>
                <w:color w:val="000000"/>
                <w:sz w:val="20"/>
                <w:szCs w:val="20"/>
              </w:rPr>
            </w:pPr>
          </w:p>
        </w:tc>
      </w:tr>
      <w:tr w:rsidR="00CF1953" w:rsidRPr="00CF1953">
        <w:trPr>
          <w:trHeight w:val="230"/>
          <w:ins w:id="12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4" w:author="Arjan" w:date="2013-01-07T16:56:00Z"/>
                <w:rFonts w:ascii="Arial" w:eastAsia="Times New Roman" w:hAnsi="Arial" w:cs="Arial"/>
                <w:color w:val="000000"/>
                <w:sz w:val="20"/>
                <w:szCs w:val="20"/>
              </w:rPr>
            </w:pPr>
            <w:ins w:id="125" w:author="Arjan" w:date="2013-01-07T16:56:00Z">
              <w:r w:rsidRPr="00CF1953">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6" w:author="Arjan" w:date="2013-01-07T16:56:00Z"/>
                <w:rFonts w:ascii="Arial" w:eastAsia="Times New Roman" w:hAnsi="Arial" w:cs="Arial"/>
                <w:color w:val="000000"/>
                <w:sz w:val="20"/>
                <w:szCs w:val="20"/>
              </w:rPr>
            </w:pPr>
            <w:ins w:id="127" w:author="Arjan" w:date="2013-01-07T16:56:00Z">
              <w:r w:rsidRPr="00CF1953">
                <w:rPr>
                  <w:rFonts w:ascii="Arial" w:eastAsia="Times New Roman" w:hAnsi="Arial" w:cs="Arial"/>
                  <w:color w:val="000000"/>
                  <w:sz w:val="20"/>
                  <w:szCs w:val="20"/>
                </w:rPr>
                <w:t>Nee</w:t>
              </w:r>
            </w:ins>
          </w:p>
        </w:tc>
      </w:tr>
      <w:tr w:rsidR="00CF1953" w:rsidRPr="00CF1953">
        <w:trPr>
          <w:trHeight w:val="230"/>
          <w:ins w:id="12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0" w:author="Arjan" w:date="2013-01-07T16:56:00Z"/>
                <w:rFonts w:ascii="Arial" w:eastAsia="Times New Roman" w:hAnsi="Arial" w:cs="Arial"/>
                <w:color w:val="000000"/>
                <w:sz w:val="20"/>
                <w:szCs w:val="20"/>
              </w:rPr>
            </w:pPr>
          </w:p>
        </w:tc>
      </w:tr>
      <w:tr w:rsidR="00CF1953" w:rsidRPr="00CF1953">
        <w:trPr>
          <w:trHeight w:val="411"/>
          <w:ins w:id="13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2" w:author="Arjan" w:date="2013-01-07T16:56:00Z"/>
                <w:rFonts w:ascii="Arial" w:eastAsia="Times New Roman" w:hAnsi="Arial" w:cs="Arial"/>
                <w:color w:val="000000"/>
                <w:sz w:val="20"/>
                <w:szCs w:val="20"/>
              </w:rPr>
            </w:pPr>
            <w:ins w:id="133" w:author="Arjan" w:date="2013-01-07T16:56:00Z">
              <w:r w:rsidRPr="00CF1953">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4" w:author="Arjan" w:date="2013-01-07T16:56:00Z"/>
                <w:rFonts w:ascii="Arial" w:eastAsia="Times New Roman" w:hAnsi="Arial" w:cs="Arial"/>
                <w:color w:val="000000"/>
                <w:sz w:val="20"/>
                <w:szCs w:val="20"/>
              </w:rPr>
            </w:pPr>
            <w:ins w:id="135" w:author="Arjan" w:date="2013-01-07T16:56:00Z">
              <w:r w:rsidRPr="00CF1953">
                <w:rPr>
                  <w:rFonts w:ascii="Arial" w:eastAsia="Times New Roman" w:hAnsi="Arial" w:cs="Arial"/>
                  <w:color w:val="000000"/>
                  <w:sz w:val="20"/>
                  <w:szCs w:val="20"/>
                </w:rPr>
                <w:t>Nee</w:t>
              </w:r>
            </w:ins>
          </w:p>
        </w:tc>
      </w:tr>
      <w:tr w:rsidR="00CF1953" w:rsidRPr="00CF1953">
        <w:trPr>
          <w:trHeight w:val="245"/>
          <w:ins w:id="13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8" w:author="Arjan" w:date="2013-01-07T16:56:00Z"/>
                <w:rFonts w:ascii="Arial" w:eastAsia="Times New Roman" w:hAnsi="Arial" w:cs="Arial"/>
                <w:color w:val="000000"/>
                <w:sz w:val="20"/>
                <w:szCs w:val="20"/>
              </w:rPr>
            </w:pPr>
          </w:p>
        </w:tc>
      </w:tr>
      <w:tr w:rsidR="00CF1953" w:rsidRPr="00CF1953">
        <w:trPr>
          <w:trHeight w:val="230"/>
          <w:ins w:id="13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0" w:author="Arjan" w:date="2013-01-07T16:56:00Z"/>
                <w:rFonts w:ascii="Arial" w:eastAsia="Times New Roman" w:hAnsi="Arial" w:cs="Arial"/>
                <w:color w:val="000000"/>
                <w:sz w:val="20"/>
                <w:szCs w:val="20"/>
              </w:rPr>
            </w:pPr>
            <w:ins w:id="141" w:author="Arjan" w:date="2013-01-07T16:56:00Z">
              <w:r w:rsidRPr="00CF1953">
                <w:rPr>
                  <w:rFonts w:ascii="Arial" w:eastAsia="Times New Roman" w:hAnsi="Arial" w:cs="Arial"/>
                  <w:b/>
                  <w:bCs/>
                  <w:color w:val="000000"/>
                  <w:sz w:val="20"/>
                  <w:szCs w:val="20"/>
                </w:rPr>
                <w:t xml:space="preserve">Indicatie </w:t>
              </w:r>
              <w:proofErr w:type="spellStart"/>
              <w:r w:rsidRPr="00CF1953">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953" w:rsidRPr="00CF1953" w:rsidRDefault="00D44D5A" w:rsidP="00CF1953">
            <w:pPr>
              <w:autoSpaceDE w:val="0"/>
              <w:autoSpaceDN w:val="0"/>
              <w:adjustRightInd w:val="0"/>
              <w:spacing w:after="0" w:line="240" w:lineRule="auto"/>
              <w:rPr>
                <w:ins w:id="142" w:author="Arjan" w:date="2013-01-07T16:56:00Z"/>
                <w:rFonts w:ascii="Arial" w:eastAsia="Times New Roman" w:hAnsi="Arial" w:cs="Arial"/>
                <w:color w:val="000000"/>
                <w:sz w:val="20"/>
                <w:szCs w:val="20"/>
              </w:rPr>
            </w:pPr>
            <w:ins w:id="143"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ins>
          </w:p>
        </w:tc>
      </w:tr>
      <w:tr w:rsidR="00CF1953" w:rsidRPr="00CF1953">
        <w:trPr>
          <w:trHeight w:val="230"/>
          <w:ins w:id="14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6" w:author="Arjan" w:date="2013-01-07T16:56:00Z"/>
                <w:rFonts w:ascii="Arial" w:eastAsia="Times New Roman" w:hAnsi="Arial" w:cs="Arial"/>
                <w:color w:val="000000"/>
                <w:sz w:val="20"/>
                <w:szCs w:val="20"/>
              </w:rPr>
            </w:pPr>
          </w:p>
        </w:tc>
      </w:tr>
      <w:tr w:rsidR="00CF1953" w:rsidRPr="00CF1953">
        <w:trPr>
          <w:trHeight w:val="230"/>
          <w:ins w:id="14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8" w:author="Arjan" w:date="2013-01-07T16:56:00Z"/>
                <w:rFonts w:ascii="Arial" w:eastAsia="Times New Roman" w:hAnsi="Arial" w:cs="Arial"/>
                <w:color w:val="000000"/>
                <w:sz w:val="20"/>
                <w:szCs w:val="20"/>
              </w:rPr>
            </w:pPr>
            <w:ins w:id="149" w:author="Arjan" w:date="2013-01-07T16:56:00Z">
              <w:r w:rsidRPr="00CF1953">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0" w:author="Arjan" w:date="2013-01-07T16:56:00Z"/>
                <w:rFonts w:ascii="Arial" w:eastAsia="Times New Roman" w:hAnsi="Arial" w:cs="Arial"/>
                <w:color w:val="000000"/>
                <w:sz w:val="20"/>
                <w:szCs w:val="20"/>
              </w:rPr>
            </w:pPr>
            <w:ins w:id="151" w:author="Arjan" w:date="2013-01-07T16:56:00Z">
              <w:r w:rsidRPr="00CF1953">
                <w:rPr>
                  <w:rFonts w:ascii="Arial" w:eastAsia="Times New Roman" w:hAnsi="Arial" w:cs="Arial"/>
                  <w:color w:val="000000"/>
                  <w:sz w:val="20"/>
                  <w:szCs w:val="20"/>
                </w:rPr>
                <w:t>Gemeentelijk kerngegeven</w:t>
              </w:r>
            </w:ins>
          </w:p>
        </w:tc>
      </w:tr>
      <w:tr w:rsidR="00CF1953" w:rsidRPr="00CF1953">
        <w:trPr>
          <w:trHeight w:val="230"/>
          <w:ins w:id="15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3"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4" w:author="Arjan" w:date="2013-01-07T16:56:00Z"/>
                <w:rFonts w:ascii="Arial" w:eastAsia="Times New Roman" w:hAnsi="Arial" w:cs="Arial"/>
                <w:color w:val="000000"/>
                <w:sz w:val="20"/>
                <w:szCs w:val="20"/>
              </w:rPr>
            </w:pPr>
          </w:p>
        </w:tc>
      </w:tr>
      <w:tr w:rsidR="00CF1953" w:rsidRPr="00CF1953">
        <w:trPr>
          <w:trHeight w:val="230"/>
          <w:ins w:id="15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6" w:author="Arjan" w:date="2013-01-07T16:56:00Z"/>
                <w:rFonts w:ascii="Arial" w:eastAsia="Times New Roman" w:hAnsi="Arial" w:cs="Arial"/>
                <w:b/>
                <w:bCs/>
                <w:color w:val="000000"/>
                <w:sz w:val="20"/>
                <w:szCs w:val="20"/>
              </w:rPr>
            </w:pPr>
            <w:ins w:id="157" w:author="Arjan" w:date="2013-01-07T16:56:00Z">
              <w:r w:rsidRPr="00CF1953">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8" w:author="Arjan" w:date="2013-01-07T16:56:00Z"/>
                <w:rFonts w:ascii="Arial" w:eastAsia="Times New Roman" w:hAnsi="Arial" w:cs="Arial"/>
                <w:color w:val="000000"/>
                <w:sz w:val="20"/>
                <w:szCs w:val="20"/>
              </w:rPr>
            </w:pPr>
            <w:ins w:id="159" w:author="Arjan" w:date="2013-01-07T16:56:00Z">
              <w:r w:rsidRPr="00CF1953">
                <w:rPr>
                  <w:rFonts w:ascii="Arial" w:eastAsia="Times New Roman" w:hAnsi="Arial" w:cs="Arial"/>
                  <w:color w:val="000000"/>
                  <w:sz w:val="20"/>
                  <w:szCs w:val="20"/>
                </w:rPr>
                <w:t xml:space="preserve">Alleen de namen van bestuursorganen mogen gebruikt worden die voor de </w:t>
              </w:r>
              <w:proofErr w:type="spellStart"/>
              <w:r w:rsidRPr="00CF1953">
                <w:rPr>
                  <w:rFonts w:ascii="Arial" w:eastAsia="Times New Roman" w:hAnsi="Arial" w:cs="Arial"/>
                  <w:color w:val="000000"/>
                  <w:sz w:val="20"/>
                  <w:szCs w:val="20"/>
                </w:rPr>
                <w:t>desbetrreffende</w:t>
              </w:r>
              <w:proofErr w:type="spellEnd"/>
              <w:r w:rsidRPr="00CF1953">
                <w:rPr>
                  <w:rFonts w:ascii="Arial" w:eastAsia="Times New Roman" w:hAnsi="Arial" w:cs="Arial"/>
                  <w:color w:val="000000"/>
                  <w:sz w:val="20"/>
                  <w:szCs w:val="20"/>
                </w:rPr>
                <w:t xml:space="preserv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w:t>
              </w:r>
              <w:proofErr w:type="spellStart"/>
              <w:r w:rsidRPr="00CF1953">
                <w:rPr>
                  <w:rFonts w:ascii="Arial" w:eastAsia="Times New Roman" w:hAnsi="Arial" w:cs="Arial"/>
                  <w:color w:val="000000"/>
                  <w:sz w:val="20"/>
                  <w:szCs w:val="20"/>
                </w:rPr>
                <w:t>Lent</w:t>
              </w:r>
              <w:proofErr w:type="spellEnd"/>
              <w:r w:rsidRPr="00CF1953">
                <w:rPr>
                  <w:rFonts w:ascii="Arial" w:eastAsia="Times New Roman" w:hAnsi="Arial" w:cs="Arial"/>
                  <w:color w:val="000000"/>
                  <w:sz w:val="20"/>
                  <w:szCs w:val="20"/>
                </w:rPr>
                <w:t>").</w:t>
              </w:r>
            </w:ins>
          </w:p>
        </w:tc>
      </w:tr>
    </w:tbl>
    <w:p w:rsidR="00CF1953" w:rsidRPr="00CF1953" w:rsidRDefault="00CF1953" w:rsidP="00CF1953"/>
    <w:p w:rsidR="0044638F" w:rsidRDefault="00E958E4" w:rsidP="0044638F">
      <w:pPr>
        <w:pStyle w:val="Kop2"/>
      </w:pPr>
      <w:bookmarkStart w:id="160" w:name="_Toc348096653"/>
      <w:r>
        <w:t>ENKELVOUDIG INFORMATIE</w:t>
      </w:r>
      <w:r w:rsidR="0044638F">
        <w:t>OBJECT</w:t>
      </w:r>
      <w:bookmarkEnd w:id="160"/>
    </w:p>
    <w:p w:rsidR="0044638F" w:rsidRDefault="0044638F" w:rsidP="0044638F">
      <w:r>
        <w:t xml:space="preserve">Dit is de nieuwe naam voor het huidige objecttype ENKELVOUDIG DOCUMENT. Zie verder de toelichting bij </w:t>
      </w:r>
      <w:r w:rsidR="00E958E4">
        <w:t>INFORMATIE</w:t>
      </w:r>
      <w:r>
        <w:t xml:space="preserve">OBJECT. </w:t>
      </w:r>
    </w:p>
    <w:tbl>
      <w:tblPr>
        <w:tblW w:w="0" w:type="auto"/>
        <w:tblInd w:w="60" w:type="dxa"/>
        <w:tblLayout w:type="fixed"/>
        <w:tblCellMar>
          <w:left w:w="60" w:type="dxa"/>
          <w:right w:w="60" w:type="dxa"/>
        </w:tblCellMar>
        <w:tblLook w:val="0000"/>
      </w:tblPr>
      <w:tblGrid>
        <w:gridCol w:w="3600"/>
        <w:gridCol w:w="1080"/>
        <w:gridCol w:w="3330"/>
        <w:gridCol w:w="1350"/>
      </w:tblGrid>
      <w:tr w:rsidR="00CD23CE" w:rsidRPr="00CD23CE" w:rsidTr="00AB019F">
        <w:tc>
          <w:tcPr>
            <w:tcW w:w="3600" w:type="dxa"/>
            <w:tcBorders>
              <w:top w:val="single" w:sz="4" w:space="0" w:color="auto"/>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CD23CE" w:rsidRPr="00CD23CE" w:rsidRDefault="00D44D5A"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del w:id="161" w:author="Arjan" w:date="2012-11-16T14:29:00Z">
              <w:r w:rsidR="00CD23CE" w:rsidRPr="00CD23CE" w:rsidDel="00943C53">
                <w:rPr>
                  <w:rFonts w:ascii="Arial" w:eastAsia="Times New Roman" w:hAnsi="Arial" w:cs="Arial"/>
                  <w:color w:val="000000"/>
                  <w:sz w:val="20"/>
                  <w:szCs w:val="20"/>
                </w:rPr>
                <w:delText>DOCUMENT</w:delText>
              </w:r>
            </w:del>
            <w:r w:rsidRPr="00CD23CE">
              <w:rPr>
                <w:rFonts w:ascii="Arial" w:hAnsi="Arial" w:cs="Arial"/>
                <w:sz w:val="20"/>
                <w:szCs w:val="20"/>
                <w:lang w:val="en-AU"/>
              </w:rPr>
              <w:fldChar w:fldCharType="end"/>
            </w:r>
            <w:ins w:id="162" w:author="Arjan" w:date="2012-11-16T14:29:00Z">
              <w:r w:rsidR="00E958E4">
                <w:rPr>
                  <w:rFonts w:ascii="Arial" w:hAnsi="Arial" w:cs="Arial"/>
                  <w:sz w:val="20"/>
                  <w:szCs w:val="20"/>
                  <w:lang w:val="en-AU"/>
                </w:rPr>
                <w:t>INFORMATIE</w:t>
              </w:r>
              <w:r w:rsidR="00943C53">
                <w:rPr>
                  <w:rFonts w:ascii="Arial" w:hAnsi="Arial" w:cs="Arial"/>
                  <w:sz w:val="20"/>
                  <w:szCs w:val="20"/>
                  <w:lang w:val="en-AU"/>
                </w:rPr>
                <w:t>OBJECT</w:t>
              </w:r>
            </w:ins>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roofErr w:type="spellStart"/>
            <w:r w:rsidRPr="00CD23CE">
              <w:rPr>
                <w:rFonts w:ascii="Arial" w:eastAsia="Times New Roman" w:hAnsi="Arial" w:cs="Arial"/>
                <w:b/>
                <w:bCs/>
                <w:color w:val="000000"/>
                <w:sz w:val="20"/>
                <w:szCs w:val="20"/>
              </w:rPr>
              <w:t>Mnemonic</w:t>
            </w:r>
            <w:proofErr w:type="spellEnd"/>
            <w:r w:rsidRPr="00CD23CE">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CD23CE" w:rsidRPr="00CD23CE" w:rsidRDefault="00D44D5A"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D23CE" w:rsidRPr="00CD23CE" w:rsidRDefault="00D44D5A" w:rsidP="0082540F">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Element.Notes</w:instrText>
            </w:r>
            <w:r w:rsidRPr="00CD23CE">
              <w:rPr>
                <w:rFonts w:ascii="Arial" w:hAnsi="Arial" w:cs="Arial"/>
                <w:sz w:val="20"/>
                <w:szCs w:val="20"/>
                <w:lang w:val="en-AU"/>
              </w:rPr>
              <w:fldChar w:fldCharType="end"/>
            </w:r>
            <w:r w:rsidR="00CD23CE" w:rsidRPr="00CD23CE">
              <w:rPr>
                <w:rFonts w:ascii="Arial" w:eastAsia="Times New Roman" w:hAnsi="Arial" w:cs="Arial"/>
                <w:color w:val="610E6A"/>
                <w:sz w:val="20"/>
                <w:szCs w:val="20"/>
              </w:rPr>
              <w:t xml:space="preserve">Een </w:t>
            </w:r>
            <w:del w:id="163" w:author="Arjan" w:date="2012-11-16T15:16:00Z">
              <w:r w:rsidR="00CD23CE" w:rsidRPr="00CD23CE" w:rsidDel="0082540F">
                <w:rPr>
                  <w:rFonts w:ascii="Arial" w:eastAsia="Times New Roman" w:hAnsi="Arial" w:cs="Arial"/>
                  <w:color w:val="610E6A"/>
                  <w:sz w:val="20"/>
                  <w:szCs w:val="20"/>
                </w:rPr>
                <w:delText xml:space="preserve">DOCUMENT </w:delText>
              </w:r>
            </w:del>
            <w:ins w:id="164" w:author="Arjan" w:date="2012-11-16T15:16:00Z">
              <w:r w:rsidR="0082540F">
                <w:rPr>
                  <w:rFonts w:ascii="Arial" w:eastAsia="Times New Roman" w:hAnsi="Arial" w:cs="Arial"/>
                  <w:color w:val="610E6A"/>
                  <w:sz w:val="20"/>
                  <w:szCs w:val="20"/>
                </w:rPr>
                <w:t xml:space="preserve">INFORMATIEOBJECT </w:t>
              </w:r>
            </w:ins>
            <w:r w:rsidR="00CD23CE" w:rsidRPr="00CD23CE">
              <w:rPr>
                <w:rFonts w:ascii="Arial" w:eastAsia="Times New Roman" w:hAnsi="Arial" w:cs="Arial"/>
                <w:color w:val="610E6A"/>
                <w:sz w:val="20"/>
                <w:szCs w:val="20"/>
              </w:rPr>
              <w:t>waarvan aard, omvang en/of vorm aanleiding geven het als één geheel te behandelen en te beheren.</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trPr>
          <w:trHeight w:val="26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Een ENKELVOUDIG </w:t>
            </w:r>
            <w:ins w:id="165" w:author="Arjan" w:date="2012-11-16T15:16:00Z">
              <w:r w:rsidR="0082540F">
                <w:rPr>
                  <w:rFonts w:ascii="Arial" w:eastAsia="Times New Roman" w:hAnsi="Arial" w:cs="Arial"/>
                  <w:color w:val="610E6A"/>
                  <w:sz w:val="20"/>
                  <w:szCs w:val="20"/>
                </w:rPr>
                <w:t>INFORMATIEOBJECT</w:t>
              </w:r>
            </w:ins>
            <w:del w:id="166"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is een specialisatie van </w:t>
            </w:r>
            <w:ins w:id="167" w:author="Arjan" w:date="2012-11-16T15:16:00Z">
              <w:r w:rsidR="0082540F">
                <w:rPr>
                  <w:rFonts w:ascii="Arial" w:eastAsia="Times New Roman" w:hAnsi="Arial" w:cs="Arial"/>
                  <w:color w:val="610E6A"/>
                  <w:sz w:val="20"/>
                  <w:szCs w:val="20"/>
                </w:rPr>
                <w:t>INFORMATIEOBJECT</w:t>
              </w:r>
            </w:ins>
            <w:del w:id="168"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Zie de toelichting bij dat objecttype. Bij de definitie is gebruik gemaakt van de beschrijving van 'component' in de MoReq2 (2008). In de dagelijkse praktijk staat 'enkelvoudig </w:t>
            </w:r>
            <w:del w:id="169" w:author="Arjan" w:date="2012-11-16T15:18:00Z">
              <w:r w:rsidRPr="00CD23CE" w:rsidDel="0082540F">
                <w:rPr>
                  <w:rFonts w:ascii="Arial" w:eastAsia="Times New Roman" w:hAnsi="Arial" w:cs="Arial"/>
                  <w:color w:val="000000"/>
                  <w:sz w:val="20"/>
                  <w:szCs w:val="20"/>
                </w:rPr>
                <w:delText>document</w:delText>
              </w:r>
            </w:del>
            <w:ins w:id="170" w:author="Arjan" w:date="2012-11-16T15:18:00Z">
              <w:r w:rsidR="0082540F">
                <w:rPr>
                  <w:rFonts w:ascii="Arial" w:eastAsia="Times New Roman" w:hAnsi="Arial" w:cs="Arial"/>
                  <w:color w:val="000000"/>
                  <w:sz w:val="20"/>
                  <w:szCs w:val="20"/>
                </w:rPr>
                <w:t>informatieobject</w:t>
              </w:r>
            </w:ins>
            <w:r w:rsidRPr="00CD23CE">
              <w:rPr>
                <w:rFonts w:ascii="Arial" w:eastAsia="Times New Roman" w:hAnsi="Arial" w:cs="Arial"/>
                <w:color w:val="000000"/>
                <w:sz w:val="20"/>
                <w:szCs w:val="20"/>
              </w:rPr>
              <w:t xml:space="preserve">' </w:t>
            </w:r>
            <w:del w:id="171" w:author="Arjan" w:date="2012-11-16T15:18:00Z">
              <w:r w:rsidRPr="00CD23CE" w:rsidDel="0082540F">
                <w:rPr>
                  <w:rFonts w:ascii="Arial" w:eastAsia="Times New Roman" w:hAnsi="Arial" w:cs="Arial"/>
                  <w:color w:val="000000"/>
                  <w:sz w:val="20"/>
                  <w:szCs w:val="20"/>
                </w:rPr>
                <w:delText xml:space="preserve">momenteel </w:delText>
              </w:r>
            </w:del>
            <w:ins w:id="172" w:author="Arjan" w:date="2012-11-16T15:18:00Z">
              <w:r w:rsidR="0082540F">
                <w:rPr>
                  <w:rFonts w:ascii="Arial" w:eastAsia="Times New Roman" w:hAnsi="Arial" w:cs="Arial"/>
                  <w:color w:val="000000"/>
                  <w:sz w:val="20"/>
                  <w:szCs w:val="20"/>
                </w:rPr>
                <w:t xml:space="preserve">veelal </w:t>
              </w:r>
            </w:ins>
            <w:r w:rsidRPr="00CD23CE">
              <w:rPr>
                <w:rFonts w:ascii="Arial" w:eastAsia="Times New Roman" w:hAnsi="Arial" w:cs="Arial"/>
                <w:color w:val="000000"/>
                <w:sz w:val="20"/>
                <w:szCs w:val="20"/>
              </w:rPr>
              <w:t>synoniem met 'document'.</w:t>
            </w:r>
          </w:p>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Het ENKELVOUDIG </w:t>
            </w:r>
            <w:ins w:id="173" w:author="Arjan" w:date="2012-11-16T15:16:00Z">
              <w:r w:rsidR="0082540F">
                <w:rPr>
                  <w:rFonts w:ascii="Arial" w:eastAsia="Times New Roman" w:hAnsi="Arial" w:cs="Arial"/>
                  <w:color w:val="610E6A"/>
                  <w:sz w:val="20"/>
                  <w:szCs w:val="20"/>
                </w:rPr>
                <w:t>INFORMATIEOBJECT</w:t>
              </w:r>
            </w:ins>
            <w:del w:id="174"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kan deel uit maken van een SAMENGESTELD </w:t>
            </w:r>
            <w:ins w:id="175" w:author="Arjan" w:date="2012-11-16T15:16:00Z">
              <w:r w:rsidR="0082540F">
                <w:rPr>
                  <w:rFonts w:ascii="Arial" w:eastAsia="Times New Roman" w:hAnsi="Arial" w:cs="Arial"/>
                  <w:color w:val="610E6A"/>
                  <w:sz w:val="20"/>
                  <w:szCs w:val="20"/>
                </w:rPr>
                <w:t>INFORMATIEOBJECT</w:t>
              </w:r>
            </w:ins>
            <w:del w:id="176"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bijvoorbeeld omdat zich in dat samengesteld </w:t>
            </w:r>
            <w:ins w:id="177" w:author="Arjan" w:date="2012-11-16T15:19:00Z">
              <w:r w:rsidR="0082540F">
                <w:rPr>
                  <w:rFonts w:ascii="Arial" w:eastAsia="Times New Roman" w:hAnsi="Arial" w:cs="Arial"/>
                  <w:color w:val="000000"/>
                  <w:sz w:val="20"/>
                  <w:szCs w:val="20"/>
                </w:rPr>
                <w:t>informatieobject</w:t>
              </w:r>
            </w:ins>
            <w:del w:id="178" w:author="Arjan" w:date="2012-11-16T15:19: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andere documenten bevinden met een ander bestandsformaat, vanwege de omvang van dat samengesteld </w:t>
            </w:r>
            <w:proofErr w:type="spellStart"/>
            <w:ins w:id="179" w:author="Arjan" w:date="2012-11-16T15:19:00Z">
              <w:r w:rsidR="0082540F">
                <w:rPr>
                  <w:rFonts w:ascii="Arial" w:eastAsia="Times New Roman" w:hAnsi="Arial" w:cs="Arial"/>
                  <w:color w:val="000000"/>
                  <w:sz w:val="20"/>
                  <w:szCs w:val="20"/>
                </w:rPr>
                <w:t>informatieobject</w:t>
              </w:r>
            </w:ins>
            <w:del w:id="180" w:author="Arjan" w:date="2012-11-16T15:19:00Z">
              <w:r w:rsidRPr="00CD23CE" w:rsidDel="0082540F">
                <w:rPr>
                  <w:rFonts w:ascii="Arial" w:eastAsia="Times New Roman" w:hAnsi="Arial" w:cs="Arial"/>
                  <w:color w:val="000000"/>
                  <w:sz w:val="20"/>
                  <w:szCs w:val="20"/>
                </w:rPr>
                <w:delText xml:space="preserve">document </w:delText>
              </w:r>
            </w:del>
            <w:r w:rsidRPr="00CD23CE">
              <w:rPr>
                <w:rFonts w:ascii="Arial" w:eastAsia="Times New Roman" w:hAnsi="Arial" w:cs="Arial"/>
                <w:color w:val="000000"/>
                <w:sz w:val="20"/>
                <w:szCs w:val="20"/>
              </w:rPr>
              <w:t>of</w:t>
            </w:r>
            <w:proofErr w:type="spellEnd"/>
            <w:r w:rsidRPr="00CD23CE">
              <w:rPr>
                <w:rFonts w:ascii="Arial" w:eastAsia="Times New Roman" w:hAnsi="Arial" w:cs="Arial"/>
                <w:color w:val="000000"/>
                <w:sz w:val="20"/>
                <w:szCs w:val="20"/>
              </w:rPr>
              <w:t xml:space="preserve"> omdat behandeling daartoe aanleiding geeft.</w:t>
            </w:r>
          </w:p>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Een ENKELVOUDIG </w:t>
            </w:r>
            <w:ins w:id="181" w:author="Arjan" w:date="2012-11-16T15:17:00Z">
              <w:r w:rsidR="0082540F">
                <w:rPr>
                  <w:rFonts w:ascii="Arial" w:eastAsia="Times New Roman" w:hAnsi="Arial" w:cs="Arial"/>
                  <w:color w:val="610E6A"/>
                  <w:sz w:val="20"/>
                  <w:szCs w:val="20"/>
                </w:rPr>
                <w:t>INFORMATIEOBJECT</w:t>
              </w:r>
            </w:ins>
            <w:del w:id="182"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dat deel uit maakt van een SAMENGESTELD </w:t>
            </w:r>
            <w:ins w:id="183" w:author="Arjan" w:date="2012-11-16T15:17:00Z">
              <w:r w:rsidR="0082540F">
                <w:rPr>
                  <w:rFonts w:ascii="Arial" w:eastAsia="Times New Roman" w:hAnsi="Arial" w:cs="Arial"/>
                  <w:color w:val="610E6A"/>
                  <w:sz w:val="20"/>
                  <w:szCs w:val="20"/>
                </w:rPr>
                <w:t>INFORMATIEOBJECT</w:t>
              </w:r>
            </w:ins>
            <w:del w:id="184"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kan aan andere </w:t>
            </w:r>
            <w:proofErr w:type="spellStart"/>
            <w:r w:rsidRPr="00CD23CE">
              <w:rPr>
                <w:rFonts w:ascii="Arial" w:eastAsia="Times New Roman" w:hAnsi="Arial" w:cs="Arial"/>
                <w:color w:val="000000"/>
                <w:sz w:val="20"/>
                <w:szCs w:val="20"/>
              </w:rPr>
              <w:t>ZAAKen</w:t>
            </w:r>
            <w:proofErr w:type="spellEnd"/>
            <w:r w:rsidRPr="00CD23CE">
              <w:rPr>
                <w:rFonts w:ascii="Arial" w:eastAsia="Times New Roman" w:hAnsi="Arial" w:cs="Arial"/>
                <w:color w:val="000000"/>
                <w:sz w:val="20"/>
                <w:szCs w:val="20"/>
              </w:rPr>
              <w:t xml:space="preserve"> gerelateerd zijn dan de ZAAK waaraan dat SAMENGESTELD </w:t>
            </w:r>
            <w:ins w:id="185" w:author="Arjan" w:date="2012-11-16T15:17:00Z">
              <w:r w:rsidR="0082540F">
                <w:rPr>
                  <w:rFonts w:ascii="Arial" w:eastAsia="Times New Roman" w:hAnsi="Arial" w:cs="Arial"/>
                  <w:color w:val="610E6A"/>
                  <w:sz w:val="20"/>
                  <w:szCs w:val="20"/>
                </w:rPr>
                <w:t>INFORMATIEOBJECT</w:t>
              </w:r>
            </w:ins>
            <w:del w:id="186"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gerelateerd is, veelal omdat dat ENKELVOUDIG </w:t>
            </w:r>
            <w:ins w:id="187" w:author="Arjan" w:date="2012-11-16T15:17:00Z">
              <w:r w:rsidR="0082540F">
                <w:rPr>
                  <w:rFonts w:ascii="Arial" w:eastAsia="Times New Roman" w:hAnsi="Arial" w:cs="Arial"/>
                  <w:color w:val="610E6A"/>
                  <w:sz w:val="20"/>
                  <w:szCs w:val="20"/>
                </w:rPr>
                <w:t>INFORMATIEOBJECT</w:t>
              </w:r>
            </w:ins>
            <w:del w:id="188"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relevant is voor meerdere </w:t>
            </w:r>
            <w:proofErr w:type="spellStart"/>
            <w:r w:rsidRPr="00CD23CE">
              <w:rPr>
                <w:rFonts w:ascii="Arial" w:eastAsia="Times New Roman" w:hAnsi="Arial" w:cs="Arial"/>
                <w:color w:val="000000"/>
                <w:sz w:val="20"/>
                <w:szCs w:val="20"/>
              </w:rPr>
              <w:t>ZAAKen</w:t>
            </w:r>
            <w:proofErr w:type="spellEnd"/>
            <w:r w:rsidRPr="00CD23CE">
              <w:rPr>
                <w:rFonts w:ascii="Arial" w:eastAsia="Times New Roman" w:hAnsi="Arial" w:cs="Arial"/>
                <w:color w:val="000000"/>
                <w:sz w:val="20"/>
                <w:szCs w:val="20"/>
              </w:rPr>
              <w:t>.</w:t>
            </w:r>
          </w:p>
          <w:p w:rsidR="00CD23CE" w:rsidRPr="00CD23CE" w:rsidRDefault="00CD23CE" w:rsidP="0082540F">
            <w:pPr>
              <w:autoSpaceDE w:val="0"/>
              <w:autoSpaceDN w:val="0"/>
              <w:adjustRightInd w:val="0"/>
              <w:spacing w:after="0" w:line="240" w:lineRule="auto"/>
              <w:rPr>
                <w:rFonts w:ascii="Arial" w:eastAsia="Times New Roman" w:hAnsi="Arial" w:cs="Arial"/>
                <w:color w:val="000000"/>
                <w:sz w:val="20"/>
                <w:szCs w:val="20"/>
              </w:rPr>
            </w:pPr>
            <w:del w:id="189" w:author="Arjan" w:date="2012-11-16T15:19:00Z">
              <w:r w:rsidRPr="00CD23CE" w:rsidDel="0082540F">
                <w:rPr>
                  <w:rFonts w:ascii="Arial" w:eastAsia="Times New Roman" w:hAnsi="Arial" w:cs="Arial"/>
                  <w:color w:val="000000"/>
                  <w:sz w:val="20"/>
                  <w:szCs w:val="20"/>
                </w:rPr>
                <w:delText>Document</w:delText>
              </w:r>
            </w:del>
            <w:ins w:id="190" w:author="Arjan" w:date="2012-11-16T15:19:00Z">
              <w:r w:rsidR="0082540F">
                <w:rPr>
                  <w:rFonts w:ascii="Arial" w:eastAsia="Times New Roman" w:hAnsi="Arial" w:cs="Arial"/>
                  <w:color w:val="000000"/>
                  <w:sz w:val="20"/>
                  <w:szCs w:val="20"/>
                </w:rPr>
                <w:t>informatieobject</w:t>
              </w:r>
            </w:ins>
            <w:r w:rsidRPr="00CD23CE">
              <w:rPr>
                <w:rFonts w:ascii="Arial" w:eastAsia="Times New Roman" w:hAnsi="Arial" w:cs="Arial"/>
                <w:color w:val="000000"/>
                <w:sz w:val="20"/>
                <w:szCs w:val="20"/>
              </w:rPr>
              <w:t xml:space="preserve">en, vooral die van de zaakbehandelende organisatie, worden soms gewijzigd of in opeenvolgende conceptversies vervaardigd. Het is uit oogpunt van verantwoording van belang de diverse </w:t>
            </w:r>
            <w:del w:id="191" w:author="Arjan" w:date="2012-11-16T15:19:00Z">
              <w:r w:rsidRPr="00CD23CE" w:rsidDel="0082540F">
                <w:rPr>
                  <w:rFonts w:ascii="Arial" w:eastAsia="Times New Roman" w:hAnsi="Arial" w:cs="Arial"/>
                  <w:color w:val="000000"/>
                  <w:sz w:val="20"/>
                  <w:szCs w:val="20"/>
                </w:rPr>
                <w:delText>document</w:delText>
              </w:r>
            </w:del>
            <w:proofErr w:type="spellStart"/>
            <w:ins w:id="192" w:author="Arjan" w:date="2012-11-16T15:19:00Z">
              <w:r w:rsidR="0082540F">
                <w:rPr>
                  <w:rFonts w:ascii="Arial" w:eastAsia="Times New Roman" w:hAnsi="Arial" w:cs="Arial"/>
                  <w:color w:val="000000"/>
                  <w:sz w:val="20"/>
                  <w:szCs w:val="20"/>
                </w:rPr>
                <w:t>informatieobject</w:t>
              </w:r>
            </w:ins>
            <w:r w:rsidRPr="00CD23CE">
              <w:rPr>
                <w:rFonts w:ascii="Arial" w:eastAsia="Times New Roman" w:hAnsi="Arial" w:cs="Arial"/>
                <w:color w:val="000000"/>
                <w:sz w:val="20"/>
                <w:szCs w:val="20"/>
              </w:rPr>
              <w:t>versies</w:t>
            </w:r>
            <w:proofErr w:type="spellEnd"/>
            <w:r w:rsidRPr="00CD23CE">
              <w:rPr>
                <w:rFonts w:ascii="Arial" w:eastAsia="Times New Roman" w:hAnsi="Arial" w:cs="Arial"/>
                <w:color w:val="000000"/>
                <w:sz w:val="20"/>
                <w:szCs w:val="20"/>
              </w:rPr>
              <w:t xml:space="preserve"> te kennen. Hiertoe is bij de meeste van de attribuuttypen van ENKELVOUDIG </w:t>
            </w:r>
            <w:ins w:id="193" w:author="Arjan" w:date="2012-11-16T15:17:00Z">
              <w:r w:rsidR="0082540F">
                <w:rPr>
                  <w:rFonts w:ascii="Arial" w:eastAsia="Times New Roman" w:hAnsi="Arial" w:cs="Arial"/>
                  <w:color w:val="610E6A"/>
                  <w:sz w:val="20"/>
                  <w:szCs w:val="20"/>
                </w:rPr>
                <w:t>INFORMATIEOBJECT</w:t>
              </w:r>
            </w:ins>
            <w:del w:id="194"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zowel materiële als formele historie als ‘Ja’ gedeclareerd. Dit impliceert dat voor deze attributen de waarden in de diverse versies van een enkelvoudig </w:t>
            </w:r>
            <w:ins w:id="195" w:author="Arjan" w:date="2012-11-16T15:19:00Z">
              <w:r w:rsidR="0082540F">
                <w:rPr>
                  <w:rFonts w:ascii="Arial" w:eastAsia="Times New Roman" w:hAnsi="Arial" w:cs="Arial"/>
                  <w:color w:val="000000"/>
                  <w:sz w:val="20"/>
                  <w:szCs w:val="20"/>
                </w:rPr>
                <w:t>informatieobject</w:t>
              </w:r>
            </w:ins>
            <w:del w:id="196" w:author="Arjan" w:date="2012-11-16T15:19: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opgevraagd kunnen worden.</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D23CE" w:rsidRPr="00CD23CE" w:rsidRDefault="0082540F" w:rsidP="00CD23CE">
            <w:pPr>
              <w:autoSpaceDE w:val="0"/>
              <w:autoSpaceDN w:val="0"/>
              <w:adjustRightInd w:val="0"/>
              <w:spacing w:after="0" w:line="240" w:lineRule="auto"/>
              <w:rPr>
                <w:rFonts w:ascii="Arial" w:eastAsia="Times New Roman" w:hAnsi="Arial" w:cs="Arial"/>
                <w:color w:val="000000"/>
                <w:sz w:val="20"/>
                <w:szCs w:val="20"/>
              </w:rPr>
            </w:pPr>
            <w:proofErr w:type="spellStart"/>
            <w:ins w:id="197" w:author="Arjan" w:date="2012-11-16T15:17:00Z">
              <w:r>
                <w:rPr>
                  <w:rFonts w:ascii="Arial" w:eastAsia="Times New Roman" w:hAnsi="Arial" w:cs="Arial"/>
                  <w:color w:val="610E6A"/>
                  <w:sz w:val="20"/>
                  <w:szCs w:val="20"/>
                </w:rPr>
                <w:t>INFORMATIEOBJECT</w:t>
              </w:r>
            </w:ins>
            <w:del w:id="198" w:author="Arjan" w:date="2012-11-16T15:17:00Z">
              <w:r w:rsidR="00CD23CE" w:rsidRPr="00CD23CE" w:rsidDel="0082540F">
                <w:rPr>
                  <w:rFonts w:ascii="Arial" w:eastAsia="Times New Roman" w:hAnsi="Arial" w:cs="Arial"/>
                  <w:color w:val="000000"/>
                  <w:sz w:val="20"/>
                  <w:szCs w:val="20"/>
                </w:rPr>
                <w:delText>DOCUMENT</w:delText>
              </w:r>
            </w:del>
            <w:r w:rsidR="00CD23CE" w:rsidRPr="00CD23CE">
              <w:rPr>
                <w:rFonts w:ascii="Arial" w:eastAsia="Times New Roman" w:hAnsi="Arial" w:cs="Arial"/>
                <w:color w:val="000000"/>
                <w:sz w:val="20"/>
                <w:szCs w:val="20"/>
              </w:rPr>
              <w:t>.Documentidentificatie</w:t>
            </w:r>
            <w:proofErr w:type="spellEnd"/>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ins w:id="199" w:author="Arjan" w:date="2012-11-16T15:17:00Z">
              <w:r w:rsidR="0082540F">
                <w:rPr>
                  <w:rFonts w:ascii="Arial" w:eastAsia="Times New Roman" w:hAnsi="Arial" w:cs="Arial"/>
                  <w:color w:val="610E6A"/>
                  <w:sz w:val="20"/>
                  <w:szCs w:val="20"/>
                </w:rPr>
                <w:t>INFORMATIEOBJECT</w:t>
              </w:r>
            </w:ins>
            <w:del w:id="200" w:author="Arjan" w:date="2012-11-16T15:17:00Z">
              <w:r w:rsidRPr="00CD23CE" w:rsidDel="0082540F">
                <w:rPr>
                  <w:rFonts w:ascii="Arial" w:eastAsia="Times New Roman" w:hAnsi="Arial" w:cs="Arial"/>
                  <w:color w:val="000000"/>
                  <w:sz w:val="20"/>
                  <w:szCs w:val="20"/>
                </w:rPr>
                <w:delText>DOCUMENT</w:delText>
              </w:r>
            </w:del>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01" w:name="BKM_7DA741EF_5282_4260_9793_74A9E485B60F"/>
            <w:bookmarkEnd w:id="201"/>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02" w:author="Arjan" w:date="2012-11-16T15:25:00Z">
              <w:r w:rsidR="00CD23CE" w:rsidRPr="00CD23CE" w:rsidDel="005662C3">
                <w:rPr>
                  <w:rFonts w:ascii="Arial" w:eastAsia="Times New Roman" w:hAnsi="Arial" w:cs="Arial"/>
                  <w:color w:val="000000"/>
                  <w:sz w:val="20"/>
                  <w:szCs w:val="20"/>
                </w:rPr>
                <w:delText>Documentf</w:delText>
              </w:r>
            </w:del>
            <w:ins w:id="203" w:author="Arjan" w:date="2012-11-16T15:25:00Z">
              <w:r w:rsidR="005662C3">
                <w:rPr>
                  <w:rFonts w:ascii="Arial" w:eastAsia="Times New Roman" w:hAnsi="Arial" w:cs="Arial"/>
                  <w:color w:val="000000"/>
                  <w:sz w:val="20"/>
                  <w:szCs w:val="20"/>
                </w:rPr>
                <w:t>F</w:t>
              </w:r>
            </w:ins>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 op basis van de Dublin Core</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04" w:name="BKM_47C799C8_2227_44fa_8706_E75E3091E445"/>
            <w:bookmarkEnd w:id="204"/>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05" w:author="Arjan" w:date="2012-11-16T15:25:00Z">
              <w:r w:rsidR="00CD23CE" w:rsidRPr="00CD23CE" w:rsidDel="005662C3">
                <w:rPr>
                  <w:rFonts w:ascii="Arial" w:eastAsia="Times New Roman" w:hAnsi="Arial" w:cs="Arial"/>
                  <w:color w:val="000000"/>
                  <w:sz w:val="20"/>
                  <w:szCs w:val="20"/>
                </w:rPr>
                <w:delText>Documentt</w:delText>
              </w:r>
            </w:del>
            <w:ins w:id="206" w:author="Arjan" w:date="2012-11-16T15:25:00Z">
              <w:r w:rsidR="005662C3">
                <w:rPr>
                  <w:rFonts w:ascii="Arial" w:eastAsia="Times New Roman" w:hAnsi="Arial" w:cs="Arial"/>
                  <w:color w:val="000000"/>
                  <w:sz w:val="20"/>
                  <w:szCs w:val="20"/>
                </w:rPr>
                <w:t>T</w:t>
              </w:r>
            </w:ins>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 op basis van de Dublin Core</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07" w:name="BKM_003A0476_463D_43a5_8CAC_06C64057A156"/>
            <w:bookmarkEnd w:id="207"/>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08" w:author="Arjan" w:date="2012-11-16T15:25:00Z">
              <w:r w:rsidR="00CD23CE" w:rsidRPr="00CD23CE" w:rsidDel="005662C3">
                <w:rPr>
                  <w:rFonts w:ascii="Arial" w:eastAsia="Times New Roman" w:hAnsi="Arial" w:cs="Arial"/>
                  <w:color w:val="000000"/>
                  <w:sz w:val="20"/>
                  <w:szCs w:val="20"/>
                </w:rPr>
                <w:delText>Documentv</w:delText>
              </w:r>
            </w:del>
            <w:ins w:id="209" w:author="Arjan" w:date="2012-11-16T15:25:00Z">
              <w:r w:rsidR="005662C3">
                <w:rPr>
                  <w:rFonts w:ascii="Arial" w:eastAsia="Times New Roman" w:hAnsi="Arial" w:cs="Arial"/>
                  <w:color w:val="000000"/>
                  <w:sz w:val="20"/>
                  <w:szCs w:val="20"/>
                </w:rPr>
                <w:t>V</w:t>
              </w:r>
            </w:ins>
            <w:r w:rsidR="00CD23CE" w:rsidRPr="00CD23CE">
              <w:rPr>
                <w:rFonts w:ascii="Arial" w:eastAsia="Times New Roman" w:hAnsi="Arial" w:cs="Arial"/>
                <w:color w:val="000000"/>
                <w:sz w:val="20"/>
                <w:szCs w:val="20"/>
              </w:rPr>
              <w:t>ersie</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10" w:name="BKM_F453B17A_1318_4e94_BBF4_0B7A6FD70315"/>
            <w:bookmarkEnd w:id="210"/>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11" w:author="Arjan" w:date="2012-11-16T15:26:00Z">
              <w:r w:rsidR="00CD23CE" w:rsidRPr="00CD23CE" w:rsidDel="005662C3">
                <w:rPr>
                  <w:rFonts w:ascii="Arial" w:eastAsia="Times New Roman" w:hAnsi="Arial" w:cs="Arial"/>
                  <w:color w:val="000000"/>
                  <w:sz w:val="20"/>
                  <w:szCs w:val="20"/>
                </w:rPr>
                <w:delText>Documents</w:delText>
              </w:r>
            </w:del>
            <w:ins w:id="212" w:author="Arjan" w:date="2012-11-16T15:26:00Z">
              <w:r w:rsidR="005662C3">
                <w:rPr>
                  <w:rFonts w:ascii="Arial" w:eastAsia="Times New Roman" w:hAnsi="Arial" w:cs="Arial"/>
                  <w:color w:val="000000"/>
                  <w:sz w:val="20"/>
                  <w:szCs w:val="20"/>
                </w:rPr>
                <w:t>S</w:t>
              </w:r>
            </w:ins>
            <w:r w:rsidR="00CD23CE" w:rsidRPr="00CD23CE">
              <w:rPr>
                <w:rFonts w:ascii="Arial" w:eastAsia="Times New Roman" w:hAnsi="Arial" w:cs="Arial"/>
                <w:color w:val="000000"/>
                <w:sz w:val="20"/>
                <w:szCs w:val="20"/>
              </w:rPr>
              <w:t>tatus</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13" w:name="BKM_FB70DA8E_72C3_4c47_919A_A7FC247C539C"/>
            <w:bookmarkEnd w:id="213"/>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14" w:author="Arjan" w:date="2012-11-16T15:26:00Z">
              <w:r w:rsidR="00CD23CE" w:rsidRPr="00CD23CE" w:rsidDel="005662C3">
                <w:rPr>
                  <w:rFonts w:ascii="Arial" w:eastAsia="Times New Roman" w:hAnsi="Arial" w:cs="Arial"/>
                  <w:color w:val="000000"/>
                  <w:sz w:val="20"/>
                  <w:szCs w:val="20"/>
                </w:rPr>
                <w:delText>Documenti</w:delText>
              </w:r>
            </w:del>
            <w:ins w:id="215" w:author="Arjan" w:date="2012-11-16T15:26:00Z">
              <w:r w:rsidR="005662C3">
                <w:rPr>
                  <w:rFonts w:ascii="Arial" w:eastAsia="Times New Roman" w:hAnsi="Arial" w:cs="Arial"/>
                  <w:color w:val="000000"/>
                  <w:sz w:val="20"/>
                  <w:szCs w:val="20"/>
                </w:rPr>
                <w:t>I</w:t>
              </w:r>
            </w:ins>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16" w:name="BKM_0B356868_F741_4571_8A97_8BE13ACF4448"/>
            <w:bookmarkEnd w:id="216"/>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217" w:author="Arjan" w:date="2012-11-16T15:26:00Z">
              <w:r w:rsidR="00CD23CE" w:rsidRPr="00CD23CE" w:rsidDel="005662C3">
                <w:rPr>
                  <w:rFonts w:ascii="Arial" w:eastAsia="Times New Roman" w:hAnsi="Arial" w:cs="Arial"/>
                  <w:color w:val="000000"/>
                  <w:sz w:val="20"/>
                  <w:szCs w:val="20"/>
                </w:rPr>
                <w:delText>Documentl</w:delText>
              </w:r>
            </w:del>
            <w:ins w:id="218" w:author="Arjan" w:date="2012-11-16T15:26:00Z">
              <w:r w:rsidR="005662C3">
                <w:rPr>
                  <w:rFonts w:ascii="Arial" w:eastAsia="Times New Roman" w:hAnsi="Arial" w:cs="Arial"/>
                  <w:color w:val="000000"/>
                  <w:sz w:val="20"/>
                  <w:szCs w:val="20"/>
                </w:rPr>
                <w:t>L</w:t>
              </w:r>
            </w:ins>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219" w:name="BKM_C39BA5F5_13A0_46c4_88C3_D22F6D5054C2"/>
            <w:bookmarkEnd w:id="219"/>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D44D5A"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E96E2B" w:rsidRPr="00CD23CE">
        <w:tc>
          <w:tcPr>
            <w:tcW w:w="360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hAnsi="Arial" w:cs="Arial"/>
                <w:sz w:val="20"/>
                <w:szCs w:val="20"/>
                <w:lang w:val="en-AU"/>
              </w:rPr>
            </w:pPr>
            <w:proofErr w:type="spellStart"/>
            <w:ins w:id="220" w:author="Arjan" w:date="2013-02-04T16:44:00Z">
              <w:r>
                <w:rPr>
                  <w:rFonts w:ascii="Arial" w:hAnsi="Arial" w:cs="Arial"/>
                  <w:sz w:val="20"/>
                  <w:szCs w:val="20"/>
                  <w:lang w:val="en-AU"/>
                </w:rPr>
                <w:t>Bestandsgrootte</w:t>
              </w:r>
            </w:ins>
            <w:proofErr w:type="spellEnd"/>
          </w:p>
        </w:tc>
        <w:tc>
          <w:tcPr>
            <w:tcW w:w="135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ins w:id="221" w:author="Arjan" w:date="2013-02-04T16:44:00Z">
              <w:r>
                <w:rPr>
                  <w:rFonts w:ascii="Arial" w:eastAsia="Times New Roman" w:hAnsi="Arial" w:cs="Arial"/>
                  <w:color w:val="000000"/>
                  <w:sz w:val="20"/>
                  <w:szCs w:val="20"/>
                </w:rPr>
                <w:t>KING</w:t>
              </w:r>
            </w:ins>
          </w:p>
        </w:tc>
      </w:tr>
      <w:tr w:rsidR="00CD23CE" w:rsidRPr="00CD23CE" w:rsidTr="00AB019F">
        <w:tc>
          <w:tcPr>
            <w:tcW w:w="360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AB019F">
        <w:tc>
          <w:tcPr>
            <w:tcW w:w="360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CD23CE" w:rsidRPr="00CD23CE" w:rsidRDefault="00D44D5A"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ins w:id="222" w:author="Arjan" w:date="2012-11-16T15:17:00Z">
              <w:r w:rsidR="0082540F">
                <w:rPr>
                  <w:rFonts w:ascii="Arial" w:eastAsia="Times New Roman" w:hAnsi="Arial" w:cs="Arial"/>
                  <w:color w:val="610E6A"/>
                  <w:sz w:val="20"/>
                  <w:szCs w:val="20"/>
                </w:rPr>
                <w:t>INFORMATIEOBJECT</w:t>
              </w:r>
            </w:ins>
            <w:del w:id="223" w:author="Arjan" w:date="2012-11-16T15:17:00Z">
              <w:r w:rsidRPr="00CD23CE" w:rsidDel="0082540F">
                <w:rPr>
                  <w:rFonts w:ascii="Arial" w:eastAsia="Times New Roman" w:hAnsi="Arial" w:cs="Arial"/>
                  <w:color w:val="000000"/>
                  <w:sz w:val="20"/>
                  <w:szCs w:val="20"/>
                </w:rPr>
                <w:fldChar w:fldCharType="begin" w:fldLock="1"/>
              </w:r>
              <w:r w:rsidR="00CD23CE" w:rsidRPr="00CD23CE" w:rsidDel="0082540F">
                <w:rPr>
                  <w:rFonts w:ascii="Arial" w:eastAsia="Times New Roman" w:hAnsi="Arial" w:cs="Arial"/>
                  <w:color w:val="000000"/>
                  <w:sz w:val="20"/>
                  <w:szCs w:val="20"/>
                </w:rPr>
                <w:delInstrText>MERGEFIELD Element.Name</w:delInstrText>
              </w:r>
              <w:r w:rsidRPr="00CD23CE" w:rsidDel="0082540F">
                <w:rPr>
                  <w:rFonts w:ascii="Arial" w:eastAsia="Times New Roman" w:hAnsi="Arial" w:cs="Arial"/>
                  <w:color w:val="000000"/>
                  <w:sz w:val="20"/>
                  <w:szCs w:val="20"/>
                </w:rPr>
                <w:fldChar w:fldCharType="separate"/>
              </w:r>
              <w:r w:rsidR="00CD23CE" w:rsidRPr="00CD23CE" w:rsidDel="0082540F">
                <w:rPr>
                  <w:rFonts w:ascii="Arial" w:eastAsia="Times New Roman" w:hAnsi="Arial" w:cs="Arial"/>
                  <w:color w:val="000000"/>
                  <w:sz w:val="20"/>
                  <w:szCs w:val="20"/>
                </w:rPr>
                <w:delText>DOCUMENT</w:delText>
              </w:r>
              <w:r w:rsidRPr="00CD23CE" w:rsidDel="0082540F">
                <w:rPr>
                  <w:rFonts w:ascii="Arial" w:eastAsia="Times New Roman" w:hAnsi="Arial" w:cs="Arial"/>
                  <w:color w:val="000000"/>
                  <w:sz w:val="20"/>
                  <w:szCs w:val="20"/>
                </w:rPr>
                <w:fldChar w:fldCharType="end"/>
              </w:r>
            </w:del>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rsidR="00730432" w:rsidRDefault="00730432" w:rsidP="0044638F"/>
    <w:p w:rsidR="003E3BBD" w:rsidRDefault="003E3BBD" w:rsidP="0044638F">
      <w:r>
        <w:t>Ook in alle attribuutsoorten en relatiesoorten van ENKELVOUDIG INFORMATIEOBJECT (v/h ENKELVOUDIG DOCUMENT) vervangen we  de term ‘document’ door ‘informatieobject’. Dit werken we in dit document niet uit (tenzij we de attribuutsoort om andere redenen vermelden), wel in het RGBZ zelf.</w:t>
      </w:r>
    </w:p>
    <w:p w:rsidR="005D189E" w:rsidRDefault="005D189E" w:rsidP="005D189E">
      <w:pPr>
        <w:pStyle w:val="Kop3"/>
      </w:pPr>
      <w:bookmarkStart w:id="224" w:name="_Toc348096654"/>
      <w:r>
        <w:t>Formaat</w:t>
      </w:r>
      <w:bookmarkEnd w:id="224"/>
    </w:p>
    <w:p w:rsidR="005D189E" w:rsidRDefault="005D189E" w:rsidP="0044638F">
      <w:r w:rsidRPr="00F64D19">
        <w:rPr>
          <w:noProof/>
        </w:rPr>
        <w:t xml:space="preserve">Uit de Baseline </w:t>
      </w:r>
      <w:r>
        <w:rPr>
          <w:noProof/>
        </w:rPr>
        <w:t xml:space="preserve">Informatiehuishouding </w:t>
      </w:r>
      <w:r w:rsidRPr="00F64D19">
        <w:rPr>
          <w:noProof/>
        </w:rPr>
        <w:t>wordt duidelijk dat al tijdens de beha</w:t>
      </w:r>
      <w:r w:rsidR="00D73EFE">
        <w:rPr>
          <w:noProof/>
        </w:rPr>
        <w:t>ndeling van een zaak informatie</w:t>
      </w:r>
      <w:r w:rsidRPr="00F64D19">
        <w:rPr>
          <w:noProof/>
        </w:rPr>
        <w:t>objecten</w:t>
      </w:r>
      <w:r>
        <w:rPr>
          <w:noProof/>
        </w:rPr>
        <w:t xml:space="preserve"> (v/h </w:t>
      </w:r>
      <w:r w:rsidRPr="00F64D19">
        <w:rPr>
          <w:noProof/>
        </w:rPr>
        <w:t xml:space="preserve">documenten) duurzaam bewaard (niet wijzigbaar) moeten worden. </w:t>
      </w:r>
      <w:r>
        <w:rPr>
          <w:noProof/>
        </w:rPr>
        <w:t xml:space="preserve">Het duurzaam bewaarbaar maken van een </w:t>
      </w:r>
      <w:r w:rsidR="00D73EFE">
        <w:rPr>
          <w:noProof/>
        </w:rPr>
        <w:t>informatie</w:t>
      </w:r>
      <w:r>
        <w:rPr>
          <w:noProof/>
        </w:rPr>
        <w:t>object is een actie die door de gebruiker en/of de applicatie uitgevoerd wordt. Daarbij kan het bestandsformaat wijzigen (bijvoorbeeld een MS-Word-document dat omgezet wordt naar pdf/A). Omdat dit bestandsformaat nauw gerelateerd is aan de inhou</w:t>
      </w:r>
      <w:r w:rsidR="00D73EFE">
        <w:rPr>
          <w:noProof/>
        </w:rPr>
        <w:t>d van het informatie</w:t>
      </w:r>
      <w:r>
        <w:rPr>
          <w:noProof/>
        </w:rPr>
        <w:t>object is het van belang te weten wanneer inhoud en formaat gewijzgd zijn. Vandaar dat we materiele historie aan Formaat hebben toegevoegd.</w:t>
      </w:r>
    </w:p>
    <w:tbl>
      <w:tblPr>
        <w:tblW w:w="0" w:type="auto"/>
        <w:tblInd w:w="60" w:type="dxa"/>
        <w:tblLayout w:type="fixed"/>
        <w:tblCellMar>
          <w:left w:w="60" w:type="dxa"/>
          <w:right w:w="60" w:type="dxa"/>
        </w:tblCellMar>
        <w:tblLook w:val="0000"/>
      </w:tblPr>
      <w:tblGrid>
        <w:gridCol w:w="3780"/>
        <w:gridCol w:w="5580"/>
      </w:tblGrid>
      <w:tr w:rsidR="005D189E" w:rsidRPr="005D189E" w:rsidTr="00D768A4">
        <w:trPr>
          <w:trHeight w:val="230"/>
        </w:trPr>
        <w:tc>
          <w:tcPr>
            <w:tcW w:w="3780" w:type="dxa"/>
            <w:tcBorders>
              <w:top w:val="single" w:sz="4" w:space="0" w:color="auto"/>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D189E" w:rsidRPr="005D189E" w:rsidRDefault="00D44D5A"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del w:id="225" w:author="Arjan" w:date="2012-11-14T16:12:00Z">
              <w:r w:rsidR="005D189E" w:rsidRPr="005D189E" w:rsidDel="005D189E">
                <w:rPr>
                  <w:rFonts w:ascii="Arial" w:eastAsia="Times New Roman" w:hAnsi="Arial" w:cs="Arial"/>
                  <w:color w:val="000000"/>
                  <w:sz w:val="20"/>
                  <w:szCs w:val="20"/>
                </w:rPr>
                <w:delText>Documentf</w:delText>
              </w:r>
            </w:del>
            <w:ins w:id="226" w:author="Arjan" w:date="2012-11-14T16:12:00Z">
              <w:r w:rsidR="005D189E">
                <w:rPr>
                  <w:rFonts w:ascii="Arial" w:eastAsia="Times New Roman" w:hAnsi="Arial" w:cs="Arial"/>
                  <w:color w:val="000000"/>
                  <w:sz w:val="20"/>
                  <w:szCs w:val="20"/>
                </w:rPr>
                <w:t>F</w:t>
              </w:r>
            </w:ins>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KING op basis van de Dublin Core</w:t>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roofErr w:type="spellStart"/>
            <w:r w:rsidRPr="005D189E">
              <w:rPr>
                <w:rFonts w:ascii="Arial" w:eastAsia="Times New Roman" w:hAnsi="Arial" w:cs="Arial"/>
                <w:b/>
                <w:bCs/>
                <w:color w:val="000000"/>
                <w:sz w:val="20"/>
                <w:szCs w:val="20"/>
              </w:rPr>
              <w:t>XML-tag</w:t>
            </w:r>
            <w:proofErr w:type="spellEnd"/>
            <w:r w:rsidRPr="005D189E">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5D189E" w:rsidRPr="005D189E" w:rsidRDefault="00D44D5A"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D189E" w:rsidRPr="005D189E" w:rsidRDefault="00D44D5A"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Att.Notes</w:instrText>
            </w:r>
            <w:r w:rsidRPr="005D189E">
              <w:rPr>
                <w:rFonts w:ascii="Arial" w:hAnsi="Arial" w:cs="Arial"/>
                <w:sz w:val="20"/>
                <w:szCs w:val="20"/>
                <w:lang w:val="en-AU"/>
              </w:rPr>
              <w:fldChar w:fldCharType="end"/>
            </w:r>
            <w:r w:rsidR="005D189E" w:rsidRPr="005D189E">
              <w:rPr>
                <w:rFonts w:ascii="Arial" w:eastAsia="Times New Roman" w:hAnsi="Arial" w:cs="Arial"/>
                <w:color w:val="610E6A"/>
                <w:sz w:val="20"/>
                <w:szCs w:val="20"/>
              </w:rPr>
              <w:t xml:space="preserve">De digitale manifestatie van het ENKELVOUDIG </w:t>
            </w:r>
            <w:del w:id="227" w:author="Arjan" w:date="2012-11-14T16:13:00Z">
              <w:r w:rsidR="005D189E" w:rsidRPr="005D189E" w:rsidDel="005D189E">
                <w:rPr>
                  <w:rFonts w:ascii="Arial" w:eastAsia="Times New Roman" w:hAnsi="Arial" w:cs="Arial"/>
                  <w:color w:val="610E6A"/>
                  <w:sz w:val="20"/>
                  <w:szCs w:val="20"/>
                </w:rPr>
                <w:delText>DOCUMENT</w:delText>
              </w:r>
            </w:del>
            <w:ins w:id="228" w:author="Arjan" w:date="2012-11-14T16:13:00Z">
              <w:r w:rsidR="005D189E">
                <w:rPr>
                  <w:rFonts w:ascii="Arial" w:eastAsia="Times New Roman" w:hAnsi="Arial" w:cs="Arial"/>
                  <w:color w:val="610E6A"/>
                  <w:sz w:val="20"/>
                  <w:szCs w:val="20"/>
                </w:rPr>
                <w:t>INFORMATIEOBJECT</w:t>
              </w:r>
            </w:ins>
            <w:r w:rsidR="005D189E" w:rsidRPr="005D189E">
              <w:rPr>
                <w:rFonts w:ascii="Arial" w:eastAsia="Times New Roman" w:hAnsi="Arial" w:cs="Arial"/>
                <w:color w:val="610E6A"/>
                <w:sz w:val="20"/>
                <w:szCs w:val="20"/>
              </w:rPr>
              <w:t>.</w:t>
            </w: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KING op basis van de Dublin Core </w:t>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Het gaat hier om het bestandsoort van het enkelvoudig </w:t>
            </w:r>
            <w:del w:id="229" w:author="Arjan" w:date="2012-11-14T16:13:00Z">
              <w:r w:rsidRPr="005D189E" w:rsidDel="005D189E">
                <w:rPr>
                  <w:rFonts w:ascii="Arial" w:eastAsia="Times New Roman" w:hAnsi="Arial" w:cs="Arial"/>
                  <w:color w:val="000000"/>
                  <w:sz w:val="20"/>
                  <w:szCs w:val="20"/>
                </w:rPr>
                <w:delText>document</w:delText>
              </w:r>
            </w:del>
            <w:ins w:id="230" w:author="Arjan" w:date="2012-11-14T16:13:00Z">
              <w:r>
                <w:rPr>
                  <w:rFonts w:ascii="Arial" w:eastAsia="Times New Roman" w:hAnsi="Arial" w:cs="Arial"/>
                  <w:color w:val="000000"/>
                  <w:sz w:val="20"/>
                  <w:szCs w:val="20"/>
                </w:rPr>
                <w:t>informatieobject</w:t>
              </w:r>
            </w:ins>
            <w:r w:rsidRPr="005D189E">
              <w:rPr>
                <w:rFonts w:ascii="Arial" w:eastAsia="Times New Roman" w:hAnsi="Arial" w:cs="Arial"/>
                <w:color w:val="000000"/>
                <w:sz w:val="20"/>
                <w:szCs w:val="20"/>
              </w:rPr>
              <w:t>, zoals ‘pdf’, ‘</w:t>
            </w:r>
            <w:proofErr w:type="spellStart"/>
            <w:r w:rsidRPr="005D189E">
              <w:rPr>
                <w:rFonts w:ascii="Arial" w:eastAsia="Times New Roman" w:hAnsi="Arial" w:cs="Arial"/>
                <w:color w:val="000000"/>
                <w:sz w:val="20"/>
                <w:szCs w:val="20"/>
              </w:rPr>
              <w:t>odf</w:t>
            </w:r>
            <w:proofErr w:type="spellEnd"/>
            <w:r w:rsidRPr="005D189E">
              <w:rPr>
                <w:rFonts w:ascii="Arial" w:eastAsia="Times New Roman" w:hAnsi="Arial" w:cs="Arial"/>
                <w:color w:val="000000"/>
                <w:sz w:val="20"/>
                <w:szCs w:val="20"/>
              </w:rPr>
              <w:t>’, ‘</w:t>
            </w:r>
            <w:proofErr w:type="spellStart"/>
            <w:r w:rsidRPr="005D189E">
              <w:rPr>
                <w:rFonts w:ascii="Arial" w:eastAsia="Times New Roman" w:hAnsi="Arial" w:cs="Arial"/>
                <w:color w:val="000000"/>
                <w:sz w:val="20"/>
                <w:szCs w:val="20"/>
              </w:rPr>
              <w:t>xml</w:t>
            </w:r>
            <w:proofErr w:type="spellEnd"/>
            <w:r w:rsidRPr="005D189E">
              <w:rPr>
                <w:rFonts w:ascii="Arial" w:eastAsia="Times New Roman" w:hAnsi="Arial" w:cs="Arial"/>
                <w:color w:val="000000"/>
                <w:sz w:val="20"/>
                <w:szCs w:val="20"/>
              </w:rPr>
              <w:t>’, ‘</w:t>
            </w:r>
            <w:proofErr w:type="spellStart"/>
            <w:r w:rsidRPr="005D189E">
              <w:rPr>
                <w:rFonts w:ascii="Arial" w:eastAsia="Times New Roman" w:hAnsi="Arial" w:cs="Arial"/>
                <w:color w:val="000000"/>
                <w:sz w:val="20"/>
                <w:szCs w:val="20"/>
              </w:rPr>
              <w:t>gml</w:t>
            </w:r>
            <w:proofErr w:type="spellEnd"/>
            <w:r w:rsidRPr="005D189E">
              <w:rPr>
                <w:rFonts w:ascii="Arial" w:eastAsia="Times New Roman" w:hAnsi="Arial" w:cs="Arial"/>
                <w:color w:val="000000"/>
                <w:sz w:val="20"/>
                <w:szCs w:val="20"/>
              </w:rPr>
              <w:t xml:space="preserve">’, etc. Het betreft het Dublin Core </w:t>
            </w:r>
            <w:proofErr w:type="spellStart"/>
            <w:r w:rsidRPr="005D189E">
              <w:rPr>
                <w:rFonts w:ascii="Arial" w:eastAsia="Times New Roman" w:hAnsi="Arial" w:cs="Arial"/>
                <w:color w:val="000000"/>
                <w:sz w:val="20"/>
                <w:szCs w:val="20"/>
              </w:rPr>
              <w:t>metadata-element</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Format</w:t>
            </w:r>
            <w:proofErr w:type="spellEnd"/>
            <w:r w:rsidRPr="005D189E">
              <w:rPr>
                <w:rFonts w:ascii="Arial" w:eastAsia="Times New Roman" w:hAnsi="Arial" w:cs="Arial"/>
                <w:color w:val="000000"/>
                <w:sz w:val="20"/>
                <w:szCs w:val="20"/>
              </w:rPr>
              <w:t xml:space="preserve">’ met als toelichting: </w:t>
            </w:r>
            <w:proofErr w:type="spellStart"/>
            <w:r w:rsidRPr="005D189E">
              <w:rPr>
                <w:rFonts w:ascii="Arial" w:eastAsia="Times New Roman" w:hAnsi="Arial" w:cs="Arial"/>
                <w:color w:val="000000"/>
                <w:sz w:val="20"/>
                <w:szCs w:val="20"/>
              </w:rPr>
              <w:t>Typically</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Format</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will</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include</w:t>
            </w:r>
            <w:proofErr w:type="spellEnd"/>
            <w:r w:rsidRPr="005D189E">
              <w:rPr>
                <w:rFonts w:ascii="Arial" w:eastAsia="Times New Roman" w:hAnsi="Arial" w:cs="Arial"/>
                <w:color w:val="000000"/>
                <w:sz w:val="20"/>
                <w:szCs w:val="20"/>
              </w:rPr>
              <w:t xml:space="preserve"> the </w:t>
            </w:r>
            <w:proofErr w:type="spellStart"/>
            <w:r w:rsidRPr="005D189E">
              <w:rPr>
                <w:rFonts w:ascii="Arial" w:eastAsia="Times New Roman" w:hAnsi="Arial" w:cs="Arial"/>
                <w:color w:val="000000"/>
                <w:sz w:val="20"/>
                <w:szCs w:val="20"/>
              </w:rPr>
              <w:t>media-type</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or</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dimensions</w:t>
            </w:r>
            <w:proofErr w:type="spellEnd"/>
            <w:r w:rsidRPr="005D189E">
              <w:rPr>
                <w:rFonts w:ascii="Arial" w:eastAsia="Times New Roman" w:hAnsi="Arial" w:cs="Arial"/>
                <w:color w:val="000000"/>
                <w:sz w:val="20"/>
                <w:szCs w:val="20"/>
              </w:rPr>
              <w:t xml:space="preserve"> of the resource. </w:t>
            </w:r>
            <w:proofErr w:type="spellStart"/>
            <w:r w:rsidRPr="005D189E">
              <w:rPr>
                <w:rFonts w:ascii="Arial" w:eastAsia="Times New Roman" w:hAnsi="Arial" w:cs="Arial"/>
                <w:color w:val="000000"/>
                <w:sz w:val="20"/>
                <w:szCs w:val="20"/>
              </w:rPr>
              <w:t>Format</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may</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be</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used</w:t>
            </w:r>
            <w:proofErr w:type="spellEnd"/>
            <w:r w:rsidRPr="005D189E">
              <w:rPr>
                <w:rFonts w:ascii="Arial" w:eastAsia="Times New Roman" w:hAnsi="Arial" w:cs="Arial"/>
                <w:color w:val="000000"/>
                <w:sz w:val="20"/>
                <w:szCs w:val="20"/>
              </w:rPr>
              <w:t xml:space="preserve"> to </w:t>
            </w:r>
            <w:proofErr w:type="spellStart"/>
            <w:r w:rsidRPr="005D189E">
              <w:rPr>
                <w:rFonts w:ascii="Arial" w:eastAsia="Times New Roman" w:hAnsi="Arial" w:cs="Arial"/>
                <w:color w:val="000000"/>
                <w:sz w:val="20"/>
                <w:szCs w:val="20"/>
              </w:rPr>
              <w:t>identify</w:t>
            </w:r>
            <w:proofErr w:type="spellEnd"/>
            <w:r w:rsidRPr="005D189E">
              <w:rPr>
                <w:rFonts w:ascii="Arial" w:eastAsia="Times New Roman" w:hAnsi="Arial" w:cs="Arial"/>
                <w:color w:val="000000"/>
                <w:sz w:val="20"/>
                <w:szCs w:val="20"/>
              </w:rPr>
              <w:t xml:space="preserve"> the software, hardware, </w:t>
            </w:r>
            <w:proofErr w:type="spellStart"/>
            <w:r w:rsidRPr="005D189E">
              <w:rPr>
                <w:rFonts w:ascii="Arial" w:eastAsia="Times New Roman" w:hAnsi="Arial" w:cs="Arial"/>
                <w:color w:val="000000"/>
                <w:sz w:val="20"/>
                <w:szCs w:val="20"/>
              </w:rPr>
              <w:t>or</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other</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equipment</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needed</w:t>
            </w:r>
            <w:proofErr w:type="spellEnd"/>
            <w:r w:rsidRPr="005D189E">
              <w:rPr>
                <w:rFonts w:ascii="Arial" w:eastAsia="Times New Roman" w:hAnsi="Arial" w:cs="Arial"/>
                <w:color w:val="000000"/>
                <w:sz w:val="20"/>
                <w:szCs w:val="20"/>
              </w:rPr>
              <w:t xml:space="preserve"> to display </w:t>
            </w:r>
            <w:proofErr w:type="spellStart"/>
            <w:r w:rsidRPr="005D189E">
              <w:rPr>
                <w:rFonts w:ascii="Arial" w:eastAsia="Times New Roman" w:hAnsi="Arial" w:cs="Arial"/>
                <w:color w:val="000000"/>
                <w:sz w:val="20"/>
                <w:szCs w:val="20"/>
              </w:rPr>
              <w:t>or</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operate</w:t>
            </w:r>
            <w:proofErr w:type="spellEnd"/>
            <w:r w:rsidRPr="005D189E">
              <w:rPr>
                <w:rFonts w:ascii="Arial" w:eastAsia="Times New Roman" w:hAnsi="Arial" w:cs="Arial"/>
                <w:color w:val="000000"/>
                <w:sz w:val="20"/>
                <w:szCs w:val="20"/>
              </w:rPr>
              <w:t xml:space="preserve"> the resource. </w:t>
            </w:r>
            <w:proofErr w:type="spellStart"/>
            <w:r w:rsidRPr="005D189E">
              <w:rPr>
                <w:rFonts w:ascii="Arial" w:eastAsia="Times New Roman" w:hAnsi="Arial" w:cs="Arial"/>
                <w:color w:val="000000"/>
                <w:sz w:val="20"/>
                <w:szCs w:val="20"/>
              </w:rPr>
              <w:t>Examples</w:t>
            </w:r>
            <w:proofErr w:type="spellEnd"/>
            <w:r w:rsidRPr="005D189E">
              <w:rPr>
                <w:rFonts w:ascii="Arial" w:eastAsia="Times New Roman" w:hAnsi="Arial" w:cs="Arial"/>
                <w:color w:val="000000"/>
                <w:sz w:val="20"/>
                <w:szCs w:val="20"/>
              </w:rPr>
              <w:t xml:space="preserve"> of </w:t>
            </w:r>
            <w:proofErr w:type="spellStart"/>
            <w:r w:rsidRPr="005D189E">
              <w:rPr>
                <w:rFonts w:ascii="Arial" w:eastAsia="Times New Roman" w:hAnsi="Arial" w:cs="Arial"/>
                <w:color w:val="000000"/>
                <w:sz w:val="20"/>
                <w:szCs w:val="20"/>
              </w:rPr>
              <w:t>dimensions</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include</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size</w:t>
            </w:r>
            <w:proofErr w:type="spellEnd"/>
            <w:r w:rsidRPr="005D189E">
              <w:rPr>
                <w:rFonts w:ascii="Arial" w:eastAsia="Times New Roman" w:hAnsi="Arial" w:cs="Arial"/>
                <w:color w:val="000000"/>
                <w:sz w:val="20"/>
                <w:szCs w:val="20"/>
              </w:rPr>
              <w:t xml:space="preserve"> and </w:t>
            </w:r>
            <w:proofErr w:type="spellStart"/>
            <w:r w:rsidRPr="005D189E">
              <w:rPr>
                <w:rFonts w:ascii="Arial" w:eastAsia="Times New Roman" w:hAnsi="Arial" w:cs="Arial"/>
                <w:color w:val="000000"/>
                <w:sz w:val="20"/>
                <w:szCs w:val="20"/>
              </w:rPr>
              <w:t>duration</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Recommended</w:t>
            </w:r>
            <w:proofErr w:type="spellEnd"/>
            <w:r w:rsidRPr="005D189E">
              <w:rPr>
                <w:rFonts w:ascii="Arial" w:eastAsia="Times New Roman" w:hAnsi="Arial" w:cs="Arial"/>
                <w:color w:val="000000"/>
                <w:sz w:val="20"/>
                <w:szCs w:val="20"/>
              </w:rPr>
              <w:t xml:space="preserve"> best </w:t>
            </w:r>
            <w:proofErr w:type="spellStart"/>
            <w:r w:rsidRPr="005D189E">
              <w:rPr>
                <w:rFonts w:ascii="Arial" w:eastAsia="Times New Roman" w:hAnsi="Arial" w:cs="Arial"/>
                <w:color w:val="000000"/>
                <w:sz w:val="20"/>
                <w:szCs w:val="20"/>
              </w:rPr>
              <w:t>practice</w:t>
            </w:r>
            <w:proofErr w:type="spellEnd"/>
            <w:r w:rsidRPr="005D189E">
              <w:rPr>
                <w:rFonts w:ascii="Arial" w:eastAsia="Times New Roman" w:hAnsi="Arial" w:cs="Arial"/>
                <w:color w:val="000000"/>
                <w:sz w:val="20"/>
                <w:szCs w:val="20"/>
              </w:rPr>
              <w:t xml:space="preserve"> is to select a </w:t>
            </w:r>
            <w:proofErr w:type="spellStart"/>
            <w:r w:rsidRPr="005D189E">
              <w:rPr>
                <w:rFonts w:ascii="Arial" w:eastAsia="Times New Roman" w:hAnsi="Arial" w:cs="Arial"/>
                <w:color w:val="000000"/>
                <w:sz w:val="20"/>
                <w:szCs w:val="20"/>
              </w:rPr>
              <w:t>value</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from</w:t>
            </w:r>
            <w:proofErr w:type="spellEnd"/>
            <w:r w:rsidRPr="005D189E">
              <w:rPr>
                <w:rFonts w:ascii="Arial" w:eastAsia="Times New Roman" w:hAnsi="Arial" w:cs="Arial"/>
                <w:color w:val="000000"/>
                <w:sz w:val="20"/>
                <w:szCs w:val="20"/>
              </w:rPr>
              <w:t xml:space="preserve"> a </w:t>
            </w:r>
            <w:proofErr w:type="spellStart"/>
            <w:r w:rsidRPr="005D189E">
              <w:rPr>
                <w:rFonts w:ascii="Arial" w:eastAsia="Times New Roman" w:hAnsi="Arial" w:cs="Arial"/>
                <w:color w:val="000000"/>
                <w:sz w:val="20"/>
                <w:szCs w:val="20"/>
              </w:rPr>
              <w:t>controlled</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vocabulary</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for</w:t>
            </w:r>
            <w:proofErr w:type="spellEnd"/>
            <w:r w:rsidRPr="005D189E">
              <w:rPr>
                <w:rFonts w:ascii="Arial" w:eastAsia="Times New Roman" w:hAnsi="Arial" w:cs="Arial"/>
                <w:color w:val="000000"/>
                <w:sz w:val="20"/>
                <w:szCs w:val="20"/>
              </w:rPr>
              <w:t xml:space="preserve"> </w:t>
            </w:r>
            <w:proofErr w:type="spellStart"/>
            <w:r w:rsidRPr="005D189E">
              <w:rPr>
                <w:rFonts w:ascii="Arial" w:eastAsia="Times New Roman" w:hAnsi="Arial" w:cs="Arial"/>
                <w:color w:val="000000"/>
                <w:sz w:val="20"/>
                <w:szCs w:val="20"/>
              </w:rPr>
              <w:t>example</w:t>
            </w:r>
            <w:proofErr w:type="spellEnd"/>
            <w:r w:rsidRPr="005D189E">
              <w:rPr>
                <w:rFonts w:ascii="Arial" w:eastAsia="Times New Roman" w:hAnsi="Arial" w:cs="Arial"/>
                <w:color w:val="000000"/>
                <w:sz w:val="20"/>
                <w:szCs w:val="20"/>
              </w:rPr>
              <w:t xml:space="preserve">, the list of Internet Media Types (MIME) </w:t>
            </w:r>
            <w:proofErr w:type="spellStart"/>
            <w:r w:rsidRPr="005D189E">
              <w:rPr>
                <w:rFonts w:ascii="Arial" w:eastAsia="Times New Roman" w:hAnsi="Arial" w:cs="Arial"/>
                <w:color w:val="000000"/>
                <w:sz w:val="20"/>
                <w:szCs w:val="20"/>
              </w:rPr>
              <w:t>defining</w:t>
            </w:r>
            <w:proofErr w:type="spellEnd"/>
            <w:r w:rsidRPr="005D189E">
              <w:rPr>
                <w:rFonts w:ascii="Arial" w:eastAsia="Times New Roman" w:hAnsi="Arial" w:cs="Arial"/>
                <w:color w:val="000000"/>
                <w:sz w:val="20"/>
                <w:szCs w:val="20"/>
              </w:rPr>
              <w:t xml:space="preserve"> computer media </w:t>
            </w:r>
            <w:proofErr w:type="spellStart"/>
            <w:r w:rsidRPr="005D189E">
              <w:rPr>
                <w:rFonts w:ascii="Arial" w:eastAsia="Times New Roman" w:hAnsi="Arial" w:cs="Arial"/>
                <w:color w:val="000000"/>
                <w:sz w:val="20"/>
                <w:szCs w:val="20"/>
              </w:rPr>
              <w:t>formats</w:t>
            </w:r>
            <w:proofErr w:type="spellEnd"/>
            <w:r w:rsidRPr="005D189E">
              <w:rPr>
                <w:rFonts w:ascii="Arial" w:eastAsia="Times New Roman" w:hAnsi="Arial" w:cs="Arial"/>
                <w:color w:val="000000"/>
                <w:sz w:val="20"/>
                <w:szCs w:val="20"/>
              </w:rPr>
              <w:t>).</w:t>
            </w: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D189E" w:rsidRPr="005D189E" w:rsidRDefault="00D44D5A"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Att.Type</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AN85</w:t>
            </w:r>
            <w:r w:rsidRPr="005D189E">
              <w:rPr>
                <w:rFonts w:ascii="Arial" w:hAnsi="Arial" w:cs="Arial"/>
                <w:sz w:val="20"/>
                <w:szCs w:val="20"/>
                <w:lang w:val="en-AU"/>
              </w:rPr>
              <w:fldChar w:fldCharType="end"/>
            </w: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roofErr w:type="spellStart"/>
            <w:r w:rsidRPr="005D189E">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bestaande </w:t>
            </w:r>
            <w:proofErr w:type="spellStart"/>
            <w:r w:rsidRPr="005D189E">
              <w:rPr>
                <w:rFonts w:ascii="Arial" w:eastAsia="Times New Roman" w:hAnsi="Arial" w:cs="Arial"/>
                <w:color w:val="000000"/>
                <w:sz w:val="20"/>
                <w:szCs w:val="20"/>
              </w:rPr>
              <w:t>bestandsformaatbenamingen</w:t>
            </w:r>
            <w:proofErr w:type="spellEnd"/>
          </w:p>
        </w:tc>
      </w:tr>
      <w:tr w:rsidR="005D189E" w:rsidRPr="005D189E">
        <w:trPr>
          <w:trHeight w:val="215"/>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15"/>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lastRenderedPageBreak/>
              <w:t>Indicatie materiële historie</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231" w:author="Arjan" w:date="2012-11-14T16:13:00Z">
              <w:r w:rsidRPr="005D189E" w:rsidDel="005D189E">
                <w:rPr>
                  <w:rFonts w:ascii="Arial" w:eastAsia="Times New Roman" w:hAnsi="Arial" w:cs="Arial"/>
                  <w:color w:val="000000"/>
                  <w:sz w:val="20"/>
                  <w:szCs w:val="20"/>
                </w:rPr>
                <w:delText>Nee</w:delText>
              </w:r>
            </w:del>
            <w:ins w:id="232" w:author="Arjan" w:date="2012-11-14T16:13:00Z">
              <w:r>
                <w:rPr>
                  <w:rFonts w:ascii="Arial" w:eastAsia="Times New Roman" w:hAnsi="Arial" w:cs="Arial"/>
                  <w:color w:val="000000"/>
                  <w:sz w:val="20"/>
                  <w:szCs w:val="20"/>
                </w:rPr>
                <w:t>Ja</w:t>
              </w:r>
            </w:ins>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411"/>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trPr>
          <w:trHeight w:val="245"/>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 xml:space="preserve">Indicatie </w:t>
            </w:r>
            <w:proofErr w:type="spellStart"/>
            <w:r w:rsidRPr="005D189E">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5D189E" w:rsidRPr="005D189E" w:rsidRDefault="00D44D5A"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Att.LowerBound</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1</w:t>
            </w:r>
            <w:r w:rsidRPr="005D189E">
              <w:rPr>
                <w:rFonts w:ascii="Arial" w:hAnsi="Arial" w:cs="Arial"/>
                <w:sz w:val="20"/>
                <w:szCs w:val="20"/>
                <w:lang w:val="en-AU"/>
              </w:rPr>
              <w:fldChar w:fldCharType="end"/>
            </w:r>
            <w:r w:rsidR="005D189E" w:rsidRPr="005D189E">
              <w:rPr>
                <w:rFonts w:ascii="Arial" w:eastAsia="Times New Roman" w:hAnsi="Arial" w:cs="Arial"/>
                <w:color w:val="000000"/>
                <w:sz w:val="20"/>
                <w:szCs w:val="20"/>
              </w:rPr>
              <w:t xml:space="preserve"> - </w:t>
            </w:r>
            <w:r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Pr="005D189E">
              <w:rPr>
                <w:rFonts w:ascii="Arial" w:eastAsia="Times New Roman" w:hAnsi="Arial" w:cs="Arial"/>
                <w:color w:val="000000"/>
                <w:sz w:val="20"/>
                <w:szCs w:val="20"/>
              </w:rPr>
              <w:fldChar w:fldCharType="end"/>
            </w: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trPr>
          <w:trHeight w:val="230"/>
        </w:trPr>
        <w:tc>
          <w:tcPr>
            <w:tcW w:w="37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rsidTr="00D768A4">
        <w:trPr>
          <w:trHeight w:val="230"/>
        </w:trPr>
        <w:tc>
          <w:tcPr>
            <w:tcW w:w="3780"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D768A4">
        <w:trPr>
          <w:trHeight w:val="230"/>
        </w:trPr>
        <w:tc>
          <w:tcPr>
            <w:tcW w:w="3780"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Het </w:t>
            </w:r>
            <w:del w:id="233" w:author="Arjan" w:date="2012-11-14T16:14:00Z">
              <w:r w:rsidRPr="005D189E" w:rsidDel="005D189E">
                <w:rPr>
                  <w:rFonts w:ascii="Arial" w:eastAsia="Times New Roman" w:hAnsi="Arial" w:cs="Arial"/>
                  <w:color w:val="000000"/>
                  <w:sz w:val="20"/>
                  <w:szCs w:val="20"/>
                </w:rPr>
                <w:delText>Documentf</w:delText>
              </w:r>
            </w:del>
            <w:ins w:id="234" w:author="Arjan" w:date="2012-11-14T16:14:00Z">
              <w:r>
                <w:rPr>
                  <w:rFonts w:ascii="Arial" w:eastAsia="Times New Roman" w:hAnsi="Arial" w:cs="Arial"/>
                  <w:color w:val="000000"/>
                  <w:sz w:val="20"/>
                  <w:szCs w:val="20"/>
                </w:rPr>
                <w:t>F</w:t>
              </w:r>
            </w:ins>
            <w:r w:rsidRPr="005D189E">
              <w:rPr>
                <w:rFonts w:ascii="Arial" w:eastAsia="Times New Roman" w:hAnsi="Arial" w:cs="Arial"/>
                <w:color w:val="000000"/>
                <w:sz w:val="20"/>
                <w:szCs w:val="20"/>
              </w:rPr>
              <w:t>ormaa</w:t>
            </w:r>
            <w:del w:id="235" w:author="Arjan" w:date="2012-11-14T16:14:00Z">
              <w:r w:rsidRPr="005D189E" w:rsidDel="005D189E">
                <w:rPr>
                  <w:rFonts w:ascii="Arial" w:eastAsia="Times New Roman" w:hAnsi="Arial" w:cs="Arial"/>
                  <w:color w:val="000000"/>
                  <w:sz w:val="20"/>
                  <w:szCs w:val="20"/>
                </w:rPr>
                <w:delText>y</w:delText>
              </w:r>
            </w:del>
            <w:ins w:id="236" w:author="Arjan" w:date="2012-11-14T16:14:00Z">
              <w:r>
                <w:rPr>
                  <w:rFonts w:ascii="Arial" w:eastAsia="Times New Roman" w:hAnsi="Arial" w:cs="Arial"/>
                  <w:color w:val="000000"/>
                  <w:sz w:val="20"/>
                  <w:szCs w:val="20"/>
                </w:rPr>
                <w:t>t</w:t>
              </w:r>
            </w:ins>
            <w:r w:rsidRPr="005D189E">
              <w:rPr>
                <w:rFonts w:ascii="Arial" w:eastAsia="Times New Roman" w:hAnsi="Arial" w:cs="Arial"/>
                <w:color w:val="000000"/>
                <w:sz w:val="20"/>
                <w:szCs w:val="20"/>
              </w:rPr>
              <w:t xml:space="preserve"> moet van een waarde voorzien zijn indien Bestandsnaam geen waarde heeft of indien uit de waarde van Bestandsnaam geen geldig </w:t>
            </w:r>
            <w:del w:id="237" w:author="Arjan" w:date="2012-11-14T16:14:00Z">
              <w:r w:rsidRPr="005D189E" w:rsidDel="005D189E">
                <w:rPr>
                  <w:rFonts w:ascii="Arial" w:eastAsia="Times New Roman" w:hAnsi="Arial" w:cs="Arial"/>
                  <w:color w:val="000000"/>
                  <w:sz w:val="20"/>
                  <w:szCs w:val="20"/>
                </w:rPr>
                <w:delText>Documentf</w:delText>
              </w:r>
            </w:del>
            <w:ins w:id="238" w:author="Arjan" w:date="2012-11-14T16:14:00Z">
              <w:r>
                <w:rPr>
                  <w:rFonts w:ascii="Arial" w:eastAsia="Times New Roman" w:hAnsi="Arial" w:cs="Arial"/>
                  <w:color w:val="000000"/>
                  <w:sz w:val="20"/>
                  <w:szCs w:val="20"/>
                </w:rPr>
                <w:t>F</w:t>
              </w:r>
            </w:ins>
            <w:r w:rsidRPr="005D189E">
              <w:rPr>
                <w:rFonts w:ascii="Arial" w:eastAsia="Times New Roman" w:hAnsi="Arial" w:cs="Arial"/>
                <w:color w:val="000000"/>
                <w:sz w:val="20"/>
                <w:szCs w:val="20"/>
              </w:rPr>
              <w:t>ormaat af te leiden is.</w:t>
            </w:r>
          </w:p>
        </w:tc>
      </w:tr>
    </w:tbl>
    <w:p w:rsidR="005D189E" w:rsidRDefault="005D189E" w:rsidP="0044638F"/>
    <w:p w:rsidR="0044638F" w:rsidRDefault="0044638F" w:rsidP="0044638F">
      <w:pPr>
        <w:pStyle w:val="Kop3"/>
      </w:pPr>
      <w:bookmarkStart w:id="239" w:name="_Toc348096655"/>
      <w:r>
        <w:t>Status</w:t>
      </w:r>
      <w:bookmarkEnd w:id="239"/>
    </w:p>
    <w:p w:rsidR="0044638F" w:rsidRDefault="0044638F" w:rsidP="0044638F">
      <w:pPr>
        <w:rPr>
          <w:noProof/>
        </w:rPr>
      </w:pPr>
      <w:r w:rsidRPr="00F64D19">
        <w:rPr>
          <w:noProof/>
        </w:rPr>
        <w:t xml:space="preserve">Uit de Baseline </w:t>
      </w:r>
      <w:r>
        <w:rPr>
          <w:noProof/>
        </w:rPr>
        <w:t xml:space="preserve">Informatiehuishouding </w:t>
      </w:r>
      <w:r w:rsidRPr="00F64D19">
        <w:rPr>
          <w:noProof/>
        </w:rPr>
        <w:t xml:space="preserve">wordt duidelijk dat al tijdens de behandeling van een zaak </w:t>
      </w:r>
      <w:r w:rsidR="00D73EFE">
        <w:rPr>
          <w:noProof/>
        </w:rPr>
        <w:t>informatieobject</w:t>
      </w:r>
      <w:r w:rsidRPr="00F64D19">
        <w:rPr>
          <w:noProof/>
        </w:rPr>
        <w:t>en</w:t>
      </w:r>
      <w:r>
        <w:rPr>
          <w:noProof/>
        </w:rPr>
        <w:t xml:space="preserve"> (v/h </w:t>
      </w:r>
      <w:r w:rsidRPr="00F64D19">
        <w:rPr>
          <w:noProof/>
        </w:rPr>
        <w:t xml:space="preserve">documenten) duurzaam bewaard (niet wijzigbaar) moeten worden. </w:t>
      </w:r>
      <w:r>
        <w:rPr>
          <w:noProof/>
        </w:rPr>
        <w:t>Het duurzaam bewa</w:t>
      </w:r>
      <w:r w:rsidR="00E958E4">
        <w:rPr>
          <w:noProof/>
        </w:rPr>
        <w:t>arbaar maken van een informatie</w:t>
      </w:r>
      <w:r>
        <w:rPr>
          <w:noProof/>
        </w:rPr>
        <w:t xml:space="preserve">object is een actie die door de gebruiker en/of de applicatie uitgevoerd wordt. Om uit te kunnen wisselen in welke status van het ‘verduurzamen’ een </w:t>
      </w:r>
      <w:r w:rsidR="00D73EFE">
        <w:rPr>
          <w:noProof/>
        </w:rPr>
        <w:t>informatieobject</w:t>
      </w:r>
      <w:r>
        <w:rPr>
          <w:noProof/>
        </w:rPr>
        <w:t xml:space="preserve"> verkeerd, voorzien we in een waardenverzameling. Doordat de status historie kent, is tevens te achterhalen wanneer een statuswisseling heeft plaatsgevonden. </w:t>
      </w:r>
    </w:p>
    <w:tbl>
      <w:tblPr>
        <w:tblW w:w="9360" w:type="dxa"/>
        <w:tblInd w:w="60" w:type="dxa"/>
        <w:tblLayout w:type="fixed"/>
        <w:tblCellMar>
          <w:left w:w="60" w:type="dxa"/>
          <w:right w:w="60" w:type="dxa"/>
        </w:tblCellMar>
        <w:tblLook w:val="0000"/>
      </w:tblPr>
      <w:tblGrid>
        <w:gridCol w:w="3780"/>
        <w:gridCol w:w="5580"/>
      </w:tblGrid>
      <w:tr w:rsidR="0044638F" w:rsidRPr="00F64D19" w:rsidTr="005D189E">
        <w:trPr>
          <w:trHeight w:val="230"/>
        </w:trPr>
        <w:tc>
          <w:tcPr>
            <w:tcW w:w="3780" w:type="dxa"/>
            <w:tcBorders>
              <w:top w:val="single" w:sz="4" w:space="0" w:color="auto"/>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44638F" w:rsidRPr="00F64D19" w:rsidRDefault="00D44D5A"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44638F" w:rsidRPr="00F64D19">
              <w:rPr>
                <w:rFonts w:ascii="Arial" w:hAnsi="Arial" w:cs="Arial"/>
                <w:sz w:val="20"/>
                <w:szCs w:val="20"/>
                <w:lang w:val="en-AU"/>
              </w:rPr>
              <w:instrText xml:space="preserve">MERGEFIELD </w:instrText>
            </w:r>
            <w:r w:rsidR="0044638F"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del w:id="240" w:author="Arjan" w:date="2012-11-14T16:00:00Z">
              <w:r w:rsidR="0044638F" w:rsidRPr="00F64D19" w:rsidDel="00F64D19">
                <w:rPr>
                  <w:rFonts w:ascii="Arial" w:eastAsia="Times New Roman" w:hAnsi="Arial" w:cs="Arial"/>
                  <w:color w:val="000000"/>
                  <w:sz w:val="20"/>
                  <w:szCs w:val="20"/>
                </w:rPr>
                <w:delText>Documents</w:delText>
              </w:r>
            </w:del>
            <w:ins w:id="241" w:author="Arjan" w:date="2012-11-14T16:00:00Z">
              <w:r w:rsidR="0044638F">
                <w:rPr>
                  <w:rFonts w:ascii="Arial" w:eastAsia="Times New Roman" w:hAnsi="Arial" w:cs="Arial"/>
                  <w:color w:val="000000"/>
                  <w:sz w:val="20"/>
                  <w:szCs w:val="20"/>
                </w:rPr>
                <w:t>S</w:t>
              </w:r>
            </w:ins>
            <w:r w:rsidR="0044638F"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roofErr w:type="spellStart"/>
            <w:r w:rsidRPr="00F64D19">
              <w:rPr>
                <w:rFonts w:ascii="Arial" w:eastAsia="Times New Roman" w:hAnsi="Arial" w:cs="Arial"/>
                <w:b/>
                <w:bCs/>
                <w:color w:val="000000"/>
                <w:sz w:val="20"/>
                <w:szCs w:val="20"/>
              </w:rPr>
              <w:t>XML-tag</w:t>
            </w:r>
            <w:proofErr w:type="spellEnd"/>
            <w:r w:rsidRPr="00F64D19">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44638F" w:rsidRPr="00F64D19" w:rsidRDefault="00D44D5A"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44638F" w:rsidRPr="00F64D19">
              <w:rPr>
                <w:rFonts w:ascii="Arial" w:hAnsi="Arial" w:cs="Arial"/>
                <w:sz w:val="20"/>
                <w:szCs w:val="20"/>
                <w:lang w:val="en-AU"/>
              </w:rPr>
              <w:instrText xml:space="preserve">MERGEFIELD </w:instrText>
            </w:r>
            <w:r w:rsidR="0044638F"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44638F"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44638F" w:rsidRPr="00F64D19" w:rsidRDefault="00D44D5A"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44638F" w:rsidRPr="00F64D19">
              <w:rPr>
                <w:rFonts w:ascii="Arial" w:hAnsi="Arial" w:cs="Arial"/>
                <w:sz w:val="20"/>
                <w:szCs w:val="20"/>
                <w:lang w:val="en-AU"/>
              </w:rPr>
              <w:instrText xml:space="preserve">MERGEFIELD </w:instrText>
            </w:r>
            <w:r w:rsidR="0044638F" w:rsidRPr="00F64D19">
              <w:rPr>
                <w:rFonts w:ascii="Arial" w:eastAsia="Times New Roman" w:hAnsi="Arial" w:cs="Arial"/>
                <w:color w:val="000000"/>
                <w:sz w:val="20"/>
                <w:szCs w:val="20"/>
              </w:rPr>
              <w:instrText>Att.Notes</w:instrText>
            </w:r>
            <w:r w:rsidRPr="00F64D19">
              <w:rPr>
                <w:rFonts w:ascii="Arial" w:hAnsi="Arial" w:cs="Arial"/>
                <w:sz w:val="20"/>
                <w:szCs w:val="20"/>
                <w:lang w:val="en-AU"/>
              </w:rPr>
              <w:fldChar w:fldCharType="end"/>
            </w:r>
            <w:r w:rsidR="0044638F" w:rsidRPr="00F64D19">
              <w:rPr>
                <w:rFonts w:ascii="Arial" w:eastAsia="Times New Roman" w:hAnsi="Arial" w:cs="Arial"/>
                <w:color w:val="610E6A"/>
                <w:sz w:val="20"/>
                <w:szCs w:val="20"/>
              </w:rPr>
              <w:t xml:space="preserve">Aanduiding van de stand van zaken van een ENKELVOUDIG </w:t>
            </w:r>
            <w:del w:id="242" w:author="Arjan" w:date="2012-11-14T16:00:00Z">
              <w:r w:rsidR="0044638F" w:rsidRPr="00F64D19" w:rsidDel="00F64D19">
                <w:rPr>
                  <w:rFonts w:ascii="Arial" w:eastAsia="Times New Roman" w:hAnsi="Arial" w:cs="Arial"/>
                  <w:color w:val="610E6A"/>
                  <w:sz w:val="20"/>
                  <w:szCs w:val="20"/>
                </w:rPr>
                <w:delText>DOCUMENT</w:delText>
              </w:r>
            </w:del>
            <w:ins w:id="243" w:author="Arjan" w:date="2012-11-14T16:00:00Z">
              <w:r w:rsidR="0044638F">
                <w:rPr>
                  <w:rFonts w:ascii="Arial" w:eastAsia="Times New Roman" w:hAnsi="Arial" w:cs="Arial"/>
                  <w:color w:val="610E6A"/>
                  <w:sz w:val="20"/>
                  <w:szCs w:val="20"/>
                </w:rPr>
                <w:t>INFORMATIEOBJECT</w:t>
              </w:r>
            </w:ins>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1 juni 2008</w:t>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Het gaat hier om aanduidingen zoals </w:t>
            </w:r>
            <w:del w:id="244" w:author="Arjan" w:date="2012-11-14T16:01:00Z">
              <w:r w:rsidRPr="00F64D19" w:rsidDel="00F64D19">
                <w:rPr>
                  <w:rFonts w:ascii="Arial" w:eastAsia="Times New Roman" w:hAnsi="Arial" w:cs="Arial"/>
                  <w:color w:val="000000"/>
                  <w:sz w:val="20"/>
                  <w:szCs w:val="20"/>
                </w:rPr>
                <w:delText>‘in bewerking’, ‘concept’ en ‘definitief’</w:delText>
              </w:r>
            </w:del>
            <w:ins w:id="245" w:author="Arjan" w:date="2012-11-14T16:01:00Z">
              <w:r>
                <w:rPr>
                  <w:rFonts w:ascii="Arial" w:eastAsia="Times New Roman" w:hAnsi="Arial" w:cs="Arial"/>
                  <w:color w:val="000000"/>
                  <w:sz w:val="20"/>
                  <w:szCs w:val="20"/>
                </w:rPr>
                <w:t>hieronder genoemd</w:t>
              </w:r>
            </w:ins>
            <w:r w:rsidRPr="00F64D19">
              <w:rPr>
                <w:rFonts w:ascii="Arial" w:eastAsia="Times New Roman" w:hAnsi="Arial" w:cs="Arial"/>
                <w:color w:val="000000"/>
                <w:sz w:val="20"/>
                <w:szCs w:val="20"/>
              </w:rPr>
              <w:t xml:space="preserve">. Dus niet ‘afgehandeld’. Immers, zaken worden afgehandeld, </w:t>
            </w:r>
            <w:del w:id="246" w:author="Arjan" w:date="2012-11-14T16:01:00Z">
              <w:r w:rsidRPr="00F64D19" w:rsidDel="00F64D19">
                <w:rPr>
                  <w:rFonts w:ascii="Arial" w:eastAsia="Times New Roman" w:hAnsi="Arial" w:cs="Arial"/>
                  <w:color w:val="000000"/>
                  <w:sz w:val="20"/>
                  <w:szCs w:val="20"/>
                </w:rPr>
                <w:delText>documen</w:delText>
              </w:r>
            </w:del>
            <w:ins w:id="247" w:author="Arjan" w:date="2012-11-14T16:01:00Z">
              <w:r>
                <w:rPr>
                  <w:rFonts w:ascii="Arial" w:eastAsia="Times New Roman" w:hAnsi="Arial" w:cs="Arial"/>
                  <w:color w:val="000000"/>
                  <w:sz w:val="20"/>
                  <w:szCs w:val="20"/>
                </w:rPr>
                <w:t>informatieobjec</w:t>
              </w:r>
            </w:ins>
            <w:r w:rsidRPr="00F64D19">
              <w:rPr>
                <w:rFonts w:ascii="Arial" w:eastAsia="Times New Roman" w:hAnsi="Arial" w:cs="Arial"/>
                <w:color w:val="000000"/>
                <w:sz w:val="20"/>
                <w:szCs w:val="20"/>
              </w:rPr>
              <w:t xml:space="preserve">ten niet. Wel spelen </w:t>
            </w:r>
            <w:ins w:id="248" w:author="Arjan" w:date="2012-11-14T16:01:00Z">
              <w:r>
                <w:rPr>
                  <w:rFonts w:ascii="Arial" w:eastAsia="Times New Roman" w:hAnsi="Arial" w:cs="Arial"/>
                  <w:color w:val="000000"/>
                  <w:sz w:val="20"/>
                  <w:szCs w:val="20"/>
                </w:rPr>
                <w:t>informatieobjec</w:t>
              </w:r>
              <w:r w:rsidRPr="00F64D19">
                <w:rPr>
                  <w:rFonts w:ascii="Arial" w:eastAsia="Times New Roman" w:hAnsi="Arial" w:cs="Arial"/>
                  <w:color w:val="000000"/>
                  <w:sz w:val="20"/>
                  <w:szCs w:val="20"/>
                </w:rPr>
                <w:t>ten</w:t>
              </w:r>
            </w:ins>
            <w:del w:id="249" w:author="Arjan" w:date="2012-11-14T16:01:00Z">
              <w:r w:rsidRPr="00F64D19" w:rsidDel="00F64D19">
                <w:rPr>
                  <w:rFonts w:ascii="Arial" w:eastAsia="Times New Roman" w:hAnsi="Arial" w:cs="Arial"/>
                  <w:color w:val="000000"/>
                  <w:sz w:val="20"/>
                  <w:szCs w:val="20"/>
                </w:rPr>
                <w:delText>documenten</w:delText>
              </w:r>
            </w:del>
            <w:r w:rsidRPr="00F64D19">
              <w:rPr>
                <w:rFonts w:ascii="Arial" w:eastAsia="Times New Roman" w:hAnsi="Arial" w:cs="Arial"/>
                <w:color w:val="000000"/>
                <w:sz w:val="20"/>
                <w:szCs w:val="20"/>
              </w:rPr>
              <w:t xml:space="preserve"> daarbij een rol.</w:t>
            </w:r>
          </w:p>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Ofschoon we er voor gekozen hebben om zowel dit attribuuttype als het attribuuttype </w:t>
            </w:r>
            <w:del w:id="250" w:author="Arjan" w:date="2012-11-14T16:02:00Z">
              <w:r w:rsidRPr="00F64D19" w:rsidDel="00F64D19">
                <w:rPr>
                  <w:rFonts w:ascii="Arial" w:eastAsia="Times New Roman" w:hAnsi="Arial" w:cs="Arial"/>
                  <w:color w:val="000000"/>
                  <w:sz w:val="20"/>
                  <w:szCs w:val="20"/>
                </w:rPr>
                <w:delText>Documentv</w:delText>
              </w:r>
            </w:del>
            <w:ins w:id="251" w:author="Arjan" w:date="2012-11-14T16:02:00Z">
              <w:r>
                <w:rPr>
                  <w:rFonts w:ascii="Arial" w:eastAsia="Times New Roman" w:hAnsi="Arial" w:cs="Arial"/>
                  <w:color w:val="000000"/>
                  <w:sz w:val="20"/>
                  <w:szCs w:val="20"/>
                </w:rPr>
                <w:t>V</w:t>
              </w:r>
            </w:ins>
            <w:r w:rsidRPr="00F64D19">
              <w:rPr>
                <w:rFonts w:ascii="Arial" w:eastAsia="Times New Roman" w:hAnsi="Arial" w:cs="Arial"/>
                <w:color w:val="000000"/>
                <w:sz w:val="20"/>
                <w:szCs w:val="20"/>
              </w:rPr>
              <w:t xml:space="preserve">ersie optioneel te verklaren, ware het aan te bevelen bij elk enkelvoudig </w:t>
            </w:r>
            <w:ins w:id="252" w:author="Arjan" w:date="2012-11-14T16:02:00Z">
              <w:r>
                <w:rPr>
                  <w:rFonts w:ascii="Arial" w:eastAsia="Times New Roman" w:hAnsi="Arial" w:cs="Arial"/>
                  <w:color w:val="000000"/>
                  <w:sz w:val="20"/>
                  <w:szCs w:val="20"/>
                </w:rPr>
                <w:t>informatieobject</w:t>
              </w:r>
            </w:ins>
            <w:del w:id="253" w:author="Arjan" w:date="2012-11-14T16:02:00Z">
              <w:r w:rsidRPr="00F64D19" w:rsidDel="00F64D19">
                <w:rPr>
                  <w:rFonts w:ascii="Arial" w:eastAsia="Times New Roman" w:hAnsi="Arial" w:cs="Arial"/>
                  <w:color w:val="000000"/>
                  <w:sz w:val="20"/>
                  <w:szCs w:val="20"/>
                </w:rPr>
                <w:delText>document</w:delText>
              </w:r>
            </w:del>
            <w:r w:rsidRPr="00F64D19">
              <w:rPr>
                <w:rFonts w:ascii="Arial" w:eastAsia="Times New Roman" w:hAnsi="Arial" w:cs="Arial"/>
                <w:color w:val="000000"/>
                <w:sz w:val="20"/>
                <w:szCs w:val="20"/>
              </w:rPr>
              <w:t xml:space="preserve"> in ieder geval één van beide attributen van een waarde te voorzien.</w:t>
            </w: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44638F" w:rsidRPr="00F64D19" w:rsidRDefault="00D44D5A"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44638F" w:rsidRPr="00F64D19">
              <w:rPr>
                <w:rFonts w:ascii="Arial" w:hAnsi="Arial" w:cs="Arial"/>
                <w:sz w:val="20"/>
                <w:szCs w:val="20"/>
                <w:lang w:val="en-AU"/>
              </w:rPr>
              <w:instrText xml:space="preserve">MERGEFIELD </w:instrText>
            </w:r>
            <w:r w:rsidR="0044638F"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44638F"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roofErr w:type="spellStart"/>
            <w:r w:rsidRPr="00F64D19">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44638F" w:rsidRDefault="0044638F" w:rsidP="004221F2">
            <w:pPr>
              <w:spacing w:after="0" w:line="240" w:lineRule="auto"/>
              <w:rPr>
                <w:ins w:id="254" w:author="Arjan" w:date="2012-11-14T15:55:00Z"/>
                <w:noProof/>
              </w:rPr>
            </w:pPr>
            <w:del w:id="255" w:author="Arjan" w:date="2012-11-14T15:55:00Z">
              <w:r w:rsidRPr="00F64D19" w:rsidDel="00F64D19">
                <w:rPr>
                  <w:rFonts w:ascii="Arial" w:eastAsia="Times New Roman" w:hAnsi="Arial" w:cs="Arial"/>
                  <w:color w:val="000000"/>
                  <w:sz w:val="20"/>
                  <w:szCs w:val="20"/>
                </w:rPr>
                <w:delText>alle alfanumerieke tekens m.u.v. diacrieten</w:delText>
              </w:r>
            </w:del>
            <w:ins w:id="256" w:author="Arjan" w:date="2012-11-14T15:55:00Z">
              <w:r>
                <w:rPr>
                  <w:noProof/>
                </w:rPr>
                <w:t xml:space="preserve">- In bewerking </w:t>
              </w:r>
              <w:r>
                <w:rPr>
                  <w:noProof/>
                </w:rPr>
                <w:lastRenderedPageBreak/>
                <w:t xml:space="preserve">(aan het </w:t>
              </w:r>
            </w:ins>
            <w:ins w:id="257" w:author="Arjan" w:date="2012-12-11T16:27:00Z">
              <w:r w:rsidR="002E42B6">
                <w:rPr>
                  <w:noProof/>
                </w:rPr>
                <w:t>informatieobject</w:t>
              </w:r>
            </w:ins>
            <w:ins w:id="258" w:author="Arjan" w:date="2012-11-14T15:55:00Z">
              <w:r>
                <w:rPr>
                  <w:noProof/>
                </w:rPr>
                <w:t xml:space="preserve"> wordt nog gewerkt)</w:t>
              </w:r>
            </w:ins>
          </w:p>
          <w:p w:rsidR="0044638F" w:rsidRDefault="0044638F" w:rsidP="004221F2">
            <w:pPr>
              <w:spacing w:after="0" w:line="240" w:lineRule="auto"/>
              <w:rPr>
                <w:ins w:id="259" w:author="Arjan" w:date="2012-11-14T15:55:00Z"/>
                <w:noProof/>
              </w:rPr>
            </w:pPr>
            <w:ins w:id="260" w:author="Arjan" w:date="2012-11-14T15:55:00Z">
              <w:r>
                <w:rPr>
                  <w:noProof/>
                </w:rPr>
                <w:t>- Ter vaststelling (</w:t>
              </w:r>
            </w:ins>
            <w:ins w:id="261" w:author="Arjan" w:date="2012-12-11T16:27:00Z">
              <w:r w:rsidR="002E42B6">
                <w:rPr>
                  <w:noProof/>
                </w:rPr>
                <w:t>informatieobject</w:t>
              </w:r>
            </w:ins>
            <w:ins w:id="262" w:author="Arjan" w:date="2012-11-14T15:55:00Z">
              <w:r>
                <w:rPr>
                  <w:noProof/>
                </w:rPr>
                <w:t xml:space="preserve"> af maar moet nog vastgesteld worden)</w:t>
              </w:r>
            </w:ins>
          </w:p>
          <w:p w:rsidR="0044638F" w:rsidRDefault="0044638F" w:rsidP="004221F2">
            <w:pPr>
              <w:spacing w:after="0" w:line="240" w:lineRule="auto"/>
              <w:rPr>
                <w:ins w:id="263" w:author="Arjan" w:date="2012-11-14T15:55:00Z"/>
                <w:noProof/>
              </w:rPr>
            </w:pPr>
            <w:ins w:id="264" w:author="Arjan" w:date="2012-11-14T15:55:00Z">
              <w:r>
                <w:rPr>
                  <w:noProof/>
                </w:rPr>
                <w:t>- Definitief (</w:t>
              </w:r>
            </w:ins>
            <w:ins w:id="265" w:author="Arjan" w:date="2012-12-11T14:28:00Z">
              <w:r w:rsidR="00E958E4">
                <w:rPr>
                  <w:noProof/>
                </w:rPr>
                <w:t>informatieobject</w:t>
              </w:r>
            </w:ins>
            <w:ins w:id="266" w:author="Arjan" w:date="2012-11-14T15:55:00Z">
              <w:r>
                <w:rPr>
                  <w:noProof/>
                </w:rPr>
                <w:t xml:space="preserve"> door bevoegd iets of iemand vastgesteld)</w:t>
              </w:r>
            </w:ins>
          </w:p>
          <w:p w:rsidR="0044638F" w:rsidRPr="005D189E" w:rsidRDefault="0044638F" w:rsidP="005D189E">
            <w:pPr>
              <w:spacing w:after="0" w:line="240" w:lineRule="auto"/>
              <w:rPr>
                <w:noProof/>
              </w:rPr>
            </w:pPr>
            <w:ins w:id="267" w:author="Arjan" w:date="2012-11-14T15:55:00Z">
              <w:r>
                <w:rPr>
                  <w:noProof/>
                </w:rPr>
                <w:t>- Gearchiveerd (</w:t>
              </w:r>
            </w:ins>
            <w:ins w:id="268" w:author="Arjan" w:date="2012-12-11T14:28:00Z">
              <w:r w:rsidR="00E958E4">
                <w:rPr>
                  <w:noProof/>
                </w:rPr>
                <w:t>informatieobject</w:t>
              </w:r>
            </w:ins>
            <w:ins w:id="269" w:author="Arjan" w:date="2012-11-14T15:55:00Z">
              <w:r>
                <w:rPr>
                  <w:noProof/>
                </w:rPr>
                <w:t xml:space="preserve"> duurzaam bewaarbaar gemaakt; een gearchiveerd informatie-element).</w:t>
              </w:r>
            </w:ins>
          </w:p>
        </w:tc>
      </w:tr>
      <w:tr w:rsidR="0044638F" w:rsidRPr="00F64D19" w:rsidTr="004221F2">
        <w:trPr>
          <w:trHeight w:val="215"/>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15"/>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44638F" w:rsidRPr="00F64D19" w:rsidRDefault="0044638F" w:rsidP="004221F2">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44638F" w:rsidRPr="00F64D19" w:rsidTr="004221F2">
        <w:trPr>
          <w:trHeight w:val="230"/>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411"/>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44638F" w:rsidRPr="00F64D19" w:rsidTr="004221F2">
        <w:trPr>
          <w:trHeight w:val="245"/>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 xml:space="preserve">Indicatie </w:t>
            </w:r>
            <w:proofErr w:type="spellStart"/>
            <w:r w:rsidRPr="00F64D19">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44638F" w:rsidRPr="00F64D19" w:rsidRDefault="00D44D5A"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44638F" w:rsidRPr="00F64D19">
              <w:rPr>
                <w:rFonts w:ascii="Arial" w:hAnsi="Arial" w:cs="Arial"/>
                <w:sz w:val="20"/>
                <w:szCs w:val="20"/>
                <w:lang w:val="en-AU"/>
              </w:rPr>
              <w:instrText xml:space="preserve">MERGEFIELD </w:instrText>
            </w:r>
            <w:r w:rsidR="0044638F"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44638F"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44638F"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44638F"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44638F"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44638F" w:rsidRPr="00F64D19" w:rsidTr="004221F2">
        <w:trPr>
          <w:trHeight w:val="230"/>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4221F2">
        <w:trPr>
          <w:trHeight w:val="230"/>
        </w:trPr>
        <w:tc>
          <w:tcPr>
            <w:tcW w:w="37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44638F" w:rsidRPr="00F64D19" w:rsidTr="005D189E">
        <w:trPr>
          <w:trHeight w:val="230"/>
        </w:trPr>
        <w:tc>
          <w:tcPr>
            <w:tcW w:w="3780" w:type="dxa"/>
            <w:tcBorders>
              <w:top w:val="nil"/>
              <w:left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44638F" w:rsidRPr="00F64D19" w:rsidTr="005D189E">
        <w:trPr>
          <w:trHeight w:val="230"/>
        </w:trPr>
        <w:tc>
          <w:tcPr>
            <w:tcW w:w="3780" w:type="dxa"/>
            <w:tcBorders>
              <w:top w:val="nil"/>
              <w:left w:val="nil"/>
              <w:bottom w:val="single" w:sz="4" w:space="0" w:color="auto"/>
              <w:right w:val="nil"/>
            </w:tcBorders>
          </w:tcPr>
          <w:p w:rsidR="0044638F" w:rsidRPr="00F64D19" w:rsidRDefault="0044638F" w:rsidP="006D72E6">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44638F" w:rsidRPr="00F64D19" w:rsidRDefault="002E42B6" w:rsidP="006D72E6">
            <w:pPr>
              <w:tabs>
                <w:tab w:val="left" w:pos="284"/>
              </w:tabs>
              <w:autoSpaceDE w:val="0"/>
              <w:autoSpaceDN w:val="0"/>
              <w:adjustRightInd w:val="0"/>
              <w:spacing w:after="0" w:line="240" w:lineRule="auto"/>
              <w:rPr>
                <w:rFonts w:ascii="Arial" w:eastAsia="Times New Roman" w:hAnsi="Arial" w:cs="Arial"/>
                <w:color w:val="000000"/>
                <w:sz w:val="20"/>
                <w:szCs w:val="20"/>
              </w:rPr>
            </w:pPr>
            <w:ins w:id="270" w:author="Arjan" w:date="2012-12-11T16:31:00Z">
              <w:r>
                <w:rPr>
                  <w:rFonts w:ascii="Arial" w:eastAsia="Times New Roman" w:hAnsi="Arial" w:cs="Arial"/>
                  <w:color w:val="000000"/>
                  <w:sz w:val="20"/>
                  <w:szCs w:val="20"/>
                </w:rPr>
                <w:t>-</w:t>
              </w:r>
            </w:ins>
          </w:p>
        </w:tc>
      </w:tr>
    </w:tbl>
    <w:p w:rsidR="0044638F" w:rsidRDefault="0044638F" w:rsidP="006D72E6">
      <w:pPr>
        <w:tabs>
          <w:tab w:val="left" w:pos="284"/>
        </w:tabs>
      </w:pPr>
    </w:p>
    <w:p w:rsidR="003C47EC" w:rsidRDefault="003C47EC" w:rsidP="006D72E6">
      <w:pPr>
        <w:pStyle w:val="Kop3"/>
      </w:pPr>
      <w:bookmarkStart w:id="271" w:name="_Toc348096656"/>
      <w:r>
        <w:t>Bestands</w:t>
      </w:r>
      <w:r w:rsidR="00E300A7">
        <w:t>omvang</w:t>
      </w:r>
      <w:bookmarkEnd w:id="271"/>
    </w:p>
    <w:p w:rsidR="00E96E2B" w:rsidRDefault="006D72E6" w:rsidP="003C47EC">
      <w:r>
        <w:t>De bestands</w:t>
      </w:r>
      <w:r w:rsidR="00E300A7">
        <w:t>omvang</w:t>
      </w:r>
      <w:r>
        <w:t xml:space="preserve"> van een Enkelvoudig informatieobject is een relevant gegeven. Zo wordt in </w:t>
      </w:r>
      <w:r w:rsidR="003C47EC">
        <w:t>de webrichtlijnen gesteld dat bij te downloaden documenten vanaf een website getoond moet worden wat de bestands</w:t>
      </w:r>
      <w:r w:rsidR="00E300A7">
        <w:t>omvang</w:t>
      </w:r>
      <w:r w:rsidR="003C47EC">
        <w:t xml:space="preserve"> is.</w:t>
      </w:r>
      <w:r>
        <w:t xml:space="preserve"> Ook betreft dit gegeven één van de </w:t>
      </w:r>
      <w:proofErr w:type="spellStart"/>
      <w:r>
        <w:t>metadata-elementen</w:t>
      </w:r>
      <w:proofErr w:type="spellEnd"/>
      <w:r>
        <w:t xml:space="preserve"> van de ‘Richtlijn </w:t>
      </w:r>
      <w:proofErr w:type="spellStart"/>
      <w:r>
        <w:t>metagegegevens</w:t>
      </w:r>
      <w:proofErr w:type="spellEnd"/>
      <w:r>
        <w:t xml:space="preserve"> overheid’ waarin de over zgn. records </w:t>
      </w:r>
      <w:proofErr w:type="spellStart"/>
      <w:r w:rsidR="00E300A7">
        <w:t>cq</w:t>
      </w:r>
      <w:proofErr w:type="spellEnd"/>
      <w:r w:rsidR="00E300A7">
        <w:t xml:space="preserve">. archiefbescheiden </w:t>
      </w:r>
      <w:r>
        <w:t xml:space="preserve">uit te wisselen metagegevens gespecificeerd worden. </w:t>
      </w:r>
      <w:r w:rsidR="00E96E2B">
        <w:br/>
      </w:r>
      <w:r>
        <w:t>De bestands</w:t>
      </w:r>
      <w:r w:rsidR="00E300A7">
        <w:t>omvang</w:t>
      </w:r>
      <w:r>
        <w:t xml:space="preserve"> is nu niet in het RGBZ opgenomen omdat dit een afleidbaar gegeven is. Het kunnen afleiden van dit gegeven</w:t>
      </w:r>
      <w:r w:rsidR="00E96E2B">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rsidR="003C47EC" w:rsidRDefault="00E96E2B" w:rsidP="003C47EC">
      <w:r>
        <w:t xml:space="preserve">Het is om deze redenen dat  </w:t>
      </w:r>
      <w:r w:rsidR="00EA0DDA">
        <w:t xml:space="preserve">we </w:t>
      </w:r>
      <w:r>
        <w:t>de attribuutsoort Bestands</w:t>
      </w:r>
      <w:r w:rsidR="00E300A7">
        <w:t>omvang</w:t>
      </w:r>
      <w:r>
        <w:t xml:space="preserve"> op</w:t>
      </w:r>
      <w:r w:rsidR="00EA0DDA">
        <w:t>ne</w:t>
      </w:r>
      <w:r>
        <w:t xml:space="preserve">men bij het Enkelvoudig informatieobject. </w:t>
      </w:r>
      <w:r w:rsidR="006D72E6">
        <w:t xml:space="preserve">   </w:t>
      </w:r>
    </w:p>
    <w:tbl>
      <w:tblPr>
        <w:tblW w:w="9360" w:type="dxa"/>
        <w:tblInd w:w="60" w:type="dxa"/>
        <w:tblLayout w:type="fixed"/>
        <w:tblCellMar>
          <w:left w:w="60" w:type="dxa"/>
          <w:right w:w="60" w:type="dxa"/>
        </w:tblCellMar>
        <w:tblLook w:val="0000"/>
      </w:tblPr>
      <w:tblGrid>
        <w:gridCol w:w="3780"/>
        <w:gridCol w:w="5580"/>
      </w:tblGrid>
      <w:tr w:rsidR="00EA0DDA" w:rsidRPr="00AB6562" w:rsidTr="00EA0DDA">
        <w:trPr>
          <w:trHeight w:val="230"/>
        </w:trPr>
        <w:tc>
          <w:tcPr>
            <w:tcW w:w="3780" w:type="dxa"/>
            <w:tcBorders>
              <w:top w:val="single" w:sz="4" w:space="0" w:color="auto"/>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72" w:author="Arjan" w:date="2013-02-04T19:10:00Z">
              <w:r w:rsidRPr="00AB656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A0DDA" w:rsidRPr="00AB6562" w:rsidRDefault="00D44D5A" w:rsidP="00AB6562">
            <w:pPr>
              <w:autoSpaceDE w:val="0"/>
              <w:autoSpaceDN w:val="0"/>
              <w:adjustRightInd w:val="0"/>
              <w:spacing w:after="0" w:line="240" w:lineRule="auto"/>
              <w:rPr>
                <w:rFonts w:ascii="Arial" w:eastAsia="Times New Roman" w:hAnsi="Arial" w:cs="Arial"/>
                <w:color w:val="000000"/>
                <w:sz w:val="20"/>
                <w:szCs w:val="20"/>
              </w:rPr>
            </w:pPr>
            <w:ins w:id="27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74" w:author="Arjan" w:date="2013-02-04T19:10:00Z">
              <w:r w:rsidRPr="00AB656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75" w:author="Arjan" w:date="2013-02-04T19:10:00Z">
              <w:r w:rsidRPr="00AB6562">
                <w:rPr>
                  <w:rFonts w:ascii="Arial" w:eastAsia="Times New Roman" w:hAnsi="Arial" w:cs="Arial"/>
                  <w:color w:val="000000"/>
                  <w:sz w:val="20"/>
                  <w:szCs w:val="20"/>
                </w:rPr>
                <w:t>KING</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76" w:author="Arjan" w:date="2013-02-04T19:10:00Z">
              <w:r w:rsidRPr="00AB656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roofErr w:type="spellStart"/>
            <w:ins w:id="277" w:author="Arjan" w:date="2013-02-04T19:10:00Z">
              <w:r w:rsidRPr="00AB6562">
                <w:rPr>
                  <w:rFonts w:ascii="Arial" w:eastAsia="Times New Roman" w:hAnsi="Arial" w:cs="Arial"/>
                  <w:b/>
                  <w:bCs/>
                  <w:color w:val="000000"/>
                  <w:sz w:val="20"/>
                  <w:szCs w:val="20"/>
                </w:rPr>
                <w:t>XML-tag</w:t>
              </w:r>
              <w:proofErr w:type="spellEnd"/>
              <w:r w:rsidRPr="00AB656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EA0DDA" w:rsidRPr="00AB6562" w:rsidRDefault="00D44D5A" w:rsidP="00AB6562">
            <w:pPr>
              <w:autoSpaceDE w:val="0"/>
              <w:autoSpaceDN w:val="0"/>
              <w:adjustRightInd w:val="0"/>
              <w:spacing w:after="0" w:line="240" w:lineRule="auto"/>
              <w:rPr>
                <w:rFonts w:ascii="Arial" w:eastAsia="Times New Roman" w:hAnsi="Arial" w:cs="Arial"/>
                <w:color w:val="000000"/>
                <w:sz w:val="20"/>
                <w:szCs w:val="20"/>
              </w:rPr>
            </w:pPr>
            <w:ins w:id="27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79" w:author="Arjan" w:date="2013-02-04T19:10:00Z">
              <w:r w:rsidRPr="00AB656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A0DDA" w:rsidRPr="00AB6562" w:rsidRDefault="00D44D5A" w:rsidP="00AB6562">
            <w:pPr>
              <w:autoSpaceDE w:val="0"/>
              <w:autoSpaceDN w:val="0"/>
              <w:adjustRightInd w:val="0"/>
              <w:spacing w:after="0" w:line="240" w:lineRule="auto"/>
              <w:rPr>
                <w:rFonts w:ascii="Arial" w:eastAsia="Times New Roman" w:hAnsi="Arial" w:cs="Arial"/>
                <w:color w:val="000000"/>
                <w:sz w:val="20"/>
                <w:szCs w:val="20"/>
              </w:rPr>
            </w:pPr>
            <w:ins w:id="280"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Att.Notes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1" w:author="Arjan" w:date="2013-02-04T19:10:00Z">
              <w:r w:rsidRPr="00AB656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2" w:author="Arjan" w:date="2013-02-04T19:10:00Z">
              <w:r w:rsidRPr="00AB6562">
                <w:rPr>
                  <w:rFonts w:ascii="Arial" w:eastAsia="Times New Roman" w:hAnsi="Arial" w:cs="Arial"/>
                  <w:color w:val="000000"/>
                  <w:sz w:val="20"/>
                  <w:szCs w:val="20"/>
                </w:rPr>
                <w:t xml:space="preserve">KING </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3" w:author="Arjan" w:date="2013-02-04T19:10:00Z">
              <w:r w:rsidRPr="00AB6562">
                <w:rPr>
                  <w:rFonts w:ascii="Arial" w:eastAsia="Times New Roman" w:hAnsi="Arial" w:cs="Arial"/>
                  <w:b/>
                  <w:bCs/>
                  <w:color w:val="000000"/>
                  <w:sz w:val="20"/>
                  <w:szCs w:val="20"/>
                </w:rPr>
                <w:lastRenderedPageBreak/>
                <w:t>Datum opname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4" w:author="Arjan" w:date="2013-02-04T19:10:00Z">
              <w:r w:rsidRPr="00AB6562">
                <w:rPr>
                  <w:rFonts w:ascii="Arial" w:eastAsia="Times New Roman" w:hAnsi="Arial" w:cs="Arial"/>
                  <w:color w:val="000000"/>
                  <w:sz w:val="20"/>
                  <w:szCs w:val="20"/>
                </w:rPr>
                <w:t>1-1-2013</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5" w:author="Arjan" w:date="2013-02-04T19:10:00Z">
              <w:r w:rsidRPr="00AB656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6" w:author="Arjan" w:date="2013-02-04T19:10:00Z">
              <w:r w:rsidRPr="00AB6562">
                <w:rPr>
                  <w:rFonts w:ascii="Arial" w:eastAsia="Times New Roman" w:hAnsi="Arial" w:cs="Arial"/>
                  <w:color w:val="000000"/>
                  <w:sz w:val="20"/>
                  <w:szCs w:val="20"/>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87" w:author="Arjan" w:date="2013-02-04T19:10:00Z">
              <w:r w:rsidRPr="00AB656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A0DDA" w:rsidRPr="00AB6562" w:rsidRDefault="00D44D5A" w:rsidP="00AB6562">
            <w:pPr>
              <w:autoSpaceDE w:val="0"/>
              <w:autoSpaceDN w:val="0"/>
              <w:adjustRightInd w:val="0"/>
              <w:spacing w:after="0" w:line="240" w:lineRule="auto"/>
              <w:rPr>
                <w:rFonts w:ascii="Arial" w:eastAsia="Times New Roman" w:hAnsi="Arial" w:cs="Arial"/>
                <w:color w:val="000000"/>
                <w:sz w:val="20"/>
                <w:szCs w:val="20"/>
              </w:rPr>
            </w:pPr>
            <w:ins w:id="28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roofErr w:type="spellStart"/>
            <w:ins w:id="289" w:author="Arjan" w:date="2013-02-04T19:10:00Z">
              <w:r w:rsidRPr="00AB6562">
                <w:rPr>
                  <w:rFonts w:ascii="Arial" w:eastAsia="Times New Roman" w:hAnsi="Arial" w:cs="Arial"/>
                  <w:b/>
                  <w:bCs/>
                  <w:color w:val="000000"/>
                  <w:sz w:val="20"/>
                  <w:szCs w:val="20"/>
                </w:rPr>
                <w:t>Waardenverzameling</w:t>
              </w:r>
            </w:ins>
            <w:proofErr w:type="spellEnd"/>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0" w:author="Arjan" w:date="2013-02-04T19:10:00Z">
              <w:r w:rsidRPr="00AB6562">
                <w:rPr>
                  <w:rFonts w:ascii="Arial" w:eastAsia="Times New Roman" w:hAnsi="Arial" w:cs="Arial"/>
                  <w:color w:val="000000"/>
                  <w:sz w:val="20"/>
                  <w:szCs w:val="20"/>
                </w:rPr>
                <w:t xml:space="preserve">Omvang van het fysieke bestand in </w:t>
              </w:r>
            </w:ins>
            <w:ins w:id="291" w:author="Arjan" w:date="2013-02-04T19:15:00Z">
              <w:r w:rsidR="001715C8">
                <w:rPr>
                  <w:rFonts w:ascii="Arial" w:eastAsia="Times New Roman" w:hAnsi="Arial" w:cs="Arial"/>
                  <w:color w:val="000000"/>
                  <w:sz w:val="20"/>
                  <w:szCs w:val="20"/>
                </w:rPr>
                <w:t xml:space="preserve">aantal </w:t>
              </w:r>
            </w:ins>
            <w:ins w:id="292" w:author="Arjan" w:date="2013-02-04T19:10:00Z">
              <w:r w:rsidRPr="00AB6562">
                <w:rPr>
                  <w:rFonts w:ascii="Arial" w:eastAsia="Times New Roman" w:hAnsi="Arial" w:cs="Arial"/>
                  <w:color w:val="000000"/>
                  <w:sz w:val="20"/>
                  <w:szCs w:val="20"/>
                </w:rPr>
                <w:t>bytes.</w:t>
              </w:r>
            </w:ins>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3" w:author="Arjan" w:date="2013-02-04T19:10:00Z">
              <w:r w:rsidRPr="00AB656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4" w:author="Arjan" w:date="2013-02-04T19:10:00Z">
              <w:r w:rsidRPr="00AB6562">
                <w:rPr>
                  <w:rFonts w:ascii="Arial" w:eastAsia="Times New Roman" w:hAnsi="Arial" w:cs="Arial"/>
                  <w:color w:val="000000"/>
                  <w:sz w:val="20"/>
                  <w:szCs w:val="20"/>
                </w:rPr>
                <w:t>Ja</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5" w:author="Arjan" w:date="2013-02-04T19:10:00Z">
              <w:r w:rsidRPr="00AB656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6"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7" w:author="Arjan" w:date="2013-02-04T19:10:00Z">
              <w:r w:rsidRPr="00AB656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8" w:author="Arjan" w:date="2013-02-04T19:10:00Z">
              <w:r w:rsidRPr="00AB656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299"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411"/>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300" w:author="Arjan" w:date="2013-02-04T19:10:00Z">
              <w:r w:rsidRPr="00AB656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301" w:author="Arjan" w:date="2013-02-04T19:10:00Z">
              <w:r w:rsidRPr="00AB6562">
                <w:rPr>
                  <w:rFonts w:ascii="Arial" w:eastAsia="Times New Roman" w:hAnsi="Arial" w:cs="Arial"/>
                  <w:color w:val="000000"/>
                  <w:sz w:val="20"/>
                  <w:szCs w:val="20"/>
                </w:rPr>
                <w:t>Nee</w:t>
              </w:r>
            </w:ins>
          </w:p>
        </w:tc>
      </w:tr>
      <w:tr w:rsidR="00EA0DDA" w:rsidRPr="00AB6562" w:rsidTr="00EA0DDA">
        <w:trPr>
          <w:trHeight w:val="24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302" w:author="Arjan" w:date="2013-02-04T19:10:00Z">
              <w:r w:rsidRPr="00AB6562">
                <w:rPr>
                  <w:rFonts w:ascii="Arial" w:eastAsia="Times New Roman" w:hAnsi="Arial" w:cs="Arial"/>
                  <w:b/>
                  <w:bCs/>
                  <w:color w:val="000000"/>
                  <w:sz w:val="20"/>
                  <w:szCs w:val="20"/>
                </w:rPr>
                <w:t xml:space="preserve">Indicatie </w:t>
              </w:r>
              <w:proofErr w:type="spellStart"/>
              <w:r w:rsidRPr="00AB6562">
                <w:rPr>
                  <w:rFonts w:ascii="Arial" w:eastAsia="Times New Roman" w:hAnsi="Arial" w:cs="Arial"/>
                  <w:b/>
                  <w:bCs/>
                  <w:color w:val="000000"/>
                  <w:sz w:val="20"/>
                  <w:szCs w:val="20"/>
                </w:rPr>
                <w:t>kardinaliteit</w:t>
              </w:r>
            </w:ins>
            <w:proofErr w:type="spellEnd"/>
          </w:p>
        </w:tc>
        <w:tc>
          <w:tcPr>
            <w:tcW w:w="5580" w:type="dxa"/>
            <w:tcBorders>
              <w:top w:val="nil"/>
              <w:left w:val="nil"/>
              <w:bottom w:val="nil"/>
              <w:right w:val="nil"/>
            </w:tcBorders>
          </w:tcPr>
          <w:p w:rsidR="00EA0DDA" w:rsidRPr="00AB6562" w:rsidRDefault="00D44D5A" w:rsidP="00AB6562">
            <w:pPr>
              <w:autoSpaceDE w:val="0"/>
              <w:autoSpaceDN w:val="0"/>
              <w:adjustRightInd w:val="0"/>
              <w:spacing w:after="0" w:line="240" w:lineRule="auto"/>
              <w:rPr>
                <w:rFonts w:ascii="Arial" w:eastAsia="Times New Roman" w:hAnsi="Arial" w:cs="Arial"/>
                <w:color w:val="000000"/>
                <w:sz w:val="20"/>
                <w:szCs w:val="20"/>
              </w:rPr>
            </w:pPr>
            <w:ins w:id="30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304" w:author="Arjan" w:date="2013-02-04T19:10:00Z">
              <w:r w:rsidRPr="00AB656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305" w:author="Arjan" w:date="2013-02-04T19:10:00Z">
              <w:r w:rsidRPr="00AB6562">
                <w:rPr>
                  <w:rFonts w:ascii="Arial" w:eastAsia="Times New Roman" w:hAnsi="Arial" w:cs="Arial"/>
                  <w:color w:val="000000"/>
                  <w:sz w:val="20"/>
                  <w:szCs w:val="20"/>
                </w:rPr>
                <w:t>Gemeentelijk basisgegeven</w:t>
              </w:r>
            </w:ins>
          </w:p>
        </w:tc>
      </w:tr>
      <w:tr w:rsidR="00EA0DDA" w:rsidRPr="00AB6562" w:rsidTr="00EA0DDA">
        <w:trPr>
          <w:trHeight w:val="230"/>
        </w:trPr>
        <w:tc>
          <w:tcPr>
            <w:tcW w:w="37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single" w:sz="4" w:space="0" w:color="auto"/>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ins w:id="306" w:author="Arjan" w:date="2013-02-04T19:10:00Z">
              <w:r w:rsidRPr="00AB656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A0DDA" w:rsidRPr="00AB6562" w:rsidRDefault="00EA0DDA" w:rsidP="00EA0DDA">
            <w:pPr>
              <w:autoSpaceDE w:val="0"/>
              <w:autoSpaceDN w:val="0"/>
              <w:adjustRightInd w:val="0"/>
              <w:spacing w:after="0" w:line="240" w:lineRule="auto"/>
              <w:rPr>
                <w:rFonts w:ascii="Arial" w:eastAsia="Times New Roman" w:hAnsi="Arial" w:cs="Arial"/>
                <w:color w:val="000000"/>
                <w:sz w:val="20"/>
                <w:szCs w:val="20"/>
              </w:rPr>
            </w:pPr>
            <w:ins w:id="307" w:author="Arjan" w:date="2013-02-04T19:10:00Z">
              <w:r w:rsidRPr="00AB6562">
                <w:rPr>
                  <w:rFonts w:ascii="Arial" w:eastAsia="Times New Roman" w:hAnsi="Arial" w:cs="Arial"/>
                  <w:color w:val="000000"/>
                  <w:sz w:val="20"/>
                  <w:szCs w:val="20"/>
                </w:rPr>
                <w:t>De attribuutsoort moet uiterlijk van een waarde zijn voorzien indien het enkelvoudig informatieobject gearchiveerd wordt</w:t>
              </w:r>
            </w:ins>
            <w:r>
              <w:rPr>
                <w:rFonts w:ascii="Arial" w:eastAsia="Times New Roman" w:hAnsi="Arial" w:cs="Arial"/>
                <w:color w:val="000000"/>
                <w:sz w:val="20"/>
                <w:szCs w:val="20"/>
              </w:rPr>
              <w:t xml:space="preserve"> </w:t>
            </w:r>
            <w:ins w:id="308" w:author="Arjan" w:date="2013-02-04T19:11:00Z">
              <w:r>
                <w:rPr>
                  <w:rFonts w:ascii="Arial" w:eastAsia="Times New Roman" w:hAnsi="Arial" w:cs="Arial"/>
                  <w:color w:val="000000"/>
                  <w:sz w:val="20"/>
                  <w:szCs w:val="20"/>
                </w:rPr>
                <w:t>d.w.z.</w:t>
              </w:r>
            </w:ins>
            <w:ins w:id="309" w:author="Arjan" w:date="2013-02-04T19:10:00Z">
              <w:r w:rsidRPr="00AB6562">
                <w:rPr>
                  <w:rFonts w:ascii="Arial" w:eastAsia="Times New Roman" w:hAnsi="Arial" w:cs="Arial"/>
                  <w:color w:val="000000"/>
                  <w:sz w:val="20"/>
                  <w:szCs w:val="20"/>
                </w:rPr>
                <w:t xml:space="preserve"> indien ENKELVOUDIG_</w:t>
              </w:r>
              <w:proofErr w:type="spellStart"/>
              <w:r w:rsidRPr="00AB6562">
                <w:rPr>
                  <w:rFonts w:ascii="Arial" w:eastAsia="Times New Roman" w:hAnsi="Arial" w:cs="Arial"/>
                  <w:color w:val="000000"/>
                  <w:sz w:val="20"/>
                  <w:szCs w:val="20"/>
                </w:rPr>
                <w:t>INFORMATIEOBJECT.Status</w:t>
              </w:r>
              <w:proofErr w:type="spellEnd"/>
              <w:r w:rsidRPr="00AB6562">
                <w:rPr>
                  <w:rFonts w:ascii="Arial" w:eastAsia="Times New Roman" w:hAnsi="Arial" w:cs="Arial"/>
                  <w:color w:val="000000"/>
                  <w:sz w:val="20"/>
                  <w:szCs w:val="20"/>
                </w:rPr>
                <w:t xml:space="preserve"> de waarde 'Gearchiveerd' krijgt.</w:t>
              </w:r>
            </w:ins>
          </w:p>
        </w:tc>
      </w:tr>
    </w:tbl>
    <w:p w:rsidR="003C47EC" w:rsidRDefault="003C47EC" w:rsidP="0044638F"/>
    <w:p w:rsidR="00D768A4" w:rsidRDefault="000E1D99" w:rsidP="00D768A4">
      <w:pPr>
        <w:pStyle w:val="Kop2"/>
        <w:rPr>
          <w:noProof/>
        </w:rPr>
      </w:pPr>
      <w:bookmarkStart w:id="310" w:name="_Toc348096657"/>
      <w:r>
        <w:rPr>
          <w:noProof/>
        </w:rPr>
        <w:t>INFORMATIE</w:t>
      </w:r>
      <w:r w:rsidR="00D768A4">
        <w:rPr>
          <w:noProof/>
        </w:rPr>
        <w:t>OBJECT</w:t>
      </w:r>
      <w:bookmarkEnd w:id="310"/>
    </w:p>
    <w:p w:rsidR="00D768A4" w:rsidRDefault="00D768A4" w:rsidP="0044638F">
      <w:r>
        <w:t>In de Baseline Informatiehuishouding is de term ‘document’ verlaten. Daarvoor in de plaats is de me</w:t>
      </w:r>
      <w:r w:rsidR="000E1D99">
        <w:t xml:space="preserve">er </w:t>
      </w:r>
      <w:proofErr w:type="spellStart"/>
      <w:r w:rsidR="000E1D99">
        <w:t>generiekere</w:t>
      </w:r>
      <w:proofErr w:type="spellEnd"/>
      <w:r w:rsidR="000E1D99">
        <w:t xml:space="preserve"> term ‘informatie</w:t>
      </w:r>
      <w:r>
        <w:t>object’ gekomen. Deze nieuwe terminologie wordt steeds meer gemeengoed in ‘de wereld van de documentaire informatiehuishouding’ en ‘de archiefwereld’.  Om hierbij aan te sluiten hebben we de term ‘document’ integraal vervangen door ‘</w:t>
      </w:r>
      <w:r w:rsidR="00860585">
        <w:t>i</w:t>
      </w:r>
      <w:r w:rsidR="000E1D99">
        <w:t>nformatie</w:t>
      </w:r>
      <w:r>
        <w:t>object’.</w:t>
      </w:r>
    </w:p>
    <w:tbl>
      <w:tblPr>
        <w:tblW w:w="0" w:type="auto"/>
        <w:tblInd w:w="60" w:type="dxa"/>
        <w:tblLayout w:type="fixed"/>
        <w:tblCellMar>
          <w:left w:w="60" w:type="dxa"/>
          <w:right w:w="60" w:type="dxa"/>
        </w:tblCellMar>
        <w:tblLook w:val="0000"/>
      </w:tblPr>
      <w:tblGrid>
        <w:gridCol w:w="3600"/>
        <w:gridCol w:w="1080"/>
        <w:gridCol w:w="3330"/>
        <w:gridCol w:w="1350"/>
      </w:tblGrid>
      <w:tr w:rsidR="00B7296C" w:rsidRPr="00B7296C" w:rsidTr="00AB019F">
        <w:tc>
          <w:tcPr>
            <w:tcW w:w="3600" w:type="dxa"/>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B7296C" w:rsidRPr="00B7296C" w:rsidRDefault="00D44D5A" w:rsidP="00B7296C">
            <w:pPr>
              <w:autoSpaceDE w:val="0"/>
              <w:autoSpaceDN w:val="0"/>
              <w:adjustRightInd w:val="0"/>
              <w:spacing w:after="0" w:line="240" w:lineRule="auto"/>
              <w:rPr>
                <w:rFonts w:ascii="Arial" w:eastAsia="Times New Roman" w:hAnsi="Arial" w:cs="Arial"/>
                <w:color w:val="000000"/>
                <w:sz w:val="20"/>
                <w:szCs w:val="20"/>
              </w:rPr>
            </w:pPr>
            <w:del w:id="311" w:author="Arjan" w:date="2012-11-16T14:09:00Z">
              <w:r w:rsidRPr="00B7296C" w:rsidDel="00B7296C">
                <w:rPr>
                  <w:rFonts w:ascii="Arial" w:hAnsi="Arial" w:cs="Arial"/>
                  <w:sz w:val="20"/>
                  <w:szCs w:val="20"/>
                  <w:lang w:val="en-AU"/>
                </w:rPr>
                <w:fldChar w:fldCharType="begin" w:fldLock="1"/>
              </w:r>
              <w:r w:rsidR="00B7296C" w:rsidRPr="00B7296C" w:rsidDel="00B7296C">
                <w:rPr>
                  <w:rFonts w:ascii="Arial" w:hAnsi="Arial" w:cs="Arial"/>
                  <w:sz w:val="20"/>
                  <w:szCs w:val="20"/>
                  <w:lang w:val="en-AU"/>
                </w:rPr>
                <w:delInstrText xml:space="preserve">MERGEFIELD </w:delInstrText>
              </w:r>
              <w:r w:rsidR="00B7296C" w:rsidRPr="00B7296C" w:rsidDel="00B7296C">
                <w:rPr>
                  <w:rFonts w:ascii="Arial" w:eastAsia="Times New Roman" w:hAnsi="Arial" w:cs="Arial"/>
                  <w:color w:val="000000"/>
                  <w:sz w:val="20"/>
                  <w:szCs w:val="20"/>
                </w:rPr>
                <w:delInstrText>Element.Name</w:delInstrText>
              </w:r>
              <w:r w:rsidRPr="00B7296C" w:rsidDel="00B7296C">
                <w:rPr>
                  <w:rFonts w:ascii="Arial" w:hAnsi="Arial" w:cs="Arial"/>
                  <w:sz w:val="20"/>
                  <w:szCs w:val="20"/>
                  <w:lang w:val="en-AU"/>
                </w:rPr>
                <w:fldChar w:fldCharType="separate"/>
              </w:r>
              <w:r w:rsidR="00B7296C" w:rsidRPr="00B7296C" w:rsidDel="00B7296C">
                <w:rPr>
                  <w:rFonts w:ascii="Arial" w:eastAsia="Times New Roman" w:hAnsi="Arial" w:cs="Arial"/>
                  <w:color w:val="000000"/>
                  <w:sz w:val="20"/>
                  <w:szCs w:val="20"/>
                </w:rPr>
                <w:delText>DOCUMENT</w:delText>
              </w:r>
              <w:r w:rsidRPr="00B7296C" w:rsidDel="00B7296C">
                <w:rPr>
                  <w:rFonts w:ascii="Arial" w:hAnsi="Arial" w:cs="Arial"/>
                  <w:sz w:val="20"/>
                  <w:szCs w:val="20"/>
                  <w:lang w:val="en-AU"/>
                </w:rPr>
                <w:fldChar w:fldCharType="end"/>
              </w:r>
            </w:del>
            <w:ins w:id="312" w:author="Arjan" w:date="2012-11-16T14:09:00Z">
              <w:r w:rsidR="00B7296C">
                <w:rPr>
                  <w:rFonts w:ascii="Arial" w:hAnsi="Arial" w:cs="Arial"/>
                  <w:sz w:val="20"/>
                  <w:szCs w:val="20"/>
                  <w:lang w:val="en-AU"/>
                </w:rPr>
                <w:t>INFORMATIEOBJECT</w:t>
              </w:r>
            </w:ins>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roofErr w:type="spellStart"/>
            <w:r w:rsidRPr="00B7296C">
              <w:rPr>
                <w:rFonts w:ascii="Arial" w:eastAsia="Times New Roman" w:hAnsi="Arial" w:cs="Arial"/>
                <w:b/>
                <w:bCs/>
                <w:color w:val="000000"/>
                <w:sz w:val="20"/>
                <w:szCs w:val="20"/>
              </w:rPr>
              <w:t>Mnemonic</w:t>
            </w:r>
            <w:proofErr w:type="spellEnd"/>
            <w:r w:rsidRPr="00B7296C">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B7296C" w:rsidRPr="00B7296C" w:rsidRDefault="00D44D5A"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B7296C" w:rsidRPr="00B7296C" w:rsidRDefault="00D44D5A"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Element.Notes</w:instrText>
            </w:r>
            <w:r w:rsidRPr="00B7296C">
              <w:rPr>
                <w:rFonts w:ascii="Arial" w:hAnsi="Arial" w:cs="Arial"/>
                <w:sz w:val="20"/>
                <w:szCs w:val="20"/>
                <w:lang w:val="en-AU"/>
              </w:rPr>
              <w:fldChar w:fldCharType="end"/>
            </w:r>
            <w:r w:rsidR="00B7296C" w:rsidRPr="00B7296C">
              <w:rPr>
                <w:rFonts w:ascii="Arial" w:eastAsia="Times New Roman" w:hAnsi="Arial" w:cs="Arial"/>
                <w:color w:val="610E6A"/>
                <w:sz w:val="20"/>
                <w:szCs w:val="20"/>
              </w:rPr>
              <w:t xml:space="preserve">Geheel van gegevens met een eigen identiteit ongeacht zijn vorm, met de bijbehorende metadata ontvangen of opgemaakt door een natuurlijke en/of rechtspersoon bij de uitvoering van taken, zijnde een ENKELVOUDIG </w:t>
            </w:r>
            <w:del w:id="313" w:author="Arjan" w:date="2012-11-16T14:09:00Z">
              <w:r w:rsidR="00B7296C" w:rsidRPr="00B7296C" w:rsidDel="00B7296C">
                <w:rPr>
                  <w:rFonts w:ascii="Arial" w:eastAsia="Times New Roman" w:hAnsi="Arial" w:cs="Arial"/>
                  <w:color w:val="610E6A"/>
                  <w:sz w:val="20"/>
                  <w:szCs w:val="20"/>
                </w:rPr>
                <w:delText xml:space="preserve">DOCUMENT </w:delText>
              </w:r>
            </w:del>
            <w:ins w:id="314" w:author="Arjan" w:date="2012-11-16T14:09:00Z">
              <w:r w:rsidR="00B7296C">
                <w:rPr>
                  <w:rFonts w:ascii="Arial" w:hAnsi="Arial" w:cs="Arial"/>
                  <w:sz w:val="20"/>
                  <w:szCs w:val="20"/>
                  <w:lang w:val="en-AU"/>
                </w:rPr>
                <w:t>INFORMATIEOBJECT</w:t>
              </w:r>
              <w:r w:rsidR="00B7296C" w:rsidRPr="00B7296C">
                <w:rPr>
                  <w:rFonts w:ascii="Arial" w:eastAsia="Times New Roman" w:hAnsi="Arial" w:cs="Arial"/>
                  <w:color w:val="610E6A"/>
                  <w:sz w:val="20"/>
                  <w:szCs w:val="20"/>
                </w:rPr>
                <w:t xml:space="preserve"> </w:t>
              </w:r>
            </w:ins>
            <w:r w:rsidR="00B7296C" w:rsidRPr="00B7296C">
              <w:rPr>
                <w:rFonts w:ascii="Arial" w:eastAsia="Times New Roman" w:hAnsi="Arial" w:cs="Arial"/>
                <w:color w:val="610E6A"/>
                <w:sz w:val="20"/>
                <w:szCs w:val="20"/>
              </w:rPr>
              <w:t>of een SAMENGESTELD</w:t>
            </w:r>
            <w:del w:id="315" w:author="Arjan" w:date="2012-11-16T14:10:00Z">
              <w:r w:rsidR="00B7296C" w:rsidRPr="00B7296C" w:rsidDel="00B7296C">
                <w:rPr>
                  <w:rFonts w:ascii="Arial" w:eastAsia="Times New Roman" w:hAnsi="Arial" w:cs="Arial"/>
                  <w:color w:val="610E6A"/>
                  <w:sz w:val="20"/>
                  <w:szCs w:val="20"/>
                </w:rPr>
                <w:delText xml:space="preserve"> DOCUMENT</w:delText>
              </w:r>
            </w:del>
            <w:ins w:id="316" w:author="Arjan" w:date="2012-11-16T14:10:00Z">
              <w:r w:rsidR="00B7296C">
                <w:rPr>
                  <w:rFonts w:ascii="Arial" w:hAnsi="Arial" w:cs="Arial"/>
                  <w:sz w:val="20"/>
                  <w:szCs w:val="20"/>
                  <w:lang w:val="en-AU"/>
                </w:rPr>
                <w:t xml:space="preserve"> INFORMATIEOBJECT</w:t>
              </w:r>
            </w:ins>
            <w:r w:rsidR="00B7296C" w:rsidRPr="00B7296C">
              <w:rPr>
                <w:rFonts w:ascii="Arial" w:eastAsia="Times New Roman" w:hAnsi="Arial" w:cs="Arial"/>
                <w:color w:val="610E6A"/>
                <w:sz w:val="20"/>
                <w:szCs w:val="20"/>
              </w:rPr>
              <w:t>.</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NEN 2082</w:t>
            </w:r>
          </w:p>
        </w:tc>
      </w:tr>
      <w:tr w:rsidR="00B7296C" w:rsidRPr="00B7296C">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trPr>
          <w:trHeight w:val="26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del w:id="317" w:author="Arjan" w:date="2012-11-16T14:10:00Z">
              <w:r w:rsidRPr="00B7296C" w:rsidDel="00B7296C">
                <w:rPr>
                  <w:rFonts w:ascii="Arial" w:eastAsia="Times New Roman" w:hAnsi="Arial" w:cs="Arial"/>
                  <w:color w:val="000000"/>
                  <w:sz w:val="20"/>
                  <w:szCs w:val="20"/>
                </w:rPr>
                <w:delText xml:space="preserve">document </w:delText>
              </w:r>
            </w:del>
            <w:ins w:id="318" w:author="Arjan" w:date="2012-11-16T14:10:00Z">
              <w:r>
                <w:rPr>
                  <w:rFonts w:ascii="Arial" w:eastAsia="Times New Roman" w:hAnsi="Arial" w:cs="Arial"/>
                  <w:color w:val="000000"/>
                  <w:sz w:val="20"/>
                  <w:szCs w:val="20"/>
                </w:rPr>
                <w:t xml:space="preserve">informatieobject is een </w:t>
              </w:r>
              <w:proofErr w:type="spellStart"/>
              <w:r>
                <w:rPr>
                  <w:rFonts w:ascii="Arial" w:eastAsia="Times New Roman" w:hAnsi="Arial" w:cs="Arial"/>
                  <w:color w:val="000000"/>
                  <w:sz w:val="20"/>
                  <w:szCs w:val="20"/>
                </w:rPr>
                <w:t>generiekere</w:t>
              </w:r>
              <w:proofErr w:type="spellEnd"/>
              <w:r>
                <w:rPr>
                  <w:rFonts w:ascii="Arial" w:eastAsia="Times New Roman" w:hAnsi="Arial" w:cs="Arial"/>
                  <w:color w:val="000000"/>
                  <w:sz w:val="20"/>
                  <w:szCs w:val="20"/>
                </w:rPr>
                <w:t xml:space="preserve"> term </w:t>
              </w:r>
            </w:ins>
            <w:ins w:id="319" w:author="Arjan" w:date="2012-11-16T14:11:00Z">
              <w:r>
                <w:rPr>
                  <w:rFonts w:ascii="Arial" w:eastAsia="Times New Roman" w:hAnsi="Arial" w:cs="Arial"/>
                  <w:color w:val="000000"/>
                  <w:sz w:val="20"/>
                  <w:szCs w:val="20"/>
                </w:rPr>
                <w:t>voor het veelgebruikte begrip document dat beperkter van reikwijdte is. Een 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kan van alles zijn, ongeacht aard en vorm: een tekstverwerkingsdocument, een papieren brief, een webpagina, een landkaart, een foto, een geluidsopname, een dataset, een blog, </w:t>
            </w:r>
            <w:proofErr w:type="spellStart"/>
            <w:r w:rsidRPr="00B7296C">
              <w:rPr>
                <w:rFonts w:ascii="Arial" w:eastAsia="Times New Roman" w:hAnsi="Arial" w:cs="Arial"/>
                <w:color w:val="000000"/>
                <w:sz w:val="20"/>
                <w:szCs w:val="20"/>
              </w:rPr>
              <w:t>etcetera</w:t>
            </w:r>
            <w:proofErr w:type="spellEnd"/>
            <w:r w:rsidRPr="00B7296C">
              <w:rPr>
                <w:rFonts w:ascii="Arial" w:eastAsia="Times New Roman" w:hAnsi="Arial" w:cs="Arial"/>
                <w:color w:val="000000"/>
                <w:sz w:val="20"/>
                <w:szCs w:val="20"/>
              </w:rPr>
              <w:t xml:space="preserve">. En ook een digitaal ontvangen of </w:t>
            </w:r>
            <w:proofErr w:type="spellStart"/>
            <w:r w:rsidRPr="00B7296C">
              <w:rPr>
                <w:rFonts w:ascii="Arial" w:eastAsia="Times New Roman" w:hAnsi="Arial" w:cs="Arial"/>
                <w:color w:val="000000"/>
                <w:sz w:val="20"/>
                <w:szCs w:val="20"/>
              </w:rPr>
              <w:t>gecreeerd</w:t>
            </w:r>
            <w:proofErr w:type="spellEnd"/>
            <w:r w:rsidRPr="00B7296C">
              <w:rPr>
                <w:rFonts w:ascii="Arial" w:eastAsia="Times New Roman" w:hAnsi="Arial" w:cs="Arial"/>
                <w:color w:val="000000"/>
                <w:sz w:val="20"/>
                <w:szCs w:val="20"/>
              </w:rPr>
              <w:t xml:space="preserve"> </w:t>
            </w:r>
            <w:del w:id="320" w:author="Arjan" w:date="2012-11-16T14:12:00Z">
              <w:r w:rsidRPr="00B7296C" w:rsidDel="00B7296C">
                <w:rPr>
                  <w:rFonts w:ascii="Arial" w:eastAsia="Times New Roman" w:hAnsi="Arial" w:cs="Arial"/>
                  <w:color w:val="000000"/>
                  <w:sz w:val="20"/>
                  <w:szCs w:val="20"/>
                </w:rPr>
                <w:delText>document</w:delText>
              </w:r>
            </w:del>
            <w:ins w:id="321" w:author="Arjan" w:date="2012-11-16T14:12:00Z">
              <w:r>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 dat bestaat uit meerdere fysieke</w:t>
            </w:r>
            <w:del w:id="322" w:author="Arjan" w:date="2012-11-16T14:12:00Z">
              <w:r w:rsidRPr="00B7296C" w:rsidDel="00B7296C">
                <w:rPr>
                  <w:rFonts w:ascii="Arial" w:eastAsia="Times New Roman" w:hAnsi="Arial" w:cs="Arial"/>
                  <w:color w:val="000000"/>
                  <w:sz w:val="20"/>
                  <w:szCs w:val="20"/>
                </w:rPr>
                <w:delText xml:space="preserve"> documeten</w:delText>
              </w:r>
            </w:del>
            <w:ins w:id="323" w:author="Arjan" w:date="2012-11-16T14:12:00Z">
              <w:r>
                <w:rPr>
                  <w:rFonts w:ascii="Arial" w:eastAsia="Times New Roman" w:hAnsi="Arial" w:cs="Arial"/>
                  <w:color w:val="000000"/>
                  <w:sz w:val="20"/>
                  <w:szCs w:val="20"/>
                </w:rPr>
                <w:t xml:space="preserve"> informatieobject</w:t>
              </w:r>
            </w:ins>
            <w:ins w:id="324" w:author="Arjan" w:date="2012-11-16T14:14:00Z">
              <w:r>
                <w:rPr>
                  <w:rFonts w:ascii="Arial" w:eastAsia="Times New Roman" w:hAnsi="Arial" w:cs="Arial"/>
                  <w:color w:val="000000"/>
                  <w:sz w:val="20"/>
                  <w:szCs w:val="20"/>
                </w:rPr>
                <w:t>en</w:t>
              </w:r>
            </w:ins>
            <w:r w:rsidRPr="00B7296C">
              <w:rPr>
                <w:rFonts w:ascii="Arial" w:eastAsia="Times New Roman" w:hAnsi="Arial" w:cs="Arial"/>
                <w:color w:val="000000"/>
                <w:sz w:val="20"/>
                <w:szCs w:val="20"/>
              </w:rPr>
              <w:t>, zoals een aanvraag (als tekstdocument) met bijbehorende tekening (</w:t>
            </w:r>
            <w:proofErr w:type="spellStart"/>
            <w:r w:rsidRPr="00B7296C">
              <w:rPr>
                <w:rFonts w:ascii="Arial" w:eastAsia="Times New Roman" w:hAnsi="Arial" w:cs="Arial"/>
                <w:color w:val="000000"/>
                <w:sz w:val="20"/>
                <w:szCs w:val="20"/>
              </w:rPr>
              <w:t>CAD-formaat</w:t>
            </w:r>
            <w:proofErr w:type="spellEnd"/>
            <w:r w:rsidRPr="00B7296C">
              <w:rPr>
                <w:rFonts w:ascii="Arial" w:eastAsia="Times New Roman" w:hAnsi="Arial" w:cs="Arial"/>
                <w:color w:val="000000"/>
                <w:sz w:val="20"/>
                <w:szCs w:val="20"/>
              </w:rPr>
              <w:t xml:space="preserve">) en berekening (spreadsheet) of een email met bijlage(n). Net zoals dezelfde aanvraag op papier met bijlagen als één </w:t>
            </w:r>
            <w:del w:id="325" w:author="Arjan" w:date="2012-11-16T14:12:00Z">
              <w:r w:rsidRPr="00B7296C" w:rsidDel="00B7296C">
                <w:rPr>
                  <w:rFonts w:ascii="Arial" w:eastAsia="Times New Roman" w:hAnsi="Arial" w:cs="Arial"/>
                  <w:color w:val="000000"/>
                  <w:sz w:val="20"/>
                  <w:szCs w:val="20"/>
                </w:rPr>
                <w:delText xml:space="preserve">document </w:delText>
              </w:r>
            </w:del>
            <w:ins w:id="326" w:author="Arjan" w:date="2012-11-16T14:12: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beschouwd kan worden. De fysieke vorm van hetgeen ontvangen of </w:t>
            </w:r>
            <w:proofErr w:type="spellStart"/>
            <w:r w:rsidRPr="00B7296C">
              <w:rPr>
                <w:rFonts w:ascii="Arial" w:eastAsia="Times New Roman" w:hAnsi="Arial" w:cs="Arial"/>
                <w:color w:val="000000"/>
                <w:sz w:val="20"/>
                <w:szCs w:val="20"/>
              </w:rPr>
              <w:t>gecreeerd</w:t>
            </w:r>
            <w:proofErr w:type="spellEnd"/>
            <w:r w:rsidRPr="00B7296C">
              <w:rPr>
                <w:rFonts w:ascii="Arial" w:eastAsia="Times New Roman" w:hAnsi="Arial" w:cs="Arial"/>
                <w:color w:val="000000"/>
                <w:sz w:val="20"/>
                <w:szCs w:val="20"/>
              </w:rPr>
              <w:t xml:space="preserve"> is, is dus niet (alleen) bepalend voor de afbakening van dat wat als </w:t>
            </w:r>
            <w:del w:id="327" w:author="Arjan" w:date="2012-11-16T14:12:00Z">
              <w:r w:rsidRPr="00B7296C" w:rsidDel="00B7296C">
                <w:rPr>
                  <w:rFonts w:ascii="Arial" w:eastAsia="Times New Roman" w:hAnsi="Arial" w:cs="Arial"/>
                  <w:color w:val="000000"/>
                  <w:sz w:val="20"/>
                  <w:szCs w:val="20"/>
                </w:rPr>
                <w:delText xml:space="preserve">document </w:delText>
              </w:r>
            </w:del>
            <w:ins w:id="328" w:author="Arjan" w:date="2012-11-16T14:12: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beschouwd wordt.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ins w:id="329" w:author="Arjan" w:date="2012-11-16T14:13:00Z">
              <w:r>
                <w:rPr>
                  <w:rFonts w:ascii="Arial" w:eastAsia="Times New Roman" w:hAnsi="Arial" w:cs="Arial"/>
                  <w:color w:val="000000"/>
                  <w:sz w:val="20"/>
                  <w:szCs w:val="20"/>
                </w:rPr>
                <w:t>Z</w:t>
              </w:r>
            </w:ins>
            <w:del w:id="330" w:author="Arjan" w:date="2012-11-16T14:13:00Z">
              <w:r w:rsidRPr="00B7296C" w:rsidDel="00B7296C">
                <w:rPr>
                  <w:rFonts w:ascii="Arial" w:eastAsia="Times New Roman" w:hAnsi="Arial" w:cs="Arial"/>
                  <w:color w:val="000000"/>
                  <w:sz w:val="20"/>
                  <w:szCs w:val="20"/>
                </w:rPr>
                <w:delText>z</w:delText>
              </w:r>
            </w:del>
            <w:r w:rsidRPr="00B7296C">
              <w:rPr>
                <w:rFonts w:ascii="Arial" w:eastAsia="Times New Roman" w:hAnsi="Arial" w:cs="Arial"/>
                <w:color w:val="000000"/>
                <w:sz w:val="20"/>
                <w:szCs w:val="20"/>
              </w:rPr>
              <w:t xml:space="preserve">ie Diagram Abstracte en concrete objecttypen / </w:t>
            </w:r>
            <w:ins w:id="331" w:author="Arjan" w:date="2012-11-16T14:13:00Z">
              <w:r>
                <w:rPr>
                  <w:rFonts w:ascii="Arial" w:eastAsia="Times New Roman" w:hAnsi="Arial" w:cs="Arial"/>
                  <w:color w:val="000000"/>
                  <w:sz w:val="20"/>
                  <w:szCs w:val="20"/>
                </w:rPr>
                <w:t>informatieobject</w:t>
              </w:r>
            </w:ins>
            <w:del w:id="332"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en</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ins w:id="333" w:author="Arjan" w:date="2012-11-16T14:13:00Z">
              <w:r>
                <w:rPr>
                  <w:rFonts w:ascii="Arial" w:eastAsia="Times New Roman" w:hAnsi="Arial" w:cs="Arial"/>
                  <w:color w:val="000000"/>
                  <w:sz w:val="20"/>
                  <w:szCs w:val="20"/>
                </w:rPr>
                <w:t>informatieobject</w:t>
              </w:r>
            </w:ins>
            <w:del w:id="334"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dat door bijvoorbeeld de initiator van een zaak als één </w:t>
            </w:r>
            <w:ins w:id="335" w:author="Arjan" w:date="2012-11-16T14:13:00Z">
              <w:r>
                <w:rPr>
                  <w:rFonts w:ascii="Arial" w:eastAsia="Times New Roman" w:hAnsi="Arial" w:cs="Arial"/>
                  <w:color w:val="000000"/>
                  <w:sz w:val="20"/>
                  <w:szCs w:val="20"/>
                </w:rPr>
                <w:t>informatieobject</w:t>
              </w:r>
            </w:ins>
            <w:del w:id="336"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wordt beschouwd, kan fysiek uit meerdere </w:t>
            </w:r>
            <w:ins w:id="337" w:author="Arjan" w:date="2012-11-16T14:13:00Z">
              <w:r>
                <w:rPr>
                  <w:rFonts w:ascii="Arial" w:eastAsia="Times New Roman" w:hAnsi="Arial" w:cs="Arial"/>
                  <w:color w:val="000000"/>
                  <w:sz w:val="20"/>
                  <w:szCs w:val="20"/>
                </w:rPr>
                <w:t>informatieobject</w:t>
              </w:r>
            </w:ins>
            <w:del w:id="338"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bestaan. Een dergelijke groep </w:t>
            </w:r>
            <w:ins w:id="339" w:author="Arjan" w:date="2012-11-16T14:14:00Z">
              <w:r>
                <w:rPr>
                  <w:rFonts w:ascii="Arial" w:eastAsia="Times New Roman" w:hAnsi="Arial" w:cs="Arial"/>
                  <w:color w:val="000000"/>
                  <w:sz w:val="20"/>
                  <w:szCs w:val="20"/>
                </w:rPr>
                <w:t>fysieke informatieobject</w:t>
              </w:r>
            </w:ins>
            <w:del w:id="340" w:author="Arjan" w:date="2012-11-16T14:14: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kan beschouwd worden als één </w:t>
            </w:r>
            <w:ins w:id="341" w:author="Arjan" w:date="2012-11-16T14:14:00Z">
              <w:r>
                <w:rPr>
                  <w:rFonts w:ascii="Arial" w:eastAsia="Times New Roman" w:hAnsi="Arial" w:cs="Arial"/>
                  <w:color w:val="000000"/>
                  <w:sz w:val="20"/>
                  <w:szCs w:val="20"/>
                </w:rPr>
                <w:t>informatieobject</w:t>
              </w:r>
            </w:ins>
            <w:del w:id="342" w:author="Arjan" w:date="2012-11-16T14:14: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Gezien de definitie kan er immers sprake zijn van het 'geheel van gegevens met een eigen identiteit' waarbij alleen de vorm er toe heeft geleid dat er drie fysieke </w:t>
            </w:r>
            <w:ins w:id="343" w:author="Arjan" w:date="2012-11-16T14:15:00Z">
              <w:r>
                <w:rPr>
                  <w:rFonts w:ascii="Arial" w:eastAsia="Times New Roman" w:hAnsi="Arial" w:cs="Arial"/>
                  <w:color w:val="000000"/>
                  <w:sz w:val="20"/>
                  <w:szCs w:val="20"/>
                </w:rPr>
                <w:t>informatieobject</w:t>
              </w:r>
            </w:ins>
            <w:del w:id="344"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zijn ontvangen (tekstverwerkingsdocument, </w:t>
            </w:r>
            <w:proofErr w:type="spellStart"/>
            <w:r w:rsidRPr="00B7296C">
              <w:rPr>
                <w:rFonts w:ascii="Arial" w:eastAsia="Times New Roman" w:hAnsi="Arial" w:cs="Arial"/>
                <w:color w:val="000000"/>
                <w:sz w:val="20"/>
                <w:szCs w:val="20"/>
              </w:rPr>
              <w:t>CAD-file</w:t>
            </w:r>
            <w:proofErr w:type="spellEnd"/>
            <w:r w:rsidRPr="00B7296C">
              <w:rPr>
                <w:rFonts w:ascii="Arial" w:eastAsia="Times New Roman" w:hAnsi="Arial" w:cs="Arial"/>
                <w:color w:val="000000"/>
                <w:sz w:val="20"/>
                <w:szCs w:val="20"/>
              </w:rPr>
              <w:t xml:space="preserve"> en rekenblad). Evenzogoed zouden we het ontvangen materiaal kunnen beschouwen als drie afzonderlijke </w:t>
            </w:r>
            <w:ins w:id="345" w:author="Arjan" w:date="2012-11-16T14:15:00Z">
              <w:r>
                <w:rPr>
                  <w:rFonts w:ascii="Arial" w:eastAsia="Times New Roman" w:hAnsi="Arial" w:cs="Arial"/>
                  <w:color w:val="000000"/>
                  <w:sz w:val="20"/>
                  <w:szCs w:val="20"/>
                </w:rPr>
                <w:t>informatieobject</w:t>
              </w:r>
            </w:ins>
            <w:del w:id="346"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Ook kan het zijn dat een </w:t>
            </w:r>
            <w:ins w:id="347" w:author="Arjan" w:date="2012-11-16T14:15:00Z">
              <w:r>
                <w:rPr>
                  <w:rFonts w:ascii="Arial" w:eastAsia="Times New Roman" w:hAnsi="Arial" w:cs="Arial"/>
                  <w:color w:val="000000"/>
                  <w:sz w:val="20"/>
                  <w:szCs w:val="20"/>
                </w:rPr>
                <w:t>informatieobject</w:t>
              </w:r>
            </w:ins>
            <w:del w:id="348"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dat fysiek dezelfde vorm heeft toch beschouwd wordt als bestaande uit meerdere </w:t>
            </w:r>
            <w:ins w:id="349" w:author="Arjan" w:date="2012-11-16T14:15:00Z">
              <w:r>
                <w:rPr>
                  <w:rFonts w:ascii="Arial" w:eastAsia="Times New Roman" w:hAnsi="Arial" w:cs="Arial"/>
                  <w:color w:val="000000"/>
                  <w:sz w:val="20"/>
                  <w:szCs w:val="20"/>
                </w:rPr>
                <w:t>informatieobject</w:t>
              </w:r>
            </w:ins>
            <w:del w:id="350"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bijvoorbeeld een </w:t>
            </w:r>
            <w:ins w:id="351" w:author="Arjan" w:date="2012-11-16T14:15:00Z">
              <w:r>
                <w:rPr>
                  <w:rFonts w:ascii="Arial" w:eastAsia="Times New Roman" w:hAnsi="Arial" w:cs="Arial"/>
                  <w:color w:val="000000"/>
                  <w:sz w:val="20"/>
                  <w:szCs w:val="20"/>
                </w:rPr>
                <w:t>informatieobject</w:t>
              </w:r>
            </w:ins>
            <w:del w:id="352"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met omvangrijke bijlagen, omdat dit beter aansluit bij het gebruik er van. Organisaties gaan hier verschillend mee om. Om in te spelen op de verschillende beschouwingswijzen hebben we </w:t>
            </w:r>
            <w:del w:id="353" w:author="Arjan" w:date="2012-11-16T14:15:00Z">
              <w:r w:rsidRPr="00B7296C" w:rsidDel="00B7296C">
                <w:rPr>
                  <w:rFonts w:ascii="Arial" w:eastAsia="Times New Roman" w:hAnsi="Arial" w:cs="Arial"/>
                  <w:color w:val="000000"/>
                  <w:sz w:val="20"/>
                  <w:szCs w:val="20"/>
                </w:rPr>
                <w:delText xml:space="preserve">DOCUMENT </w:delText>
              </w:r>
            </w:del>
            <w:ins w:id="354" w:author="Arjan" w:date="2012-11-16T14:15:00Z">
              <w:r>
                <w:rPr>
                  <w:rFonts w:ascii="Arial" w:eastAsia="Times New Roman" w:hAnsi="Arial" w:cs="Arial"/>
                  <w:color w:val="000000"/>
                  <w:sz w:val="20"/>
                  <w:szCs w:val="20"/>
                </w:rPr>
                <w:t>INFORMATIEOBJECT</w:t>
              </w:r>
            </w:ins>
            <w:ins w:id="355" w:author="Arjan" w:date="2012-11-16T14:19:00Z">
              <w:r w:rsidR="00355B15">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zodanig gemodelleerd dat dit dan wel een zelfstandig (fysiek) </w:t>
            </w:r>
            <w:ins w:id="356" w:author="Arjan" w:date="2012-11-16T14:15:00Z">
              <w:r>
                <w:rPr>
                  <w:rFonts w:ascii="Arial" w:eastAsia="Times New Roman" w:hAnsi="Arial" w:cs="Arial"/>
                  <w:color w:val="000000"/>
                  <w:sz w:val="20"/>
                  <w:szCs w:val="20"/>
                </w:rPr>
                <w:t>informatieobject</w:t>
              </w:r>
            </w:ins>
            <w:del w:id="357"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is, het ENKELVOUDIG</w:t>
            </w:r>
            <w:del w:id="358" w:author="Arjan" w:date="2012-11-16T14:16:00Z">
              <w:r w:rsidRPr="00B7296C" w:rsidDel="00B7296C">
                <w:rPr>
                  <w:rFonts w:ascii="Arial" w:eastAsia="Times New Roman" w:hAnsi="Arial" w:cs="Arial"/>
                  <w:color w:val="000000"/>
                  <w:sz w:val="20"/>
                  <w:szCs w:val="20"/>
                </w:rPr>
                <w:delText xml:space="preserve"> DOCUMENT</w:delText>
              </w:r>
            </w:del>
            <w:ins w:id="359" w:author="Arjan" w:date="2012-11-16T14:16:00Z">
              <w:r>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dan wel een groep van bij elkaar horende </w:t>
            </w:r>
            <w:ins w:id="360" w:author="Arjan" w:date="2012-11-16T14:16:00Z">
              <w:r>
                <w:rPr>
                  <w:rFonts w:ascii="Arial" w:eastAsia="Times New Roman" w:hAnsi="Arial" w:cs="Arial"/>
                  <w:color w:val="000000"/>
                  <w:sz w:val="20"/>
                  <w:szCs w:val="20"/>
                </w:rPr>
                <w:t>informatieobject</w:t>
              </w:r>
            </w:ins>
            <w:del w:id="361" w:author="Arjan" w:date="2012-11-16T14:16: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en, passend binnen de definitie, het SAMENGESTELD</w:t>
            </w:r>
            <w:del w:id="362" w:author="Arjan" w:date="2012-11-16T14:16:00Z">
              <w:r w:rsidRPr="00B7296C" w:rsidDel="00B7296C">
                <w:rPr>
                  <w:rFonts w:ascii="Arial" w:eastAsia="Times New Roman" w:hAnsi="Arial" w:cs="Arial"/>
                  <w:color w:val="000000"/>
                  <w:sz w:val="20"/>
                  <w:szCs w:val="20"/>
                </w:rPr>
                <w:delText xml:space="preserve"> DOCUMENT</w:delText>
              </w:r>
            </w:del>
            <w:ins w:id="363" w:author="Arjan" w:date="2012-11-16T14:16:00Z">
              <w:r>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Een SAMENGESTELD </w:t>
            </w:r>
            <w:del w:id="364" w:author="Arjan" w:date="2012-11-16T14:16:00Z">
              <w:r w:rsidRPr="00B7296C" w:rsidDel="00B7296C">
                <w:rPr>
                  <w:rFonts w:ascii="Arial" w:eastAsia="Times New Roman" w:hAnsi="Arial" w:cs="Arial"/>
                  <w:color w:val="000000"/>
                  <w:sz w:val="20"/>
                  <w:szCs w:val="20"/>
                </w:rPr>
                <w:delText xml:space="preserve">DOCUMENT </w:delText>
              </w:r>
            </w:del>
            <w:ins w:id="365" w:author="Arjan" w:date="2012-11-16T14:16: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bestaat telkens uit twee of meer ENKELVOUDIGE </w:t>
            </w:r>
            <w:del w:id="366" w:author="Arjan" w:date="2012-11-16T14:16:00Z">
              <w:r w:rsidRPr="00B7296C" w:rsidDel="00B7296C">
                <w:rPr>
                  <w:rFonts w:ascii="Arial" w:eastAsia="Times New Roman" w:hAnsi="Arial" w:cs="Arial"/>
                  <w:color w:val="000000"/>
                  <w:sz w:val="20"/>
                  <w:szCs w:val="20"/>
                </w:rPr>
                <w:delText>DOCUMENT</w:delText>
              </w:r>
            </w:del>
            <w:proofErr w:type="spellStart"/>
            <w:ins w:id="367" w:author="Arjan" w:date="2012-11-16T14:16:00Z">
              <w:r>
                <w:rPr>
                  <w:rFonts w:ascii="Arial" w:eastAsia="Times New Roman" w:hAnsi="Arial" w:cs="Arial"/>
                  <w:color w:val="000000"/>
                  <w:sz w:val="20"/>
                  <w:szCs w:val="20"/>
                </w:rPr>
                <w:t>INFORMATIEOBJECT</w:t>
              </w:r>
            </w:ins>
            <w:del w:id="368" w:author="Arjan" w:date="2012-11-16T14:16:00Z">
              <w:r w:rsidRPr="00B7296C" w:rsidDel="00B7296C">
                <w:rPr>
                  <w:rFonts w:ascii="Arial" w:eastAsia="Times New Roman" w:hAnsi="Arial" w:cs="Arial"/>
                  <w:color w:val="000000"/>
                  <w:sz w:val="20"/>
                  <w:szCs w:val="20"/>
                </w:rPr>
                <w:delText>EN</w:delText>
              </w:r>
            </w:del>
            <w:ins w:id="369" w:author="Arjan" w:date="2012-11-16T14:16:00Z">
              <w:r>
                <w:rPr>
                  <w:rFonts w:ascii="Arial" w:eastAsia="Times New Roman" w:hAnsi="Arial" w:cs="Arial"/>
                  <w:color w:val="000000"/>
                  <w:sz w:val="20"/>
                  <w:szCs w:val="20"/>
                </w:rPr>
                <w:t>en</w:t>
              </w:r>
            </w:ins>
            <w:proofErr w:type="spellEnd"/>
            <w:r w:rsidRPr="00B7296C">
              <w:rPr>
                <w:rFonts w:ascii="Arial" w:eastAsia="Times New Roman" w:hAnsi="Arial" w:cs="Arial"/>
                <w:color w:val="000000"/>
                <w:sz w:val="20"/>
                <w:szCs w:val="20"/>
              </w:rPr>
              <w:t xml:space="preserve">. Organisaties kunnen er voor kiezen alleen de eerste mogelijkheid, het </w:t>
            </w:r>
            <w:del w:id="370" w:author="Arjan" w:date="2012-11-16T14:17:00Z">
              <w:r w:rsidRPr="00B7296C" w:rsidDel="00B7296C">
                <w:rPr>
                  <w:rFonts w:ascii="Arial" w:eastAsia="Times New Roman" w:hAnsi="Arial" w:cs="Arial"/>
                  <w:color w:val="000000"/>
                  <w:sz w:val="20"/>
                  <w:szCs w:val="20"/>
                </w:rPr>
                <w:delText xml:space="preserve">DOCUMENT </w:delText>
              </w:r>
            </w:del>
            <w:ins w:id="371" w:author="Arjan" w:date="2012-11-16T14:17:00Z">
              <w:r>
                <w:rPr>
                  <w:rFonts w:ascii="Arial" w:eastAsia="Times New Roman" w:hAnsi="Arial" w:cs="Arial"/>
                  <w:color w:val="000000"/>
                  <w:sz w:val="20"/>
                  <w:szCs w:val="20"/>
                </w:rPr>
                <w:t>INFORMATIEOBJECT</w:t>
              </w:r>
            </w:ins>
            <w:ins w:id="372" w:author="Arjan" w:date="2012-11-16T14:19:00Z">
              <w:r w:rsidR="00355B15">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als ENKELVOUDIG </w:t>
            </w:r>
            <w:del w:id="373" w:author="Arjan" w:date="2012-11-16T14:17:00Z">
              <w:r w:rsidRPr="00B7296C" w:rsidDel="00B7296C">
                <w:rPr>
                  <w:rFonts w:ascii="Arial" w:eastAsia="Times New Roman" w:hAnsi="Arial" w:cs="Arial"/>
                  <w:color w:val="000000"/>
                  <w:sz w:val="20"/>
                  <w:szCs w:val="20"/>
                </w:rPr>
                <w:delText xml:space="preserve">DOCUMENT </w:delText>
              </w:r>
            </w:del>
            <w:ins w:id="374" w:author="Arjan" w:date="2012-11-16T14:17:00Z">
              <w:r>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 xml:space="preserve">te implementeren. Wel moeten zij er mee rekening houden dat zij van andere organisaties, via geautomatiseerde berichtenuitwisseling, samengestelde </w:t>
            </w:r>
            <w:ins w:id="375" w:author="Arjan" w:date="2012-11-16T14:17:00Z">
              <w:r>
                <w:rPr>
                  <w:rFonts w:ascii="Arial" w:eastAsia="Times New Roman" w:hAnsi="Arial" w:cs="Arial"/>
                  <w:color w:val="000000"/>
                  <w:sz w:val="20"/>
                  <w:szCs w:val="20"/>
                </w:rPr>
                <w:t>informatieobject</w:t>
              </w:r>
            </w:ins>
            <w:del w:id="376" w:author="Arjan" w:date="2012-11-16T14:17: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'aangereikt' krijgen en deze transformeren tot enkelvoudige </w:t>
            </w:r>
            <w:del w:id="377" w:author="Arjan" w:date="2012-11-16T14:17:00Z">
              <w:r w:rsidRPr="00B7296C" w:rsidDel="00B7296C">
                <w:rPr>
                  <w:rFonts w:ascii="Arial" w:eastAsia="Times New Roman" w:hAnsi="Arial" w:cs="Arial"/>
                  <w:color w:val="000000"/>
                  <w:sz w:val="20"/>
                  <w:szCs w:val="20"/>
                </w:rPr>
                <w:delText>document</w:delText>
              </w:r>
            </w:del>
            <w:ins w:id="378" w:author="Arjan" w:date="2012-11-16T14:17:00Z">
              <w:r>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en.</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355B15">
            <w:pPr>
              <w:autoSpaceDE w:val="0"/>
              <w:autoSpaceDN w:val="0"/>
              <w:adjustRightInd w:val="0"/>
              <w:spacing w:after="0" w:line="240" w:lineRule="auto"/>
              <w:rPr>
                <w:rFonts w:ascii="Arial" w:eastAsia="Times New Roman" w:hAnsi="Arial" w:cs="Arial"/>
                <w:color w:val="000000"/>
                <w:sz w:val="20"/>
                <w:szCs w:val="20"/>
              </w:rPr>
            </w:pPr>
            <w:del w:id="379" w:author="Arjan" w:date="2012-11-16T14:19:00Z">
              <w:r w:rsidRPr="00B7296C" w:rsidDel="00355B15">
                <w:rPr>
                  <w:rFonts w:ascii="Arial" w:eastAsia="Times New Roman" w:hAnsi="Arial" w:cs="Arial"/>
                  <w:color w:val="000000"/>
                  <w:sz w:val="20"/>
                  <w:szCs w:val="20"/>
                </w:rPr>
                <w:delText xml:space="preserve">DOCUMENT </w:delText>
              </w:r>
            </w:del>
            <w:ins w:id="380" w:author="Arjan" w:date="2012-11-16T14:19:00Z">
              <w:r w:rsidR="00355B15">
                <w:rPr>
                  <w:rFonts w:ascii="Arial" w:eastAsia="Times New Roman" w:hAnsi="Arial" w:cs="Arial"/>
                  <w:color w:val="000000"/>
                  <w:sz w:val="20"/>
                  <w:szCs w:val="20"/>
                </w:rPr>
                <w:t>IN</w:t>
              </w:r>
            </w:ins>
            <w:ins w:id="381" w:author="Arjan" w:date="2012-11-16T14:20:00Z">
              <w:r w:rsidR="00355B15">
                <w:rPr>
                  <w:rFonts w:ascii="Arial" w:eastAsia="Times New Roman" w:hAnsi="Arial" w:cs="Arial"/>
                  <w:color w:val="000000"/>
                  <w:sz w:val="20"/>
                  <w:szCs w:val="20"/>
                </w:rPr>
                <w:t xml:space="preserve">FORMATIEOBJECT </w:t>
              </w:r>
            </w:ins>
            <w:r w:rsidRPr="00B7296C">
              <w:rPr>
                <w:rFonts w:ascii="Arial" w:eastAsia="Times New Roman" w:hAnsi="Arial" w:cs="Arial"/>
                <w:color w:val="000000"/>
                <w:sz w:val="20"/>
                <w:szCs w:val="20"/>
              </w:rPr>
              <w:t xml:space="preserve">heeft een N:M-relatie naar ZAAK waarmee we aangeven dat een </w:t>
            </w:r>
            <w:ins w:id="382" w:author="Arjan" w:date="2012-11-16T14:20:00Z">
              <w:r w:rsidR="00355B15">
                <w:rPr>
                  <w:rFonts w:ascii="Arial" w:eastAsia="Times New Roman" w:hAnsi="Arial" w:cs="Arial"/>
                  <w:color w:val="000000"/>
                  <w:sz w:val="20"/>
                  <w:szCs w:val="20"/>
                </w:rPr>
                <w:t>informatieobject</w:t>
              </w:r>
            </w:ins>
            <w:del w:id="383" w:author="Arjan" w:date="2012-11-16T14:20:00Z">
              <w:r w:rsidRPr="00B7296C" w:rsidDel="00355B15">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relevant kan zijn voor meer dan één zaak. Dit modelleren we via het objecttype </w:t>
            </w:r>
            <w:r w:rsidRPr="00B7296C">
              <w:rPr>
                <w:rFonts w:ascii="Arial" w:eastAsia="Times New Roman" w:hAnsi="Arial" w:cs="Arial"/>
                <w:color w:val="000000"/>
                <w:sz w:val="20"/>
                <w:szCs w:val="20"/>
              </w:rPr>
              <w:lastRenderedPageBreak/>
              <w:t>ZAAK</w:t>
            </w:r>
            <w:del w:id="384" w:author="Arjan" w:date="2012-11-16T14:20:00Z">
              <w:r w:rsidRPr="00B7296C" w:rsidDel="00355B15">
                <w:rPr>
                  <w:rFonts w:ascii="Arial" w:eastAsia="Times New Roman" w:hAnsi="Arial" w:cs="Arial"/>
                  <w:color w:val="000000"/>
                  <w:sz w:val="20"/>
                  <w:szCs w:val="20"/>
                </w:rPr>
                <w:delText>DOCUMENT</w:delText>
              </w:r>
            </w:del>
            <w:ins w:id="385" w:author="Arjan" w:date="2012-11-16T14:20: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Dit is bijvoorbeeld het geval bij zgn. samengestelde brieven: één brief waarin meerdere zaken aanhangig gemaakt worden zoals een verzoek en een klacht. Door </w:t>
            </w:r>
            <w:del w:id="386" w:author="Arjan" w:date="2012-11-16T14:20:00Z">
              <w:r w:rsidRPr="00B7296C" w:rsidDel="00355B15">
                <w:rPr>
                  <w:rFonts w:ascii="Arial" w:eastAsia="Times New Roman" w:hAnsi="Arial" w:cs="Arial"/>
                  <w:color w:val="000000"/>
                  <w:sz w:val="20"/>
                  <w:szCs w:val="20"/>
                </w:rPr>
                <w:delText>document</w:delText>
              </w:r>
            </w:del>
            <w:ins w:id="387" w:author="Arjan" w:date="2012-11-16T14:20:00Z">
              <w:r w:rsidR="00355B15">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en te registreren en aan een zaak te relateren wordt het archief bij/van de zaak opgebouwd; alle </w:t>
            </w:r>
            <w:del w:id="388" w:author="Arjan" w:date="2012-11-16T14:20:00Z">
              <w:r w:rsidRPr="00B7296C" w:rsidDel="00355B15">
                <w:rPr>
                  <w:rFonts w:ascii="Arial" w:eastAsia="Times New Roman" w:hAnsi="Arial" w:cs="Arial"/>
                  <w:color w:val="000000"/>
                  <w:sz w:val="20"/>
                  <w:szCs w:val="20"/>
                </w:rPr>
                <w:delText>document</w:delText>
              </w:r>
            </w:del>
            <w:ins w:id="389" w:author="Arjan" w:date="2012-11-16T14:20:00Z">
              <w:r w:rsidR="00355B15">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en bij een zaak vormen tezamen met de zaakkenmerken het zaakdossier. Het zaakdossier modelleren we dus niet als apart objecttype. Evenmin modelleren we een zgn. objectdossier. Dit betreft immers alle zaken, met bijbehorende kenmerken en </w:t>
            </w:r>
            <w:del w:id="390" w:author="Arjan" w:date="2012-11-16T14:21:00Z">
              <w:r w:rsidRPr="00B7296C" w:rsidDel="00355B15">
                <w:rPr>
                  <w:rFonts w:ascii="Arial" w:eastAsia="Times New Roman" w:hAnsi="Arial" w:cs="Arial"/>
                  <w:color w:val="000000"/>
                  <w:sz w:val="20"/>
                  <w:szCs w:val="20"/>
                </w:rPr>
                <w:delText>document</w:delText>
              </w:r>
            </w:del>
            <w:ins w:id="391"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eventueel van bepaalde zaaktypen, die gerelateerd zijn aan een bepaald OBJECT. We hebben er voor gekozen om </w:t>
            </w:r>
            <w:del w:id="392" w:author="Arjan" w:date="2012-11-16T14:21:00Z">
              <w:r w:rsidRPr="00B7296C" w:rsidDel="00355B15">
                <w:rPr>
                  <w:rFonts w:ascii="Arial" w:eastAsia="Times New Roman" w:hAnsi="Arial" w:cs="Arial"/>
                  <w:color w:val="000000"/>
                  <w:sz w:val="20"/>
                  <w:szCs w:val="20"/>
                </w:rPr>
                <w:delText>document</w:delText>
              </w:r>
            </w:del>
            <w:ins w:id="393"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niet te modelleren indien zij niet aan een zaak gekoppeld worden d.w.z. niet tot een zaak leiden. Dergelijke </w:t>
            </w:r>
            <w:del w:id="394" w:author="Arjan" w:date="2012-11-16T14:21:00Z">
              <w:r w:rsidRPr="00B7296C" w:rsidDel="00355B15">
                <w:rPr>
                  <w:rFonts w:ascii="Arial" w:eastAsia="Times New Roman" w:hAnsi="Arial" w:cs="Arial"/>
                  <w:color w:val="000000"/>
                  <w:sz w:val="20"/>
                  <w:szCs w:val="20"/>
                </w:rPr>
                <w:delText>document</w:delText>
              </w:r>
            </w:del>
            <w:ins w:id="395"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zijn klaarblijkelijk zodanig onbelangrijk dat zij niet archiefwaardig zijn d.w.z. niet bewaard hoeven te worden om te voldoen aan wettelijke en/of administratieve eisen en/of maatschappelijke behoeften. Een </w:t>
            </w:r>
            <w:del w:id="396" w:author="Arjan" w:date="2012-11-16T14:21:00Z">
              <w:r w:rsidRPr="00B7296C" w:rsidDel="00355B15">
                <w:rPr>
                  <w:rFonts w:ascii="Arial" w:eastAsia="Times New Roman" w:hAnsi="Arial" w:cs="Arial"/>
                  <w:color w:val="000000"/>
                  <w:sz w:val="20"/>
                  <w:szCs w:val="20"/>
                </w:rPr>
                <w:delText xml:space="preserve">document </w:delText>
              </w:r>
            </w:del>
            <w:ins w:id="397" w:author="Arjan" w:date="2012-11-16T14:21:00Z">
              <w:r w:rsidR="00355B15">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zoals hier bedoeld</w:t>
            </w:r>
            <w:ins w:id="398" w:author="Arjan" w:date="2012-11-16T14:22:00Z">
              <w:r w:rsidR="00355B15">
                <w:rPr>
                  <w:rFonts w:ascii="Arial" w:eastAsia="Times New Roman" w:hAnsi="Arial" w:cs="Arial"/>
                  <w:color w:val="000000"/>
                  <w:sz w:val="20"/>
                  <w:szCs w:val="20"/>
                </w:rPr>
                <w:t>,</w:t>
              </w:r>
            </w:ins>
            <w:r w:rsidRPr="00B7296C">
              <w:rPr>
                <w:rFonts w:ascii="Arial" w:eastAsia="Times New Roman" w:hAnsi="Arial" w:cs="Arial"/>
                <w:color w:val="000000"/>
                <w:sz w:val="20"/>
                <w:szCs w:val="20"/>
              </w:rPr>
              <w:t xml:space="preserve"> wordt een </w:t>
            </w:r>
            <w:ins w:id="399" w:author="Arjan" w:date="2012-11-16T14:22:00Z">
              <w:r w:rsidR="00355B15">
                <w:rPr>
                  <w:rFonts w:ascii="Arial" w:eastAsia="Times New Roman" w:hAnsi="Arial" w:cs="Arial"/>
                  <w:color w:val="000000"/>
                  <w:sz w:val="20"/>
                  <w:szCs w:val="20"/>
                </w:rPr>
                <w:t xml:space="preserve">zgn. gearchiveerd </w:t>
              </w:r>
              <w:proofErr w:type="spellStart"/>
              <w:r w:rsidR="00355B15">
                <w:rPr>
                  <w:rFonts w:ascii="Arial" w:eastAsia="Times New Roman" w:hAnsi="Arial" w:cs="Arial"/>
                  <w:color w:val="000000"/>
                  <w:sz w:val="20"/>
                  <w:szCs w:val="20"/>
                </w:rPr>
                <w:t>informatieelement</w:t>
              </w:r>
              <w:proofErr w:type="spellEnd"/>
              <w:r w:rsidR="00355B15">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archiefstuk</w:t>
            </w:r>
            <w:ins w:id="400" w:author="Arjan" w:date="2012-11-16T14:23:00Z">
              <w:r w:rsidR="00355B15">
                <w:rPr>
                  <w:rFonts w:ascii="Arial" w:eastAsia="Times New Roman" w:hAnsi="Arial" w:cs="Arial"/>
                  <w:color w:val="000000"/>
                  <w:sz w:val="20"/>
                  <w:szCs w:val="20"/>
                </w:rPr>
                <w:t>’;</w:t>
              </w:r>
            </w:ins>
            <w:r w:rsidRPr="00B7296C">
              <w:rPr>
                <w:rFonts w:ascii="Arial" w:eastAsia="Times New Roman" w:hAnsi="Arial" w:cs="Arial"/>
                <w:color w:val="000000"/>
                <w:sz w:val="20"/>
                <w:szCs w:val="20"/>
              </w:rPr>
              <w:t xml:space="preserve"> </w:t>
            </w:r>
            <w:del w:id="401" w:author="Arjan" w:date="2012-11-16T14:23:00Z">
              <w:r w:rsidRPr="00B7296C" w:rsidDel="00355B15">
                <w:rPr>
                  <w:rFonts w:ascii="Arial" w:eastAsia="Times New Roman" w:hAnsi="Arial" w:cs="Arial"/>
                  <w:color w:val="000000"/>
                  <w:sz w:val="20"/>
                  <w:szCs w:val="20"/>
                </w:rPr>
                <w:delText>(</w:delText>
              </w:r>
            </w:del>
            <w:r w:rsidRPr="00B7296C">
              <w:rPr>
                <w:rFonts w:ascii="Arial" w:eastAsia="Times New Roman" w:hAnsi="Arial" w:cs="Arial"/>
                <w:color w:val="000000"/>
                <w:sz w:val="20"/>
                <w:szCs w:val="20"/>
              </w:rPr>
              <w:t xml:space="preserve">in het </w:t>
            </w:r>
            <w:proofErr w:type="spellStart"/>
            <w:r w:rsidRPr="00B7296C">
              <w:rPr>
                <w:rFonts w:ascii="Arial" w:eastAsia="Times New Roman" w:hAnsi="Arial" w:cs="Arial"/>
                <w:color w:val="000000"/>
                <w:sz w:val="20"/>
                <w:szCs w:val="20"/>
              </w:rPr>
              <w:t>engels</w:t>
            </w:r>
            <w:proofErr w:type="spellEnd"/>
            <w:r w:rsidRPr="00B7296C">
              <w:rPr>
                <w:rFonts w:ascii="Arial" w:eastAsia="Times New Roman" w:hAnsi="Arial" w:cs="Arial"/>
                <w:color w:val="000000"/>
                <w:sz w:val="20"/>
                <w:szCs w:val="20"/>
              </w:rPr>
              <w:t xml:space="preserve"> 'record') zo gauw de zaakkenmerken aangeven dat alle daaraan gekoppelde </w:t>
            </w:r>
            <w:del w:id="402" w:author="Arjan" w:date="2012-11-16T14:22:00Z">
              <w:r w:rsidRPr="00B7296C" w:rsidDel="00355B15">
                <w:rPr>
                  <w:rFonts w:ascii="Arial" w:eastAsia="Times New Roman" w:hAnsi="Arial" w:cs="Arial"/>
                  <w:color w:val="000000"/>
                  <w:sz w:val="20"/>
                  <w:szCs w:val="20"/>
                </w:rPr>
                <w:delText>document</w:delText>
              </w:r>
            </w:del>
            <w:ins w:id="403" w:author="Arjan" w:date="2012-11-16T14:22: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en gearchiveerd dienen te zijn.</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del w:id="404" w:author="Arjan" w:date="2012-11-16T14:23:00Z">
              <w:r w:rsidRPr="00B7296C" w:rsidDel="006401AC">
                <w:rPr>
                  <w:rFonts w:ascii="Arial" w:eastAsia="Times New Roman" w:hAnsi="Arial" w:cs="Arial"/>
                  <w:color w:val="000000"/>
                  <w:sz w:val="20"/>
                  <w:szCs w:val="20"/>
                </w:rPr>
                <w:delText>Document</w:delText>
              </w:r>
            </w:del>
            <w:proofErr w:type="spellStart"/>
            <w:ins w:id="405" w:author="Arjan" w:date="2012-11-16T14:23:00Z">
              <w:r w:rsidR="006401AC">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identificatie</w:t>
            </w:r>
            <w:proofErr w:type="spellEnd"/>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Alle </w:t>
            </w:r>
            <w:del w:id="406" w:author="Arjan" w:date="2012-11-16T14:23:00Z">
              <w:r w:rsidRPr="00B7296C" w:rsidDel="006401AC">
                <w:rPr>
                  <w:rFonts w:ascii="Arial" w:eastAsia="Times New Roman" w:hAnsi="Arial" w:cs="Arial"/>
                  <w:color w:val="000000"/>
                  <w:sz w:val="20"/>
                  <w:szCs w:val="20"/>
                </w:rPr>
                <w:delText>document</w:delText>
              </w:r>
            </w:del>
            <w:ins w:id="407" w:author="Arjan" w:date="2012-11-16T14:24:00Z">
              <w:r w:rsidR="006401AC">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die op enigerlei wijze relevant zijn voor het tot een goed einde brengen van een zaak. Een </w:t>
            </w:r>
            <w:del w:id="408" w:author="Arjan" w:date="2012-11-16T14:24:00Z">
              <w:r w:rsidRPr="00B7296C" w:rsidDel="006401AC">
                <w:rPr>
                  <w:rFonts w:ascii="Arial" w:eastAsia="Times New Roman" w:hAnsi="Arial" w:cs="Arial"/>
                  <w:color w:val="000000"/>
                  <w:sz w:val="20"/>
                  <w:szCs w:val="20"/>
                </w:rPr>
                <w:delText xml:space="preserve">document </w:delText>
              </w:r>
            </w:del>
            <w:ins w:id="409" w:author="Arjan" w:date="2012-11-16T14:24:00Z">
              <w:r w:rsidR="006401AC">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is in dit kader relevant indien</w:t>
            </w:r>
            <w:ins w:id="410" w:author="Arjan" w:date="2012-11-16T14:25:00Z">
              <w:r w:rsidR="006401AC">
                <w:rPr>
                  <w:rFonts w:ascii="Arial" w:eastAsia="Times New Roman" w:hAnsi="Arial" w:cs="Arial"/>
                  <w:color w:val="000000"/>
                  <w:sz w:val="20"/>
                  <w:szCs w:val="20"/>
                </w:rPr>
                <w:t xml:space="preserve"> het</w:t>
              </w:r>
            </w:ins>
            <w:r w:rsidRPr="00B7296C">
              <w:rPr>
                <w:rFonts w:ascii="Arial" w:eastAsia="Times New Roman" w:hAnsi="Arial" w:cs="Arial"/>
                <w:color w:val="000000"/>
                <w:sz w:val="20"/>
                <w:szCs w:val="20"/>
              </w:rPr>
              <w: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w:t>
            </w:r>
            <w:del w:id="411" w:author="Arjan" w:date="2012-11-16T14:25:00Z">
              <w:r w:rsidRPr="00B7296C" w:rsidDel="006401AC">
                <w:rPr>
                  <w:rFonts w:ascii="Arial" w:eastAsia="Times New Roman" w:hAnsi="Arial" w:cs="Arial"/>
                  <w:color w:val="000000"/>
                  <w:sz w:val="20"/>
                  <w:szCs w:val="20"/>
                </w:rPr>
                <w:delText xml:space="preserve">het </w:delText>
              </w:r>
            </w:del>
            <w:r w:rsidRPr="00B7296C">
              <w:rPr>
                <w:rFonts w:ascii="Arial" w:eastAsia="Times New Roman" w:hAnsi="Arial" w:cs="Arial"/>
                <w:color w:val="000000"/>
                <w:sz w:val="20"/>
                <w:szCs w:val="20"/>
              </w:rPr>
              <w:t xml:space="preserve">door een behandelaar van de zaak gedeeld wordt met andere betrokkenen bij de zaak (de ondergrens; een </w:t>
            </w:r>
            <w:del w:id="412" w:author="Arjan" w:date="2012-11-16T14:24:00Z">
              <w:r w:rsidRPr="00B7296C" w:rsidDel="006401AC">
                <w:rPr>
                  <w:rFonts w:ascii="Arial" w:eastAsia="Times New Roman" w:hAnsi="Arial" w:cs="Arial"/>
                  <w:color w:val="000000"/>
                  <w:sz w:val="20"/>
                  <w:szCs w:val="20"/>
                </w:rPr>
                <w:delText>document</w:delText>
              </w:r>
            </w:del>
            <w:ins w:id="413" w:author="Arjan" w:date="2012-11-16T14:24:00Z">
              <w:r w:rsidR="006401AC">
                <w:rPr>
                  <w:rFonts w:ascii="Arial" w:eastAsia="Times New Roman" w:hAnsi="Arial" w:cs="Arial"/>
                  <w:color w:val="000000"/>
                  <w:sz w:val="20"/>
                  <w:szCs w:val="20"/>
                </w:rPr>
                <w:t>informatieobject</w:t>
              </w:r>
            </w:ins>
            <w:del w:id="414" w:author="Arjan" w:date="2012-11-16T14:24:00Z">
              <w:r w:rsidRPr="00B7296C" w:rsidDel="006401AC">
                <w:rPr>
                  <w:rFonts w:ascii="Arial" w:eastAsia="Times New Roman" w:hAnsi="Arial" w:cs="Arial"/>
                  <w:color w:val="000000"/>
                  <w:sz w:val="20"/>
                  <w:szCs w:val="20"/>
                </w:rPr>
                <w:delText xml:space="preserve"> </w:delText>
              </w:r>
            </w:del>
            <w:ins w:id="415" w:author="Arjan" w:date="2012-11-16T14:24:00Z">
              <w:r w:rsidR="006401A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wat het persoonlijke domein van de behandelaar van een zaak niet verlaat wordt in dit kader niet relevant geacht),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w:t>
            </w:r>
            <w:del w:id="416" w:author="Arjan" w:date="2012-11-16T14:25:00Z">
              <w:r w:rsidRPr="00B7296C" w:rsidDel="006401AC">
                <w:rPr>
                  <w:rFonts w:ascii="Arial" w:eastAsia="Times New Roman" w:hAnsi="Arial" w:cs="Arial"/>
                  <w:color w:val="000000"/>
                  <w:sz w:val="20"/>
                  <w:szCs w:val="20"/>
                </w:rPr>
                <w:delText xml:space="preserve">het </w:delText>
              </w:r>
            </w:del>
            <w:r w:rsidRPr="00B7296C">
              <w:rPr>
                <w:rFonts w:ascii="Arial" w:eastAsia="Times New Roman" w:hAnsi="Arial" w:cs="Arial"/>
                <w:color w:val="000000"/>
                <w:sz w:val="20"/>
                <w:szCs w:val="20"/>
              </w:rPr>
              <w:t xml:space="preserve">van belang is voor </w:t>
            </w:r>
            <w:proofErr w:type="spellStart"/>
            <w:r w:rsidRPr="00B7296C">
              <w:rPr>
                <w:rFonts w:ascii="Arial" w:eastAsia="Times New Roman" w:hAnsi="Arial" w:cs="Arial"/>
                <w:color w:val="000000"/>
                <w:sz w:val="20"/>
                <w:szCs w:val="20"/>
              </w:rPr>
              <w:t>voor</w:t>
            </w:r>
            <w:proofErr w:type="spellEnd"/>
            <w:r w:rsidRPr="00B7296C">
              <w:rPr>
                <w:rFonts w:ascii="Arial" w:eastAsia="Times New Roman" w:hAnsi="Arial" w:cs="Arial"/>
                <w:color w:val="000000"/>
                <w:sz w:val="20"/>
                <w:szCs w:val="20"/>
              </w:rPr>
              <w:t xml:space="preserve"> de inhoudelijke verantwoording (is de zaak goed afgehandeld), procesverantwoording (is de zaak op de juiste wijze afgehandeld) en/of reconstructie van de zaak, en/of</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bewaard moet worden om te voldoen aan wettelijke en/of administratieve eisen en/of maatschappelijke behoeften.</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17" w:name="BKM_CB08FF35_EE64_4504_90CF_835DA32E636C"/>
            <w:bookmarkEnd w:id="417"/>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18" w:author="Arjan" w:date="2012-11-16T14:25:00Z">
              <w:r w:rsidR="00B7296C" w:rsidRPr="00B7296C" w:rsidDel="006A5F03">
                <w:rPr>
                  <w:rFonts w:ascii="Arial" w:eastAsia="Times New Roman" w:hAnsi="Arial" w:cs="Arial"/>
                  <w:color w:val="000000"/>
                  <w:sz w:val="20"/>
                  <w:szCs w:val="20"/>
                </w:rPr>
                <w:delText>Document</w:delText>
              </w:r>
            </w:del>
            <w:ins w:id="419"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20" w:name="BKM_61F9ED59_4DA5_4099_ADAC_8D7FEFDD0F37"/>
            <w:bookmarkEnd w:id="420"/>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21" w:author="Arjan" w:date="2012-11-16T14:26:00Z">
              <w:r w:rsidR="00B7296C" w:rsidRPr="00B7296C" w:rsidDel="006A5F03">
                <w:rPr>
                  <w:rFonts w:ascii="Arial" w:eastAsia="Times New Roman" w:hAnsi="Arial" w:cs="Arial"/>
                  <w:color w:val="000000"/>
                  <w:sz w:val="20"/>
                  <w:szCs w:val="20"/>
                </w:rPr>
                <w:delText>Document</w:delText>
              </w:r>
            </w:del>
            <w:ins w:id="422"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creatiedatum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23" w:name="BKM_FFEE3095_1146_4106_A1ED_70A253812FA6"/>
            <w:bookmarkEnd w:id="423"/>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24" w:author="Arjan" w:date="2012-11-16T14:26:00Z">
              <w:r w:rsidR="00B7296C" w:rsidRPr="00B7296C" w:rsidDel="006A5F03">
                <w:rPr>
                  <w:rFonts w:ascii="Arial" w:eastAsia="Times New Roman" w:hAnsi="Arial" w:cs="Arial"/>
                  <w:color w:val="000000"/>
                  <w:sz w:val="20"/>
                  <w:szCs w:val="20"/>
                </w:rPr>
                <w:delText>Document</w:delText>
              </w:r>
            </w:del>
            <w:ins w:id="425"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ontvangstdatum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26" w:name="BKM_21E0EC21_5217_4582_A8B8_CA0EE3EFDFAD"/>
            <w:bookmarkEnd w:id="426"/>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27" w:author="Arjan" w:date="2012-11-16T14:26:00Z">
              <w:r w:rsidR="00B7296C" w:rsidRPr="00B7296C" w:rsidDel="006A5F03">
                <w:rPr>
                  <w:rFonts w:ascii="Arial" w:eastAsia="Times New Roman" w:hAnsi="Arial" w:cs="Arial"/>
                  <w:color w:val="000000"/>
                  <w:sz w:val="20"/>
                  <w:szCs w:val="20"/>
                </w:rPr>
                <w:delText>Document</w:delText>
              </w:r>
            </w:del>
            <w:ins w:id="428"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29" w:name="BKM_1DB068B6_3EAE_4d79_B1EC_73905A5994FC"/>
            <w:bookmarkEnd w:id="429"/>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30" w:author="Arjan" w:date="2012-11-16T14:26:00Z">
              <w:r w:rsidR="00B7296C" w:rsidRPr="00B7296C" w:rsidDel="006A5F03">
                <w:rPr>
                  <w:rFonts w:ascii="Arial" w:eastAsia="Times New Roman" w:hAnsi="Arial" w:cs="Arial"/>
                  <w:color w:val="000000"/>
                  <w:sz w:val="20"/>
                  <w:szCs w:val="20"/>
                </w:rPr>
                <w:delText>Document</w:delText>
              </w:r>
            </w:del>
            <w:ins w:id="431"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beschrijving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32" w:name="BKM_C06162CD_CFEA_4c04_BE26_76BC4DF42A16"/>
            <w:bookmarkEnd w:id="432"/>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33" w:author="Arjan" w:date="2012-11-16T14:26:00Z">
              <w:r w:rsidR="00B7296C" w:rsidRPr="00B7296C" w:rsidDel="006A5F03">
                <w:rPr>
                  <w:rFonts w:ascii="Arial" w:eastAsia="Times New Roman" w:hAnsi="Arial" w:cs="Arial"/>
                  <w:color w:val="000000"/>
                  <w:sz w:val="20"/>
                  <w:szCs w:val="20"/>
                </w:rPr>
                <w:delText xml:space="preserve">Document </w:delText>
              </w:r>
            </w:del>
            <w:ins w:id="434" w:author="Arjan" w:date="2012-11-16T14:26:00Z">
              <w:r w:rsidR="006A5F03">
                <w:rPr>
                  <w:rFonts w:ascii="Arial" w:eastAsia="Times New Roman" w:hAnsi="Arial" w:cs="Arial"/>
                  <w:color w:val="000000"/>
                  <w:sz w:val="20"/>
                  <w:szCs w:val="20"/>
                </w:rPr>
                <w:lastRenderedPageBreak/>
                <w:t>informatieobject</w:t>
              </w:r>
            </w:ins>
            <w:r w:rsidR="00B7296C" w:rsidRPr="00B7296C">
              <w:rPr>
                <w:rFonts w:ascii="Arial" w:eastAsia="Times New Roman" w:hAnsi="Arial" w:cs="Arial"/>
                <w:color w:val="000000"/>
                <w:sz w:val="20"/>
                <w:szCs w:val="20"/>
              </w:rPr>
              <w:t>verzenddatum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lastRenderedPageBreak/>
              <w:t>KING</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35" w:name="BKM_A7A897CF_ECB5_45c1_A0CD_698E1D66F2CF"/>
            <w:bookmarkEnd w:id="435"/>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Vertrouwelijk</w:t>
            </w:r>
            <w:del w:id="436" w:author="Arjan" w:date="2012-11-16T14:26:00Z">
              <w:r w:rsidR="00B7296C" w:rsidRPr="00B7296C" w:rsidDel="006A5F03">
                <w:rPr>
                  <w:rFonts w:ascii="Arial" w:eastAsia="Times New Roman" w:hAnsi="Arial" w:cs="Arial"/>
                  <w:color w:val="000000"/>
                  <w:sz w:val="20"/>
                  <w:szCs w:val="20"/>
                </w:rPr>
                <w:delText xml:space="preserve"> </w:delText>
              </w:r>
            </w:del>
            <w:r w:rsidR="00B7296C" w:rsidRPr="00B7296C">
              <w:rPr>
                <w:rFonts w:ascii="Arial" w:eastAsia="Times New Roman" w:hAnsi="Arial" w:cs="Arial"/>
                <w:color w:val="000000"/>
                <w:sz w:val="20"/>
                <w:szCs w:val="20"/>
              </w:rPr>
              <w:t>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437" w:name="BKM_24277038_EF81_4e10_92BC_68AB8969FE4D"/>
            <w:bookmarkEnd w:id="437"/>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D44D5A"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438" w:author="Arjan" w:date="2012-11-16T14:26:00Z">
              <w:r w:rsidR="00B7296C" w:rsidRPr="00B7296C" w:rsidDel="006A5F03">
                <w:rPr>
                  <w:rFonts w:ascii="Arial" w:eastAsia="Times New Roman" w:hAnsi="Arial" w:cs="Arial"/>
                  <w:color w:val="000000"/>
                  <w:sz w:val="20"/>
                  <w:szCs w:val="20"/>
                </w:rPr>
                <w:delText>Document</w:delText>
              </w:r>
            </w:del>
            <w:ins w:id="439"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auteur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B7296C" w:rsidRPr="00B7296C" w:rsidTr="00AB019F">
        <w:tc>
          <w:tcPr>
            <w:tcW w:w="3600" w:type="dxa"/>
            <w:tcBorders>
              <w:top w:val="nil"/>
              <w:left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B7296C" w:rsidTr="00AB019F">
        <w:tc>
          <w:tcPr>
            <w:tcW w:w="3600" w:type="dxa"/>
            <w:tcBorders>
              <w:top w:val="nil"/>
              <w:left w:val="nil"/>
              <w:bottom w:val="single" w:sz="4" w:space="0" w:color="auto"/>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B7296C" w:rsidRPr="00B7296C" w:rsidRDefault="00D44D5A"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B7296C"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B7296C"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del w:id="440" w:author="Arjan" w:date="2012-11-16T15:43:00Z">
              <w:r w:rsidR="00B7296C" w:rsidRPr="00B7296C" w:rsidDel="003F455D">
                <w:rPr>
                  <w:rFonts w:ascii="Arial" w:eastAsia="Times New Roman" w:hAnsi="Arial" w:cs="Arial"/>
                  <w:color w:val="000000"/>
                  <w:sz w:val="20"/>
                  <w:szCs w:val="20"/>
                </w:rPr>
                <w:delText>DOCUMENT</w:delText>
              </w:r>
            </w:del>
            <w:ins w:id="441" w:author="Arjan" w:date="2012-11-16T15:43:00Z">
              <w:r w:rsidR="003F455D">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B7296C" w:rsidRPr="00B7296C">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bl>
    <w:p w:rsidR="00910CBE" w:rsidRDefault="006A5F03" w:rsidP="0044638F">
      <w:r>
        <w:br/>
      </w:r>
      <w:r w:rsidR="00910CBE">
        <w:t>Ook in alle attribuutsoorten en relatiesoorten van INFORMATIEOBJECT (v/h DOCUMENT) vervangen we  de term ‘document’ door ‘informatieobject’. Dit werken we in dit document niet uit</w:t>
      </w:r>
      <w:r w:rsidR="008F7B24">
        <w:t xml:space="preserve"> (tenzij we de attribuutsoort om andere redenen vermelden)</w:t>
      </w:r>
      <w:r w:rsidR="00910CBE">
        <w:t>, wel in het RGBZ zelf.</w:t>
      </w:r>
    </w:p>
    <w:p w:rsidR="00D768A4" w:rsidRDefault="000E1D99" w:rsidP="0044638F">
      <w:r>
        <w:t>Zie ook ENKELVOUDIG INFORMATIE</w:t>
      </w:r>
      <w:r w:rsidR="00D768A4">
        <w:t xml:space="preserve">OBJECT en SAMENGESTELD </w:t>
      </w:r>
      <w:r>
        <w:t>INFORMATIE</w:t>
      </w:r>
      <w:r w:rsidR="00D768A4">
        <w:t>OBJECT.</w:t>
      </w:r>
    </w:p>
    <w:p w:rsidR="008F7B24" w:rsidRDefault="008F7B24" w:rsidP="008F7B24">
      <w:pPr>
        <w:pStyle w:val="Kop3"/>
      </w:pPr>
      <w:bookmarkStart w:id="442" w:name="_Toc348096658"/>
      <w:proofErr w:type="spellStart"/>
      <w:r>
        <w:t>Informatieobjectauteur</w:t>
      </w:r>
      <w:bookmarkEnd w:id="442"/>
      <w:proofErr w:type="spellEnd"/>
    </w:p>
    <w:p w:rsidR="001B7FEC" w:rsidRPr="001B7FEC" w:rsidRDefault="001B7FEC" w:rsidP="001B7FEC">
      <w:r>
        <w:t>Dit is een tekstveld waarvan gebleken is dat nadere eisen gesteld moeten worden aan de te vermelden waarden met het oog op eenduidigheid daarvan in verband met archiveringsdoeleinden.</w:t>
      </w:r>
    </w:p>
    <w:tbl>
      <w:tblPr>
        <w:tblW w:w="0" w:type="auto"/>
        <w:tblInd w:w="60" w:type="dxa"/>
        <w:tblLayout w:type="fixed"/>
        <w:tblCellMar>
          <w:left w:w="60" w:type="dxa"/>
          <w:right w:w="60" w:type="dxa"/>
        </w:tblCellMar>
        <w:tblLook w:val="0000"/>
      </w:tblPr>
      <w:tblGrid>
        <w:gridCol w:w="3780"/>
        <w:gridCol w:w="5580"/>
      </w:tblGrid>
      <w:tr w:rsidR="008F7B24" w:rsidRPr="008F7B24" w:rsidTr="001B7FEC">
        <w:trPr>
          <w:trHeight w:val="230"/>
        </w:trPr>
        <w:tc>
          <w:tcPr>
            <w:tcW w:w="3780" w:type="dxa"/>
            <w:tcBorders>
              <w:top w:val="single" w:sz="4" w:space="0" w:color="auto"/>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F7B24" w:rsidRPr="008F7B24" w:rsidRDefault="00D44D5A"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del w:id="443" w:author="Arjan" w:date="2012-12-19T15:44:00Z">
              <w:r w:rsidR="008F7B24" w:rsidRPr="008F7B24" w:rsidDel="008F7B24">
                <w:rPr>
                  <w:rFonts w:ascii="Arial" w:eastAsia="Times New Roman" w:hAnsi="Arial" w:cs="Arial"/>
                  <w:color w:val="000000"/>
                  <w:sz w:val="20"/>
                  <w:szCs w:val="20"/>
                </w:rPr>
                <w:delText>Document</w:delText>
              </w:r>
            </w:del>
            <w:ins w:id="444" w:author="Arjan" w:date="2012-12-19T15:44:00Z">
              <w:r w:rsidR="008F7B24">
                <w:rPr>
                  <w:rFonts w:ascii="Arial" w:eastAsia="Times New Roman" w:hAnsi="Arial" w:cs="Arial"/>
                  <w:color w:val="000000"/>
                  <w:sz w:val="20"/>
                  <w:szCs w:val="20"/>
                </w:rPr>
                <w:t>Informatieobject</w:t>
              </w:r>
            </w:ins>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 op basis van de Dublin Core</w:t>
            </w: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roofErr w:type="spellStart"/>
            <w:r w:rsidRPr="008F7B24">
              <w:rPr>
                <w:rFonts w:ascii="Arial" w:eastAsia="Times New Roman" w:hAnsi="Arial" w:cs="Arial"/>
                <w:b/>
                <w:bCs/>
                <w:color w:val="000000"/>
                <w:sz w:val="20"/>
                <w:szCs w:val="20"/>
              </w:rPr>
              <w:t>XML-tag</w:t>
            </w:r>
            <w:proofErr w:type="spellEnd"/>
            <w:r w:rsidRPr="008F7B24">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8F7B24" w:rsidRPr="008F7B24" w:rsidRDefault="00D44D5A"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F7B24" w:rsidRPr="008F7B24" w:rsidRDefault="00D44D5A"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Att.Notes</w:instrText>
            </w:r>
            <w:r w:rsidRPr="008F7B24">
              <w:rPr>
                <w:rFonts w:ascii="Arial" w:hAnsi="Arial" w:cs="Arial"/>
                <w:sz w:val="20"/>
                <w:szCs w:val="20"/>
                <w:lang w:val="en-AU"/>
              </w:rPr>
              <w:fldChar w:fldCharType="end"/>
            </w:r>
            <w:r w:rsidR="008F7B24" w:rsidRPr="008F7B24">
              <w:rPr>
                <w:rFonts w:ascii="Arial" w:eastAsia="Times New Roman" w:hAnsi="Arial" w:cs="Arial"/>
                <w:color w:val="610E6A"/>
                <w:sz w:val="20"/>
                <w:szCs w:val="20"/>
              </w:rPr>
              <w:t xml:space="preserve">De persoon of organisatie die in de eerste plaats verantwoordelijk is voor het creëren van de inhoud van </w:t>
            </w:r>
            <w:proofErr w:type="spellStart"/>
            <w:r w:rsidR="008F7B24" w:rsidRPr="008F7B24">
              <w:rPr>
                <w:rFonts w:ascii="Arial" w:eastAsia="Times New Roman" w:hAnsi="Arial" w:cs="Arial"/>
                <w:color w:val="610E6A"/>
                <w:sz w:val="20"/>
                <w:szCs w:val="20"/>
              </w:rPr>
              <w:t>het</w:t>
            </w:r>
            <w:del w:id="445" w:author="Arjan" w:date="2012-12-19T15:44:00Z">
              <w:r w:rsidR="008F7B24" w:rsidRPr="008F7B24" w:rsidDel="008F7B24">
                <w:rPr>
                  <w:rFonts w:ascii="Arial" w:eastAsia="Times New Roman" w:hAnsi="Arial" w:cs="Arial"/>
                  <w:color w:val="610E6A"/>
                  <w:sz w:val="20"/>
                  <w:szCs w:val="20"/>
                </w:rPr>
                <w:delText xml:space="preserve"> document</w:delText>
              </w:r>
            </w:del>
            <w:ins w:id="446" w:author="Arjan" w:date="2012-12-19T15:44:00Z">
              <w:r w:rsidR="008F7B24">
                <w:rPr>
                  <w:rFonts w:ascii="Arial" w:eastAsia="Times New Roman" w:hAnsi="Arial" w:cs="Arial"/>
                  <w:color w:val="610E6A"/>
                  <w:sz w:val="20"/>
                  <w:szCs w:val="20"/>
                </w:rPr>
                <w:t>informatieobject</w:t>
              </w:r>
            </w:ins>
            <w:proofErr w:type="spellEnd"/>
            <w:r w:rsidR="008F7B24" w:rsidRPr="008F7B24">
              <w:rPr>
                <w:rFonts w:ascii="Arial" w:eastAsia="Times New Roman" w:hAnsi="Arial" w:cs="Arial"/>
                <w:color w:val="610E6A"/>
                <w:sz w:val="20"/>
                <w:szCs w:val="20"/>
              </w:rPr>
              <w:t>.</w:t>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op basis van de Dublin Core </w:t>
            </w: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Het kan zowel een medewerker of organisatorische eenheid van de zaakbehandelende organisatie betreffen als een externe partij (persoon of organisatie).</w:t>
            </w:r>
          </w:p>
          <w:p w:rsidR="008F7B24" w:rsidRDefault="008F7B24" w:rsidP="008F7B24">
            <w:pPr>
              <w:autoSpaceDE w:val="0"/>
              <w:autoSpaceDN w:val="0"/>
              <w:adjustRightInd w:val="0"/>
              <w:spacing w:after="0" w:line="240" w:lineRule="auto"/>
              <w:rPr>
                <w:ins w:id="447" w:author="Arjan" w:date="2012-12-19T15:46:00Z"/>
                <w:rFonts w:ascii="Arial" w:eastAsia="Times New Roman" w:hAnsi="Arial" w:cs="Arial"/>
                <w:color w:val="000000"/>
                <w:sz w:val="20"/>
                <w:szCs w:val="20"/>
              </w:rPr>
            </w:pPr>
            <w:r w:rsidRPr="008F7B24">
              <w:rPr>
                <w:rFonts w:ascii="Arial" w:eastAsia="Times New Roman" w:hAnsi="Arial" w:cs="Arial"/>
                <w:color w:val="000000"/>
                <w:sz w:val="20"/>
                <w:szCs w:val="20"/>
              </w:rPr>
              <w:t xml:space="preserve">Het betreft het Dublin Core </w:t>
            </w:r>
            <w:proofErr w:type="spellStart"/>
            <w:r w:rsidRPr="008F7B24">
              <w:rPr>
                <w:rFonts w:ascii="Arial" w:eastAsia="Times New Roman" w:hAnsi="Arial" w:cs="Arial"/>
                <w:color w:val="000000"/>
                <w:sz w:val="20"/>
                <w:szCs w:val="20"/>
              </w:rPr>
              <w:t>metadata-element</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Creator</w:t>
            </w:r>
            <w:proofErr w:type="spellEnd"/>
            <w:r w:rsidRPr="008F7B24">
              <w:rPr>
                <w:rFonts w:ascii="Arial" w:eastAsia="Times New Roman" w:hAnsi="Arial" w:cs="Arial"/>
                <w:color w:val="000000"/>
                <w:sz w:val="20"/>
                <w:szCs w:val="20"/>
              </w:rPr>
              <w:t xml:space="preserve">’ met als toelichting: </w:t>
            </w:r>
            <w:proofErr w:type="spellStart"/>
            <w:r w:rsidRPr="008F7B24">
              <w:rPr>
                <w:rFonts w:ascii="Arial" w:eastAsia="Times New Roman" w:hAnsi="Arial" w:cs="Arial"/>
                <w:color w:val="000000"/>
                <w:sz w:val="20"/>
                <w:szCs w:val="20"/>
              </w:rPr>
              <w:t>Examples</w:t>
            </w:r>
            <w:proofErr w:type="spellEnd"/>
            <w:r w:rsidRPr="008F7B24">
              <w:rPr>
                <w:rFonts w:ascii="Arial" w:eastAsia="Times New Roman" w:hAnsi="Arial" w:cs="Arial"/>
                <w:color w:val="000000"/>
                <w:sz w:val="20"/>
                <w:szCs w:val="20"/>
              </w:rPr>
              <w:t xml:space="preserve"> of </w:t>
            </w:r>
            <w:proofErr w:type="spellStart"/>
            <w:r w:rsidRPr="008F7B24">
              <w:rPr>
                <w:rFonts w:ascii="Arial" w:eastAsia="Times New Roman" w:hAnsi="Arial" w:cs="Arial"/>
                <w:color w:val="000000"/>
                <w:sz w:val="20"/>
                <w:szCs w:val="20"/>
              </w:rPr>
              <w:t>Creator</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include</w:t>
            </w:r>
            <w:proofErr w:type="spellEnd"/>
            <w:r w:rsidRPr="008F7B24">
              <w:rPr>
                <w:rFonts w:ascii="Arial" w:eastAsia="Times New Roman" w:hAnsi="Arial" w:cs="Arial"/>
                <w:color w:val="000000"/>
                <w:sz w:val="20"/>
                <w:szCs w:val="20"/>
              </w:rPr>
              <w:t xml:space="preserve"> a </w:t>
            </w:r>
            <w:proofErr w:type="spellStart"/>
            <w:r w:rsidRPr="008F7B24">
              <w:rPr>
                <w:rFonts w:ascii="Arial" w:eastAsia="Times New Roman" w:hAnsi="Arial" w:cs="Arial"/>
                <w:color w:val="000000"/>
                <w:sz w:val="20"/>
                <w:szCs w:val="20"/>
              </w:rPr>
              <w:t>person</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an</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organization</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or</w:t>
            </w:r>
            <w:proofErr w:type="spellEnd"/>
            <w:r w:rsidRPr="008F7B24">
              <w:rPr>
                <w:rFonts w:ascii="Arial" w:eastAsia="Times New Roman" w:hAnsi="Arial" w:cs="Arial"/>
                <w:color w:val="000000"/>
                <w:sz w:val="20"/>
                <w:szCs w:val="20"/>
              </w:rPr>
              <w:t xml:space="preserve"> a service. </w:t>
            </w:r>
            <w:proofErr w:type="spellStart"/>
            <w:r w:rsidRPr="008F7B24">
              <w:rPr>
                <w:rFonts w:ascii="Arial" w:eastAsia="Times New Roman" w:hAnsi="Arial" w:cs="Arial"/>
                <w:color w:val="000000"/>
                <w:sz w:val="20"/>
                <w:szCs w:val="20"/>
              </w:rPr>
              <w:t>Typically</w:t>
            </w:r>
            <w:proofErr w:type="spellEnd"/>
            <w:r w:rsidRPr="008F7B24">
              <w:rPr>
                <w:rFonts w:ascii="Arial" w:eastAsia="Times New Roman" w:hAnsi="Arial" w:cs="Arial"/>
                <w:color w:val="000000"/>
                <w:sz w:val="20"/>
                <w:szCs w:val="20"/>
              </w:rPr>
              <w:t xml:space="preserve">, the name of a </w:t>
            </w:r>
            <w:proofErr w:type="spellStart"/>
            <w:r w:rsidRPr="008F7B24">
              <w:rPr>
                <w:rFonts w:ascii="Arial" w:eastAsia="Times New Roman" w:hAnsi="Arial" w:cs="Arial"/>
                <w:color w:val="000000"/>
                <w:sz w:val="20"/>
                <w:szCs w:val="20"/>
              </w:rPr>
              <w:t>Creator</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should</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be</w:t>
            </w:r>
            <w:proofErr w:type="spellEnd"/>
            <w:r w:rsidRPr="008F7B24">
              <w:rPr>
                <w:rFonts w:ascii="Arial" w:eastAsia="Times New Roman" w:hAnsi="Arial" w:cs="Arial"/>
                <w:color w:val="000000"/>
                <w:sz w:val="20"/>
                <w:szCs w:val="20"/>
              </w:rPr>
              <w:t xml:space="preserve"> </w:t>
            </w:r>
            <w:proofErr w:type="spellStart"/>
            <w:r w:rsidRPr="008F7B24">
              <w:rPr>
                <w:rFonts w:ascii="Arial" w:eastAsia="Times New Roman" w:hAnsi="Arial" w:cs="Arial"/>
                <w:color w:val="000000"/>
                <w:sz w:val="20"/>
                <w:szCs w:val="20"/>
              </w:rPr>
              <w:t>used</w:t>
            </w:r>
            <w:proofErr w:type="spellEnd"/>
            <w:r w:rsidRPr="008F7B24">
              <w:rPr>
                <w:rFonts w:ascii="Arial" w:eastAsia="Times New Roman" w:hAnsi="Arial" w:cs="Arial"/>
                <w:color w:val="000000"/>
                <w:sz w:val="20"/>
                <w:szCs w:val="20"/>
              </w:rPr>
              <w:t xml:space="preserve"> to </w:t>
            </w:r>
            <w:proofErr w:type="spellStart"/>
            <w:r w:rsidRPr="008F7B24">
              <w:rPr>
                <w:rFonts w:ascii="Arial" w:eastAsia="Times New Roman" w:hAnsi="Arial" w:cs="Arial"/>
                <w:color w:val="000000"/>
                <w:sz w:val="20"/>
                <w:szCs w:val="20"/>
              </w:rPr>
              <w:t>indicate</w:t>
            </w:r>
            <w:proofErr w:type="spellEnd"/>
            <w:r w:rsidRPr="008F7B24">
              <w:rPr>
                <w:rFonts w:ascii="Arial" w:eastAsia="Times New Roman" w:hAnsi="Arial" w:cs="Arial"/>
                <w:color w:val="000000"/>
                <w:sz w:val="20"/>
                <w:szCs w:val="20"/>
              </w:rPr>
              <w:t xml:space="preserve"> the </w:t>
            </w:r>
            <w:proofErr w:type="spellStart"/>
            <w:r w:rsidRPr="008F7B24">
              <w:rPr>
                <w:rFonts w:ascii="Arial" w:eastAsia="Times New Roman" w:hAnsi="Arial" w:cs="Arial"/>
                <w:color w:val="000000"/>
                <w:sz w:val="20"/>
                <w:szCs w:val="20"/>
              </w:rPr>
              <w:t>entity</w:t>
            </w:r>
            <w:proofErr w:type="spellEnd"/>
            <w:r w:rsidRPr="008F7B24">
              <w:rPr>
                <w:rFonts w:ascii="Arial" w:eastAsia="Times New Roman" w:hAnsi="Arial" w:cs="Arial"/>
                <w:color w:val="000000"/>
                <w:sz w:val="20"/>
                <w:szCs w:val="20"/>
              </w:rPr>
              <w:t>.</w:t>
            </w:r>
          </w:p>
          <w:p w:rsidR="00497884" w:rsidRDefault="00497884" w:rsidP="00F43AA2">
            <w:pPr>
              <w:autoSpaceDE w:val="0"/>
              <w:autoSpaceDN w:val="0"/>
              <w:adjustRightInd w:val="0"/>
              <w:spacing w:after="0" w:line="240" w:lineRule="auto"/>
              <w:rPr>
                <w:ins w:id="448" w:author="Arjan" w:date="2013-02-04T14:54:00Z"/>
                <w:rFonts w:ascii="Arial" w:eastAsia="Times New Roman" w:hAnsi="Arial" w:cs="Arial"/>
                <w:color w:val="000000"/>
                <w:sz w:val="20"/>
                <w:szCs w:val="20"/>
              </w:rPr>
            </w:pPr>
          </w:p>
          <w:p w:rsidR="008F7B24" w:rsidRPr="008F7B24" w:rsidRDefault="008F7B24" w:rsidP="00497884">
            <w:pPr>
              <w:autoSpaceDE w:val="0"/>
              <w:autoSpaceDN w:val="0"/>
              <w:adjustRightInd w:val="0"/>
              <w:spacing w:after="0" w:line="240" w:lineRule="auto"/>
              <w:rPr>
                <w:rFonts w:ascii="Arial" w:eastAsia="Times New Roman" w:hAnsi="Arial" w:cs="Arial"/>
                <w:color w:val="000000"/>
                <w:sz w:val="20"/>
                <w:szCs w:val="20"/>
              </w:rPr>
            </w:pPr>
            <w:ins w:id="449" w:author="Arjan" w:date="2012-12-19T15:48:00Z">
              <w:r>
                <w:rPr>
                  <w:rFonts w:ascii="Arial" w:eastAsia="Times New Roman" w:hAnsi="Arial" w:cs="Arial"/>
                  <w:color w:val="000000"/>
                  <w:sz w:val="20"/>
                  <w:szCs w:val="20"/>
                </w:rPr>
                <w:t>Indien het informatieobject in een geautomatiseerd proces is vervaardigd, dan wordt als aut</w:t>
              </w:r>
            </w:ins>
            <w:ins w:id="450" w:author="Arjan" w:date="2012-12-19T15:49:00Z">
              <w:r>
                <w:rPr>
                  <w:rFonts w:ascii="Arial" w:eastAsia="Times New Roman" w:hAnsi="Arial" w:cs="Arial"/>
                  <w:color w:val="000000"/>
                  <w:sz w:val="20"/>
                  <w:szCs w:val="20"/>
                </w:rPr>
                <w:t xml:space="preserve">eur vermeld degene die dat informatieobject ondertekend zou hebben dan wel, bij informatieobjecten waarbij van ondertekening geen sprake is (zoals bijvoorbeeld bij het </w:t>
              </w:r>
            </w:ins>
            <w:ins w:id="451" w:author="Arjan" w:date="2012-12-19T15:50:00Z">
              <w:r>
                <w:rPr>
                  <w:rFonts w:ascii="Arial" w:eastAsia="Times New Roman" w:hAnsi="Arial" w:cs="Arial"/>
                  <w:color w:val="000000"/>
                  <w:sz w:val="20"/>
                  <w:szCs w:val="20"/>
                </w:rPr>
                <w:t>omzetten van de zaakgegevens naar een duurzaam bewaarbaar informatieobject</w:t>
              </w:r>
            </w:ins>
            <w:ins w:id="452" w:author="Arjan" w:date="2012-12-19T16:11:00Z">
              <w:r w:rsidR="00217075">
                <w:rPr>
                  <w:rFonts w:ascii="Arial" w:eastAsia="Times New Roman" w:hAnsi="Arial" w:cs="Arial"/>
                  <w:color w:val="000000"/>
                  <w:sz w:val="20"/>
                  <w:szCs w:val="20"/>
                </w:rPr>
                <w:t xml:space="preserve"> in pdf</w:t>
              </w:r>
            </w:ins>
            <w:ins w:id="453" w:author="Arjan" w:date="2012-12-19T15:50:00Z">
              <w:r>
                <w:rPr>
                  <w:rFonts w:ascii="Arial" w:eastAsia="Times New Roman" w:hAnsi="Arial" w:cs="Arial"/>
                  <w:color w:val="000000"/>
                  <w:sz w:val="20"/>
                  <w:szCs w:val="20"/>
                </w:rPr>
                <w:t>), degene die verantwoordelijk</w:t>
              </w:r>
            </w:ins>
            <w:ins w:id="454" w:author="Arjan" w:date="2012-12-19T15:51:00Z">
              <w:r>
                <w:rPr>
                  <w:rFonts w:ascii="Arial" w:eastAsia="Times New Roman" w:hAnsi="Arial" w:cs="Arial"/>
                  <w:color w:val="000000"/>
                  <w:sz w:val="20"/>
                  <w:szCs w:val="20"/>
                </w:rPr>
                <w:t xml:space="preserve"> is voor </w:t>
              </w:r>
            </w:ins>
            <w:ins w:id="455" w:author="Arjan" w:date="2012-12-19T15:54:00Z">
              <w:r w:rsidR="00F43AA2">
                <w:rPr>
                  <w:rFonts w:ascii="Arial" w:eastAsia="Times New Roman" w:hAnsi="Arial" w:cs="Arial"/>
                  <w:color w:val="000000"/>
                  <w:sz w:val="20"/>
                  <w:szCs w:val="20"/>
                </w:rPr>
                <w:t xml:space="preserve">de </w:t>
              </w:r>
            </w:ins>
            <w:ins w:id="456" w:author="Arjan" w:date="2012-12-19T15:51:00Z">
              <w:r>
                <w:rPr>
                  <w:rFonts w:ascii="Arial" w:eastAsia="Times New Roman" w:hAnsi="Arial" w:cs="Arial"/>
                  <w:color w:val="000000"/>
                  <w:sz w:val="20"/>
                  <w:szCs w:val="20"/>
                </w:rPr>
                <w:t>inhoud van het informatieobject vanuit zijn of haar rol bij de zaak (</w:t>
              </w:r>
            </w:ins>
            <w:ins w:id="457" w:author="Arjan" w:date="2013-02-04T14:54:00Z">
              <w:r w:rsidR="00497884">
                <w:rPr>
                  <w:rFonts w:ascii="Arial" w:eastAsia="Times New Roman" w:hAnsi="Arial" w:cs="Arial"/>
                  <w:color w:val="000000"/>
                  <w:sz w:val="20"/>
                  <w:szCs w:val="20"/>
                </w:rPr>
                <w:t>veelal</w:t>
              </w:r>
            </w:ins>
            <w:ins w:id="458" w:author="Arjan" w:date="2012-12-19T15:51:00Z">
              <w:r>
                <w:rPr>
                  <w:rFonts w:ascii="Arial" w:eastAsia="Times New Roman" w:hAnsi="Arial" w:cs="Arial"/>
                  <w:color w:val="000000"/>
                  <w:sz w:val="20"/>
                  <w:szCs w:val="20"/>
                </w:rPr>
                <w:t xml:space="preserve"> de</w:t>
              </w:r>
            </w:ins>
            <w:ins w:id="459" w:author="Arjan" w:date="2012-12-19T15:53:00Z">
              <w:r w:rsidR="00F43AA2">
                <w:rPr>
                  <w:rFonts w:ascii="Arial" w:eastAsia="Times New Roman" w:hAnsi="Arial" w:cs="Arial"/>
                  <w:color w:val="000000"/>
                  <w:sz w:val="20"/>
                  <w:szCs w:val="20"/>
                </w:rPr>
                <w:t xml:space="preserve">gene in de rol van Zaakcoördinator). </w:t>
              </w:r>
            </w:ins>
            <w:ins w:id="460" w:author="Arjan" w:date="2012-12-19T15:50:00Z">
              <w:r>
                <w:rPr>
                  <w:rFonts w:ascii="Arial" w:eastAsia="Times New Roman" w:hAnsi="Arial" w:cs="Arial"/>
                  <w:color w:val="000000"/>
                  <w:sz w:val="20"/>
                  <w:szCs w:val="20"/>
                </w:rPr>
                <w:t xml:space="preserve">  </w:t>
              </w:r>
            </w:ins>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F7B24" w:rsidRPr="008F7B24" w:rsidRDefault="00D44D5A"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roofErr w:type="spellStart"/>
            <w:r w:rsidRPr="008F7B24">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8F7B24" w:rsidRPr="008F7B24" w:rsidRDefault="008F7B24" w:rsidP="00497884">
            <w:pPr>
              <w:autoSpaceDE w:val="0"/>
              <w:autoSpaceDN w:val="0"/>
              <w:adjustRightInd w:val="0"/>
              <w:spacing w:after="0" w:line="240" w:lineRule="auto"/>
              <w:rPr>
                <w:rFonts w:ascii="Arial" w:eastAsia="Times New Roman" w:hAnsi="Arial" w:cs="Arial"/>
                <w:color w:val="000000"/>
                <w:sz w:val="20"/>
                <w:szCs w:val="20"/>
              </w:rPr>
            </w:pPr>
            <w:del w:id="461" w:author="Arjan" w:date="2013-02-04T14:49:00Z">
              <w:r w:rsidRPr="008F7B24" w:rsidDel="00497884">
                <w:rPr>
                  <w:rFonts w:ascii="Arial" w:eastAsia="Times New Roman" w:hAnsi="Arial" w:cs="Arial"/>
                  <w:color w:val="000000"/>
                  <w:sz w:val="20"/>
                  <w:szCs w:val="20"/>
                </w:rPr>
                <w:delText>alle alfanumerieke tekens</w:delText>
              </w:r>
            </w:del>
            <w:ins w:id="462" w:author="Arjan" w:date="2013-02-04T14:49:00Z">
              <w:r w:rsidR="00497884">
                <w:rPr>
                  <w:rFonts w:ascii="Arial" w:eastAsia="Times New Roman" w:hAnsi="Arial" w:cs="Arial"/>
                  <w:color w:val="000000"/>
                  <w:sz w:val="20"/>
                  <w:szCs w:val="20"/>
                </w:rPr>
                <w:t xml:space="preserve">De naamgegevens van </w:t>
              </w:r>
            </w:ins>
            <w:ins w:id="463" w:author="Arjan" w:date="2013-02-04T14:50:00Z">
              <w:r w:rsidR="00497884">
                <w:rPr>
                  <w:rFonts w:ascii="Arial" w:eastAsia="Times New Roman" w:hAnsi="Arial" w:cs="Arial"/>
                  <w:color w:val="000000"/>
                  <w:sz w:val="20"/>
                  <w:szCs w:val="20"/>
                </w:rPr>
                <w:t xml:space="preserve">de </w:t>
              </w:r>
            </w:ins>
            <w:ins w:id="464" w:author="Arjan" w:date="2013-02-04T14:56:00Z">
              <w:r w:rsidR="001B7FEC">
                <w:rPr>
                  <w:rFonts w:ascii="Arial" w:eastAsia="Times New Roman" w:hAnsi="Arial" w:cs="Arial"/>
                  <w:color w:val="000000"/>
                  <w:sz w:val="20"/>
                  <w:szCs w:val="20"/>
                </w:rPr>
                <w:t xml:space="preserve">auteur </w:t>
              </w:r>
            </w:ins>
            <w:ins w:id="465" w:author="Arjan" w:date="2013-02-04T14:57:00Z">
              <w:r w:rsidR="001B7FEC">
                <w:rPr>
                  <w:rFonts w:ascii="Arial" w:eastAsia="Times New Roman" w:hAnsi="Arial" w:cs="Arial"/>
                  <w:color w:val="000000"/>
                  <w:sz w:val="20"/>
                  <w:szCs w:val="20"/>
                </w:rPr>
                <w:t xml:space="preserve">zijnde een </w:t>
              </w:r>
            </w:ins>
            <w:ins w:id="466" w:author="Arjan" w:date="2013-02-04T14:51:00Z">
              <w:r w:rsidR="00497884">
                <w:rPr>
                  <w:rFonts w:ascii="Arial" w:eastAsia="Times New Roman" w:hAnsi="Arial" w:cs="Arial"/>
                  <w:color w:val="000000"/>
                  <w:sz w:val="20"/>
                  <w:szCs w:val="20"/>
                </w:rPr>
                <w:t>betrokkene</w:t>
              </w:r>
            </w:ins>
            <w:ins w:id="467" w:author="Arjan" w:date="2013-02-04T14:50:00Z">
              <w:r w:rsidR="00497884">
                <w:rPr>
                  <w:rFonts w:ascii="Arial" w:eastAsia="Times New Roman" w:hAnsi="Arial" w:cs="Arial"/>
                  <w:color w:val="000000"/>
                  <w:sz w:val="20"/>
                  <w:szCs w:val="20"/>
                </w:rPr>
                <w:t xml:space="preserve"> die in een rol aan de zaak gerelateerd is, dan wel, indien de auteur niet in een r</w:t>
              </w:r>
            </w:ins>
            <w:ins w:id="468" w:author="Arjan" w:date="2013-02-04T14:51:00Z">
              <w:r w:rsidR="00497884">
                <w:rPr>
                  <w:rFonts w:ascii="Arial" w:eastAsia="Times New Roman" w:hAnsi="Arial" w:cs="Arial"/>
                  <w:color w:val="000000"/>
                  <w:sz w:val="20"/>
                  <w:szCs w:val="20"/>
                </w:rPr>
                <w:t xml:space="preserve">ol aan de zaak </w:t>
              </w:r>
              <w:r w:rsidR="00497884">
                <w:rPr>
                  <w:rFonts w:ascii="Arial" w:eastAsia="Times New Roman" w:hAnsi="Arial" w:cs="Arial"/>
                  <w:color w:val="000000"/>
                  <w:sz w:val="20"/>
                  <w:szCs w:val="20"/>
                </w:rPr>
                <w:lastRenderedPageBreak/>
                <w:t>gerelat</w:t>
              </w:r>
            </w:ins>
            <w:ins w:id="469" w:author="Arjan" w:date="2013-02-04T14:52:00Z">
              <w:r w:rsidR="00497884">
                <w:rPr>
                  <w:rFonts w:ascii="Arial" w:eastAsia="Times New Roman" w:hAnsi="Arial" w:cs="Arial"/>
                  <w:color w:val="000000"/>
                  <w:sz w:val="20"/>
                  <w:szCs w:val="20"/>
                </w:rPr>
                <w:t xml:space="preserve">eerd is, de naamgegevens van de </w:t>
              </w:r>
            </w:ins>
            <w:ins w:id="470" w:author="Arjan" w:date="2013-02-04T14:53:00Z">
              <w:r w:rsidR="00497884">
                <w:rPr>
                  <w:rFonts w:ascii="Arial" w:eastAsia="Times New Roman" w:hAnsi="Arial" w:cs="Arial"/>
                  <w:color w:val="000000"/>
                  <w:sz w:val="20"/>
                  <w:szCs w:val="20"/>
                </w:rPr>
                <w:t>natuurlijk persoon of organisatie</w:t>
              </w:r>
            </w:ins>
            <w:ins w:id="471" w:author="Arjan" w:date="2013-02-04T14:57:00Z">
              <w:r w:rsidR="001B7FEC">
                <w:rPr>
                  <w:rFonts w:ascii="Arial" w:eastAsia="Times New Roman" w:hAnsi="Arial" w:cs="Arial"/>
                  <w:color w:val="000000"/>
                  <w:sz w:val="20"/>
                  <w:szCs w:val="20"/>
                </w:rPr>
                <w:t xml:space="preserve"> zijnde de auteur</w:t>
              </w:r>
            </w:ins>
            <w:ins w:id="472" w:author="Arjan" w:date="2013-02-04T14:53:00Z">
              <w:r w:rsidR="00497884">
                <w:rPr>
                  <w:rFonts w:ascii="Arial" w:eastAsia="Times New Roman" w:hAnsi="Arial" w:cs="Arial"/>
                  <w:color w:val="000000"/>
                  <w:sz w:val="20"/>
                  <w:szCs w:val="20"/>
                </w:rPr>
                <w:t>. In het laatste geval verdient het aanbeveling om aanvullend te vermelden uit welken hoofde het auteurschap wordt uitgeoefend</w:t>
              </w:r>
            </w:ins>
            <w:ins w:id="473" w:author="Arjan" w:date="2013-02-04T14:54:00Z">
              <w:r w:rsidR="00497884">
                <w:rPr>
                  <w:rFonts w:ascii="Arial" w:eastAsia="Times New Roman" w:hAnsi="Arial" w:cs="Arial"/>
                  <w:color w:val="000000"/>
                  <w:sz w:val="20"/>
                  <w:szCs w:val="20"/>
                </w:rPr>
                <w:t xml:space="preserve">. </w:t>
              </w:r>
            </w:ins>
          </w:p>
        </w:tc>
      </w:tr>
      <w:tr w:rsidR="008F7B24" w:rsidRPr="008F7B24">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ins w:id="474" w:author="Arjan" w:date="2012-12-19T15:54:00Z">
              <w:r>
                <w:rPr>
                  <w:rFonts w:ascii="Arial" w:eastAsia="Times New Roman" w:hAnsi="Arial" w:cs="Arial"/>
                  <w:color w:val="000000"/>
                  <w:sz w:val="20"/>
                  <w:szCs w:val="20"/>
                </w:rPr>
                <w:t>Nee</w:t>
              </w:r>
            </w:ins>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411"/>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trPr>
          <w:trHeight w:val="24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 xml:space="preserve">Indicatie </w:t>
            </w:r>
            <w:proofErr w:type="spellStart"/>
            <w:r w:rsidRPr="008F7B24">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8F7B24" w:rsidRPr="008F7B24" w:rsidRDefault="00D44D5A"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rsidTr="001B7FEC">
        <w:trPr>
          <w:trHeight w:val="230"/>
        </w:trPr>
        <w:tc>
          <w:tcPr>
            <w:tcW w:w="37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1B7FEC">
        <w:trPr>
          <w:trHeight w:val="230"/>
        </w:trPr>
        <w:tc>
          <w:tcPr>
            <w:tcW w:w="37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8F7B24" w:rsidRDefault="008F7B24" w:rsidP="0044638F"/>
    <w:p w:rsidR="00490410" w:rsidRDefault="00E958E4" w:rsidP="00490410">
      <w:pPr>
        <w:pStyle w:val="Kop2"/>
      </w:pPr>
      <w:bookmarkStart w:id="475" w:name="_Toc348096659"/>
      <w:r>
        <w:t>INFORMATIE</w:t>
      </w:r>
      <w:r w:rsidR="00490410">
        <w:t>OBJECTTYPE</w:t>
      </w:r>
      <w:bookmarkEnd w:id="475"/>
    </w:p>
    <w:p w:rsidR="00490410" w:rsidRDefault="00490410" w:rsidP="00490410">
      <w:r>
        <w:t>Dit is de nieuwe naam voor het huidige objecttype DOCUMENTTYPE. Zie verde</w:t>
      </w:r>
      <w:r w:rsidR="00C34301">
        <w:t>r de toelichting bij INFORMATIE</w:t>
      </w:r>
      <w:r>
        <w:t xml:space="preserve">OBJECT. </w:t>
      </w:r>
    </w:p>
    <w:tbl>
      <w:tblPr>
        <w:tblW w:w="0" w:type="auto"/>
        <w:tblInd w:w="60" w:type="dxa"/>
        <w:tblLayout w:type="fixed"/>
        <w:tblCellMar>
          <w:left w:w="60" w:type="dxa"/>
          <w:right w:w="60" w:type="dxa"/>
        </w:tblCellMar>
        <w:tblLook w:val="0000"/>
      </w:tblPr>
      <w:tblGrid>
        <w:gridCol w:w="3600"/>
        <w:gridCol w:w="1080"/>
        <w:gridCol w:w="3330"/>
        <w:gridCol w:w="1350"/>
      </w:tblGrid>
      <w:tr w:rsidR="00AB019F" w:rsidRPr="00AB019F" w:rsidTr="00AB019F">
        <w:tc>
          <w:tcPr>
            <w:tcW w:w="3600" w:type="dxa"/>
            <w:tcBorders>
              <w:top w:val="single" w:sz="4" w:space="0" w:color="auto"/>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del w:id="476" w:author="Arjan" w:date="2012-12-11T16:16:00Z">
              <w:r w:rsidR="00AB019F" w:rsidRPr="00AB019F" w:rsidDel="00C34301">
                <w:rPr>
                  <w:rFonts w:ascii="Arial" w:eastAsia="Times New Roman" w:hAnsi="Arial" w:cs="Arial"/>
                  <w:color w:val="000000"/>
                  <w:sz w:val="20"/>
                  <w:szCs w:val="20"/>
                </w:rPr>
                <w:delText>DOCUMENT</w:delText>
              </w:r>
            </w:del>
            <w:ins w:id="477" w:author="Arjan" w:date="2012-12-11T16:16:00Z">
              <w:r w:rsidR="00C34301">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roofErr w:type="spellStart"/>
            <w:r w:rsidRPr="00AB019F">
              <w:rPr>
                <w:rFonts w:ascii="Arial" w:eastAsia="Times New Roman" w:hAnsi="Arial" w:cs="Arial"/>
                <w:b/>
                <w:bCs/>
                <w:color w:val="000000"/>
                <w:sz w:val="20"/>
                <w:szCs w:val="20"/>
              </w:rPr>
              <w:t>Mnemonic</w:t>
            </w:r>
            <w:proofErr w:type="spellEnd"/>
            <w:r w:rsidRPr="00AB019F">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Element.Alias</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DCT</w:t>
            </w:r>
            <w:r w:rsidRPr="00AB019F">
              <w:rPr>
                <w:rFonts w:ascii="Arial" w:hAnsi="Arial" w:cs="Arial"/>
                <w:sz w:val="20"/>
                <w:szCs w:val="20"/>
                <w:lang w:val="en-AU"/>
              </w:rPr>
              <w:fldChar w:fldCharType="end"/>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r w:rsidR="00AB019F" w:rsidRPr="00AB019F">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Element.Notes</w:instrText>
            </w:r>
            <w:r w:rsidRPr="00AB019F">
              <w:rPr>
                <w:rFonts w:ascii="Arial" w:hAnsi="Arial" w:cs="Arial"/>
                <w:sz w:val="20"/>
                <w:szCs w:val="20"/>
                <w:lang w:val="en-AU"/>
              </w:rPr>
              <w:fldChar w:fldCharType="end"/>
            </w:r>
            <w:r w:rsidR="00AB019F" w:rsidRPr="00AB019F">
              <w:rPr>
                <w:rFonts w:ascii="Arial" w:eastAsia="Times New Roman" w:hAnsi="Arial" w:cs="Arial"/>
                <w:color w:val="610E6A"/>
                <w:sz w:val="20"/>
                <w:szCs w:val="20"/>
              </w:rPr>
              <w:t xml:space="preserve">Aanduiding van de aard van een </w:t>
            </w:r>
            <w:del w:id="478" w:author="Arjan" w:date="2012-11-16T15:33:00Z">
              <w:r w:rsidR="00AB019F" w:rsidRPr="00AB019F" w:rsidDel="00AB019F">
                <w:rPr>
                  <w:rFonts w:ascii="Arial" w:eastAsia="Times New Roman" w:hAnsi="Arial" w:cs="Arial"/>
                  <w:color w:val="610E6A"/>
                  <w:sz w:val="20"/>
                  <w:szCs w:val="20"/>
                </w:rPr>
                <w:delText xml:space="preserve">DOCUMENT </w:delText>
              </w:r>
            </w:del>
            <w:ins w:id="479" w:author="Arjan" w:date="2012-11-16T15:33:00Z">
              <w:r w:rsidR="00AB019F">
                <w:rPr>
                  <w:rFonts w:ascii="Arial" w:eastAsia="Times New Roman" w:hAnsi="Arial" w:cs="Arial"/>
                  <w:color w:val="610E6A"/>
                  <w:sz w:val="20"/>
                  <w:szCs w:val="20"/>
                </w:rPr>
                <w:t xml:space="preserve">INFORMATIEOBJECT </w:t>
              </w:r>
            </w:ins>
            <w:r w:rsidR="00AB019F" w:rsidRPr="00AB019F">
              <w:rPr>
                <w:rFonts w:ascii="Arial" w:eastAsia="Times New Roman" w:hAnsi="Arial" w:cs="Arial"/>
                <w:color w:val="610E6A"/>
                <w:sz w:val="20"/>
                <w:szCs w:val="20"/>
              </w:rPr>
              <w:t>zoals gehanteerd door de zaakbehandelende organisatie</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r w:rsidR="00AB019F" w:rsidRPr="00AB019F">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1 juni 2008</w:t>
            </w:r>
          </w:p>
        </w:tc>
      </w:tr>
      <w:tr w:rsidR="00AB019F" w:rsidRPr="00AB019F">
        <w:trPr>
          <w:trHeight w:val="26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 xml:space="preserve">Het betreft de typering van </w:t>
            </w:r>
            <w:del w:id="480" w:author="Arjan" w:date="2012-11-16T15:34:00Z">
              <w:r w:rsidRPr="00AB019F" w:rsidDel="00AB019F">
                <w:rPr>
                  <w:rFonts w:ascii="Arial" w:eastAsia="Times New Roman" w:hAnsi="Arial" w:cs="Arial"/>
                  <w:color w:val="000000"/>
                  <w:sz w:val="20"/>
                  <w:szCs w:val="20"/>
                </w:rPr>
                <w:delText>document</w:delText>
              </w:r>
            </w:del>
            <w:ins w:id="481"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en naar hun aard zoals gehanteerd door de zaakbehandelende organisatie. Elk </w:t>
            </w:r>
            <w:del w:id="482" w:author="Arjan" w:date="2012-11-16T15:34:00Z">
              <w:r w:rsidRPr="00AB019F" w:rsidDel="00AB019F">
                <w:rPr>
                  <w:rFonts w:ascii="Arial" w:eastAsia="Times New Roman" w:hAnsi="Arial" w:cs="Arial"/>
                  <w:color w:val="000000"/>
                  <w:sz w:val="20"/>
                  <w:szCs w:val="20"/>
                </w:rPr>
                <w:delText>documen</w:delText>
              </w:r>
            </w:del>
            <w:proofErr w:type="spellStart"/>
            <w:ins w:id="483"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w:t>
            </w:r>
            <w:proofErr w:type="spellEnd"/>
            <w:r w:rsidRPr="00AB019F">
              <w:rPr>
                <w:rFonts w:ascii="Arial" w:eastAsia="Times New Roman" w:hAnsi="Arial" w:cs="Arial"/>
                <w:color w:val="000000"/>
                <w:sz w:val="20"/>
                <w:szCs w:val="20"/>
              </w:rPr>
              <w:t xml:space="preserve"> komt overeen met of valt binnen de generieke typering van </w:t>
            </w:r>
            <w:del w:id="484" w:author="Arjan" w:date="2012-11-16T15:34:00Z">
              <w:r w:rsidRPr="00AB019F" w:rsidDel="00AB019F">
                <w:rPr>
                  <w:rFonts w:ascii="Arial" w:eastAsia="Times New Roman" w:hAnsi="Arial" w:cs="Arial"/>
                  <w:color w:val="000000"/>
                  <w:sz w:val="20"/>
                  <w:szCs w:val="20"/>
                </w:rPr>
                <w:delText>document</w:delText>
              </w:r>
            </w:del>
            <w:ins w:id="485"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en zoals landelijk gehanteerd, de </w:t>
            </w:r>
            <w:del w:id="486" w:author="Arjan" w:date="2012-11-16T15:35:00Z">
              <w:r w:rsidRPr="00AB019F" w:rsidDel="00AB019F">
                <w:rPr>
                  <w:rFonts w:ascii="Arial" w:eastAsia="Times New Roman" w:hAnsi="Arial" w:cs="Arial"/>
                  <w:color w:val="000000"/>
                  <w:sz w:val="20"/>
                  <w:szCs w:val="20"/>
                </w:rPr>
                <w:delText>Document</w:delText>
              </w:r>
            </w:del>
            <w:proofErr w:type="spellStart"/>
            <w:ins w:id="487"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type-omschrijving</w:t>
            </w:r>
            <w:proofErr w:type="spellEnd"/>
            <w:r w:rsidRPr="00AB019F">
              <w:rPr>
                <w:rFonts w:ascii="Arial" w:eastAsia="Times New Roman" w:hAnsi="Arial" w:cs="Arial"/>
                <w:color w:val="000000"/>
                <w:sz w:val="20"/>
                <w:szCs w:val="20"/>
              </w:rPr>
              <w:t xml:space="preserve"> generiek . Het </w:t>
            </w:r>
            <w:del w:id="488" w:author="Arjan" w:date="2012-11-16T15:35:00Z">
              <w:r w:rsidRPr="00AB019F" w:rsidDel="00AB019F">
                <w:rPr>
                  <w:rFonts w:ascii="Arial" w:eastAsia="Times New Roman" w:hAnsi="Arial" w:cs="Arial"/>
                  <w:color w:val="000000"/>
                  <w:sz w:val="20"/>
                  <w:szCs w:val="20"/>
                </w:rPr>
                <w:delText>document</w:delText>
              </w:r>
            </w:del>
            <w:proofErr w:type="spellStart"/>
            <w:ins w:id="489"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w:t>
            </w:r>
            <w:proofErr w:type="spellEnd"/>
            <w:r w:rsidRPr="00AB019F">
              <w:rPr>
                <w:rFonts w:ascii="Arial" w:eastAsia="Times New Roman" w:hAnsi="Arial" w:cs="Arial"/>
                <w:color w:val="000000"/>
                <w:sz w:val="20"/>
                <w:szCs w:val="20"/>
              </w:rPr>
              <w:t xml:space="preserve"> stelt organisatie in staat hun eigen typering aan te houden en, d.m.v. de relatie naar </w:t>
            </w:r>
            <w:del w:id="490" w:author="Arjan" w:date="2012-11-16T15:35:00Z">
              <w:r w:rsidRPr="00AB019F" w:rsidDel="00AB019F">
                <w:rPr>
                  <w:rFonts w:ascii="Arial" w:eastAsia="Times New Roman" w:hAnsi="Arial" w:cs="Arial"/>
                  <w:color w:val="000000"/>
                  <w:sz w:val="20"/>
                  <w:szCs w:val="20"/>
                </w:rPr>
                <w:delText>document</w:delText>
              </w:r>
            </w:del>
            <w:proofErr w:type="spellStart"/>
            <w:ins w:id="491"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type-omschrijving</w:t>
            </w:r>
            <w:proofErr w:type="spellEnd"/>
            <w:r w:rsidRPr="00AB019F">
              <w:rPr>
                <w:rFonts w:ascii="Arial" w:eastAsia="Times New Roman" w:hAnsi="Arial" w:cs="Arial"/>
                <w:color w:val="000000"/>
                <w:sz w:val="20"/>
                <w:szCs w:val="20"/>
              </w:rPr>
              <w:t xml:space="preserve"> generiek, toch aan te kunnen sluiten op de landelijk gehanteerde typering generiek.</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492" w:author="Arjan" w:date="2012-11-16T15:35:00Z">
              <w:r w:rsidRPr="00AB019F" w:rsidDel="00AB019F">
                <w:rPr>
                  <w:rFonts w:ascii="Arial" w:eastAsia="Times New Roman" w:hAnsi="Arial" w:cs="Arial"/>
                  <w:color w:val="000000"/>
                  <w:sz w:val="20"/>
                  <w:szCs w:val="20"/>
                </w:rPr>
                <w:delText>Document</w:delText>
              </w:r>
            </w:del>
            <w:proofErr w:type="spellStart"/>
            <w:ins w:id="493"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type-omschrijving</w:t>
            </w:r>
            <w:proofErr w:type="spellEnd"/>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lastRenderedPageBreak/>
              <w:t>Kwaliteitsbegrip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494" w:name="BKM_F76EB624_0E5B_48dd_A1D0_FBB1CE3B3D89"/>
            <w:bookmarkEnd w:id="494"/>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495" w:author="Arjan" w:date="2012-11-16T15:37:00Z">
              <w:r w:rsidR="00AB019F" w:rsidRPr="00AB019F" w:rsidDel="00AB019F">
                <w:rPr>
                  <w:rFonts w:ascii="Arial" w:eastAsia="Times New Roman" w:hAnsi="Arial" w:cs="Arial"/>
                  <w:color w:val="000000"/>
                  <w:sz w:val="20"/>
                  <w:szCs w:val="20"/>
                </w:rPr>
                <w:delText>Document</w:delText>
              </w:r>
            </w:del>
            <w:ins w:id="496"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 op basis van de Dublin Core</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497" w:name="BKM_7BC04198_B6DB_4124_BE49_62F586E940F4"/>
            <w:bookmarkEnd w:id="497"/>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498" w:author="Arjan" w:date="2012-11-16T15:37:00Z">
              <w:r w:rsidR="00AB019F" w:rsidRPr="00AB019F" w:rsidDel="00AB019F">
                <w:rPr>
                  <w:rFonts w:ascii="Arial" w:eastAsia="Times New Roman" w:hAnsi="Arial" w:cs="Arial"/>
                  <w:color w:val="000000"/>
                  <w:sz w:val="20"/>
                  <w:szCs w:val="20"/>
                </w:rPr>
                <w:delText>Document</w:delText>
              </w:r>
            </w:del>
            <w:ins w:id="499"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0" w:name="BKM_08AF4B30_8122_4256_B996_F3D23E7F3CE6"/>
            <w:bookmarkEnd w:id="500"/>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1" w:author="Arjan" w:date="2012-11-16T15:37:00Z">
              <w:r w:rsidR="00AB019F" w:rsidRPr="00AB019F" w:rsidDel="00AB019F">
                <w:rPr>
                  <w:rFonts w:ascii="Arial" w:eastAsia="Times New Roman" w:hAnsi="Arial" w:cs="Arial"/>
                  <w:color w:val="000000"/>
                  <w:sz w:val="20"/>
                  <w:szCs w:val="20"/>
                </w:rPr>
                <w:delText>Document</w:delText>
              </w:r>
            </w:del>
            <w:ins w:id="502"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 op basis van de Dublin Core</w:t>
            </w:r>
          </w:p>
        </w:tc>
      </w:tr>
      <w:tr w:rsidR="00AB019F" w:rsidRPr="00AB019F">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3" w:name="BKM_25D6500A_29BE_4be5_8732_E75DEBA124A3"/>
            <w:bookmarkEnd w:id="503"/>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ins w:id="504" w:author="Arjan" w:date="2012-11-16T15:37:00Z">
              <w:r w:rsidR="00AB019F">
                <w:rPr>
                  <w:rFonts w:ascii="Arial" w:eastAsia="Times New Roman" w:hAnsi="Arial" w:cs="Arial"/>
                  <w:color w:val="000000"/>
                  <w:sz w:val="20"/>
                  <w:szCs w:val="20"/>
                </w:rPr>
                <w:t>Informatieobject</w:t>
              </w:r>
            </w:ins>
            <w:del w:id="505" w:author="Arjan" w:date="2012-11-16T15:37:00Z">
              <w:r w:rsidR="00AB019F" w:rsidRPr="00AB019F" w:rsidDel="00AB019F">
                <w:rPr>
                  <w:rFonts w:ascii="Arial" w:eastAsia="Times New Roman" w:hAnsi="Arial" w:cs="Arial"/>
                  <w:color w:val="000000"/>
                  <w:sz w:val="20"/>
                  <w:szCs w:val="20"/>
                </w:rPr>
                <w:delText>Document</w:delText>
              </w:r>
            </w:del>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r w:rsidR="00AB019F" w:rsidRPr="00AB019F" w:rsidTr="00AB019F">
        <w:tc>
          <w:tcPr>
            <w:tcW w:w="360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6" w:name="BKM_4B14CA84_1C6E_4419_B23B_B87F4B425C0B"/>
            <w:bookmarkEnd w:id="506"/>
          </w:p>
        </w:tc>
        <w:tc>
          <w:tcPr>
            <w:tcW w:w="108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del w:id="507" w:author="Arjan" w:date="2012-11-16T15:37:00Z">
              <w:r w:rsidR="00AB019F" w:rsidRPr="00AB019F" w:rsidDel="00AB019F">
                <w:rPr>
                  <w:rFonts w:ascii="Arial" w:eastAsia="Times New Roman" w:hAnsi="Arial" w:cs="Arial"/>
                  <w:color w:val="000000"/>
                  <w:sz w:val="20"/>
                  <w:szCs w:val="20"/>
                </w:rPr>
                <w:delText>document</w:delText>
              </w:r>
            </w:del>
            <w:ins w:id="508" w:author="Arjan" w:date="2012-11-16T15:38:00Z">
              <w:r w:rsidR="00AB019F">
                <w:rPr>
                  <w:rFonts w:ascii="Arial" w:eastAsia="Times New Roman" w:hAnsi="Arial" w:cs="Arial"/>
                  <w:color w:val="000000"/>
                  <w:sz w:val="20"/>
                  <w:szCs w:val="20"/>
                </w:rPr>
                <w:t>i</w:t>
              </w:r>
            </w:ins>
            <w:ins w:id="509" w:author="Arjan" w:date="2012-11-16T15:37: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r w:rsidR="00AB019F" w:rsidRPr="00AB019F" w:rsidTr="00AB019F">
        <w:tc>
          <w:tcPr>
            <w:tcW w:w="360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10" w:name="BKM_EDBAF1CD_6F90_4451_A74C_4E33FA12C9AC"/>
            <w:bookmarkEnd w:id="510"/>
          </w:p>
        </w:tc>
        <w:tc>
          <w:tcPr>
            <w:tcW w:w="108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rsidR="00AB019F" w:rsidRPr="00AB019F" w:rsidRDefault="00D44D5A"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del w:id="511" w:author="Arjan" w:date="2012-11-16T15:38:00Z">
              <w:r w:rsidR="00AB019F" w:rsidRPr="00AB019F" w:rsidDel="00AB019F">
                <w:rPr>
                  <w:rFonts w:ascii="Arial" w:eastAsia="Times New Roman" w:hAnsi="Arial" w:cs="Arial"/>
                  <w:color w:val="000000"/>
                  <w:sz w:val="20"/>
                  <w:szCs w:val="20"/>
                </w:rPr>
                <w:delText>documen</w:delText>
              </w:r>
            </w:del>
            <w:del w:id="512" w:author="Arjan" w:date="2012-11-16T15:37:00Z">
              <w:r w:rsidR="00AB019F" w:rsidRPr="00AB019F" w:rsidDel="00AB019F">
                <w:rPr>
                  <w:rFonts w:ascii="Arial" w:eastAsia="Times New Roman" w:hAnsi="Arial" w:cs="Arial"/>
                  <w:color w:val="000000"/>
                  <w:sz w:val="20"/>
                  <w:szCs w:val="20"/>
                </w:rPr>
                <w:delText>t</w:delText>
              </w:r>
            </w:del>
            <w:ins w:id="513" w:author="Arjan" w:date="2012-11-16T15:38: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KING</w:t>
            </w:r>
          </w:p>
        </w:tc>
      </w:tr>
    </w:tbl>
    <w:p w:rsidR="00490410" w:rsidRDefault="00490410" w:rsidP="0044638F"/>
    <w:p w:rsidR="00B16C6E" w:rsidRDefault="00C34301" w:rsidP="00B16C6E">
      <w:pPr>
        <w:pStyle w:val="Kop3"/>
      </w:pPr>
      <w:bookmarkStart w:id="514" w:name="_Toc348096660"/>
      <w:proofErr w:type="spellStart"/>
      <w:r>
        <w:t>I</w:t>
      </w:r>
      <w:r w:rsidR="00910CBE">
        <w:t>nformatieobjecttype-omschrijving</w:t>
      </w:r>
      <w:proofErr w:type="spellEnd"/>
      <w:r w:rsidR="00910CBE">
        <w:t xml:space="preserve"> generiek</w:t>
      </w:r>
      <w:bookmarkEnd w:id="514"/>
    </w:p>
    <w:p w:rsidR="00B16C6E" w:rsidRDefault="00B16C6E" w:rsidP="0044638F">
      <w:r>
        <w:t xml:space="preserve">De waarden die deze attribuutsoort kan hebben zijn vastgelegd in een </w:t>
      </w:r>
      <w:proofErr w:type="spellStart"/>
      <w:r>
        <w:t>waardenlijst</w:t>
      </w:r>
      <w:proofErr w:type="spellEnd"/>
      <w:r>
        <w:t xml:space="preserve">. Deze hebben we geëvalueerd op evenwichtigheid, abstractieniveau, volledigheid e.d. Basis daarvoor vormen de documenttypen die opgenomen zijn in de recentelijk vastgestelde </w:t>
      </w:r>
      <w:proofErr w:type="spellStart"/>
      <w:r>
        <w:t>NEN-norm</w:t>
      </w:r>
      <w:proofErr w:type="spellEnd"/>
      <w:r>
        <w:t xml:space="preserve"> 2084. De daarin onderscheiden documenttypen hebben we overgenomen. Dit betreft een </w:t>
      </w:r>
      <w:proofErr w:type="spellStart"/>
      <w:r>
        <w:t>waardenset</w:t>
      </w:r>
      <w:proofErr w:type="spellEnd"/>
      <w:r>
        <w:t xml:space="preserve"> aan documenttypen</w:t>
      </w:r>
      <w:r w:rsidR="00934EE7">
        <w:t xml:space="preserve"> die</w:t>
      </w:r>
      <w:r>
        <w:t xml:space="preserve"> </w:t>
      </w:r>
      <w:r w:rsidR="00B65857">
        <w:t xml:space="preserve">domeinoverstijgend </w:t>
      </w:r>
      <w:r w:rsidR="005B3891">
        <w:t xml:space="preserve">en </w:t>
      </w:r>
      <w:r>
        <w:t>op landelijk niveau</w:t>
      </w:r>
      <w:r w:rsidR="005B3891" w:rsidRPr="005B3891">
        <w:t xml:space="preserve"> </w:t>
      </w:r>
      <w:r w:rsidR="005B3891">
        <w:t>van toepassing</w:t>
      </w:r>
      <w:r w:rsidR="00934EE7">
        <w:t xml:space="preserve"> zijn</w:t>
      </w:r>
      <w:r>
        <w:t xml:space="preserve">. Deze hebben we waar zinvol aangevuld met documenttypen die landelijk voor </w:t>
      </w:r>
      <w:r w:rsidR="00B65857">
        <w:t>het domein</w:t>
      </w:r>
      <w:r>
        <w:t xml:space="preserve"> overheid relevant zijn. </w:t>
      </w:r>
      <w:r w:rsidR="00934EE7">
        <w:t>Documenttypen voor speci</w:t>
      </w:r>
      <w:r>
        <w:t>fieke</w:t>
      </w:r>
      <w:r w:rsidR="00B65857">
        <w:t>re</w:t>
      </w:r>
      <w:r>
        <w:t xml:space="preserve"> </w:t>
      </w:r>
      <w:r w:rsidR="00934EE7">
        <w:t xml:space="preserve">domeinen en voor specifieke </w:t>
      </w:r>
      <w:r>
        <w:t xml:space="preserve">organisaties maken hiervan dus geen deel uit. De nieuwe </w:t>
      </w:r>
      <w:proofErr w:type="spellStart"/>
      <w:r>
        <w:t>waardenlijst</w:t>
      </w:r>
      <w:proofErr w:type="spellEnd"/>
      <w:r w:rsidR="00934EE7">
        <w:t xml:space="preserve"> hebben we gemodelleerd als een zgn. referentielijst. De waarden in deze </w:t>
      </w:r>
      <w:proofErr w:type="spellStart"/>
      <w:r w:rsidR="00934EE7">
        <w:t>waardenlijst</w:t>
      </w:r>
      <w:proofErr w:type="spellEnd"/>
      <w:r w:rsidR="00934EE7">
        <w:t xml:space="preserve"> vermelden we in bijlage 1</w:t>
      </w:r>
      <w:r>
        <w:t>, inclusief de wijzigingen ten opzicht</w:t>
      </w:r>
      <w:r w:rsidR="00934EE7">
        <w:t xml:space="preserve">e van de bestaande </w:t>
      </w:r>
      <w:proofErr w:type="spellStart"/>
      <w:r w:rsidR="00934EE7">
        <w:t>waardenlijst</w:t>
      </w:r>
      <w:proofErr w:type="spellEnd"/>
      <w:r w:rsidR="00934EE7">
        <w:t>.</w:t>
      </w:r>
    </w:p>
    <w:p w:rsidR="009C615C" w:rsidRPr="009C615C" w:rsidRDefault="00D44D5A" w:rsidP="009C615C">
      <w:pPr>
        <w:autoSpaceDE w:val="0"/>
        <w:autoSpaceDN w:val="0"/>
        <w:adjustRightInd w:val="0"/>
        <w:spacing w:before="240" w:after="60" w:line="240" w:lineRule="auto"/>
        <w:outlineLvl w:val="3"/>
        <w:rPr>
          <w:ins w:id="515" w:author="Arjan" w:date="2013-01-07T13:32:00Z"/>
          <w:rFonts w:ascii="Arial" w:eastAsia="Times New Roman" w:hAnsi="Arial" w:cs="Arial"/>
          <w:b/>
          <w:bCs/>
          <w:color w:val="004080"/>
          <w:sz w:val="24"/>
          <w:szCs w:val="24"/>
        </w:rPr>
      </w:pPr>
      <w:ins w:id="516"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b/>
            <w:bCs/>
            <w:color w:val="004080"/>
            <w:sz w:val="24"/>
            <w:szCs w:val="24"/>
          </w:rPr>
          <w:instrText>Att.Stereotype</w:instrText>
        </w:r>
        <w:r w:rsidRPr="009C615C">
          <w:rPr>
            <w:rFonts w:ascii="Arial" w:hAnsi="Arial" w:cs="Arial"/>
            <w:sz w:val="20"/>
            <w:szCs w:val="20"/>
            <w:lang w:val="en-AU"/>
          </w:rPr>
          <w:fldChar w:fldCharType="separate"/>
        </w:r>
        <w:r w:rsidR="009C615C" w:rsidRPr="009C615C">
          <w:rPr>
            <w:rFonts w:ascii="Arial" w:eastAsia="Times New Roman" w:hAnsi="Arial" w:cs="Arial"/>
            <w:b/>
            <w:bCs/>
            <w:color w:val="004080"/>
            <w:sz w:val="24"/>
            <w:szCs w:val="24"/>
          </w:rPr>
          <w:t>«Attribuutsoort»</w:t>
        </w:r>
        <w:r w:rsidRPr="009C615C">
          <w:rPr>
            <w:rFonts w:ascii="Arial" w:hAnsi="Arial" w:cs="Arial"/>
            <w:sz w:val="20"/>
            <w:szCs w:val="20"/>
            <w:lang w:val="en-AU"/>
          </w:rPr>
          <w:fldChar w:fldCharType="end"/>
        </w:r>
        <w:r w:rsidR="009C615C" w:rsidRPr="009C615C">
          <w:rPr>
            <w:rFonts w:ascii="Arial" w:eastAsia="Times New Roman" w:hAnsi="Arial" w:cs="Arial"/>
            <w:b/>
            <w:bCs/>
            <w:color w:val="004080"/>
            <w:sz w:val="24"/>
            <w:szCs w:val="24"/>
          </w:rPr>
          <w:t xml:space="preserve"> </w:t>
        </w:r>
        <w:r w:rsidRPr="009C615C">
          <w:rPr>
            <w:rFonts w:ascii="Arial" w:eastAsia="Times New Roman" w:hAnsi="Arial" w:cs="Arial"/>
            <w:b/>
            <w:bCs/>
            <w:color w:val="004080"/>
            <w:sz w:val="24"/>
            <w:szCs w:val="24"/>
          </w:rPr>
          <w:fldChar w:fldCharType="begin" w:fldLock="1"/>
        </w:r>
        <w:r w:rsidR="009C615C" w:rsidRPr="009C615C">
          <w:rPr>
            <w:rFonts w:ascii="Arial" w:eastAsia="Times New Roman" w:hAnsi="Arial" w:cs="Arial"/>
            <w:b/>
            <w:bCs/>
            <w:color w:val="004080"/>
            <w:sz w:val="24"/>
            <w:szCs w:val="24"/>
          </w:rPr>
          <w:instrText>MERGEFIELD Att.Name</w:instrText>
        </w:r>
        <w:r w:rsidRPr="009C615C">
          <w:rPr>
            <w:rFonts w:ascii="Arial" w:eastAsia="Times New Roman" w:hAnsi="Arial" w:cs="Arial"/>
            <w:b/>
            <w:bCs/>
            <w:color w:val="004080"/>
            <w:sz w:val="24"/>
            <w:szCs w:val="24"/>
          </w:rPr>
          <w:fldChar w:fldCharType="separate"/>
        </w:r>
        <w:r w:rsidR="009C615C" w:rsidRPr="009C615C">
          <w:rPr>
            <w:rFonts w:ascii="Arial" w:eastAsia="Times New Roman" w:hAnsi="Arial" w:cs="Arial"/>
            <w:b/>
            <w:bCs/>
            <w:color w:val="004080"/>
            <w:sz w:val="24"/>
            <w:szCs w:val="24"/>
          </w:rPr>
          <w:t>Documenttype-omschrijving generiek</w:t>
        </w:r>
        <w:r w:rsidRPr="009C615C">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9C615C" w:rsidRPr="009C615C">
        <w:trPr>
          <w:trHeight w:val="230"/>
          <w:ins w:id="517"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18" w:author="Arjan" w:date="2013-01-07T13:32:00Z"/>
                <w:rFonts w:ascii="Arial" w:eastAsia="Times New Roman" w:hAnsi="Arial" w:cs="Arial"/>
                <w:color w:val="000000"/>
                <w:sz w:val="20"/>
                <w:szCs w:val="20"/>
              </w:rPr>
            </w:pPr>
            <w:ins w:id="519" w:author="Arjan" w:date="2013-01-07T13:32:00Z">
              <w:r w:rsidRPr="009C615C">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9C615C" w:rsidRPr="009C615C" w:rsidRDefault="00D44D5A" w:rsidP="009C615C">
            <w:pPr>
              <w:autoSpaceDE w:val="0"/>
              <w:autoSpaceDN w:val="0"/>
              <w:adjustRightInd w:val="0"/>
              <w:spacing w:after="0" w:line="240" w:lineRule="auto"/>
              <w:rPr>
                <w:ins w:id="520" w:author="Arjan" w:date="2013-01-07T13:32:00Z"/>
                <w:rFonts w:ascii="Arial" w:eastAsia="Times New Roman" w:hAnsi="Arial" w:cs="Arial"/>
                <w:color w:val="000000"/>
                <w:sz w:val="20"/>
                <w:szCs w:val="20"/>
              </w:rPr>
            </w:pPr>
            <w:ins w:id="521"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color w:val="000000"/>
                  <w:sz w:val="20"/>
                  <w:szCs w:val="20"/>
                </w:rPr>
                <w:instrText>Att.Name</w:instrText>
              </w:r>
              <w:r w:rsidRPr="009C615C">
                <w:rPr>
                  <w:rFonts w:ascii="Arial" w:hAnsi="Arial" w:cs="Arial"/>
                  <w:sz w:val="20"/>
                  <w:szCs w:val="20"/>
                  <w:lang w:val="en-AU"/>
                </w:rPr>
                <w:fldChar w:fldCharType="separate"/>
              </w:r>
              <w:r w:rsidR="009C615C" w:rsidRPr="009C615C">
                <w:rPr>
                  <w:rFonts w:ascii="Arial" w:eastAsia="Times New Roman" w:hAnsi="Arial" w:cs="Arial"/>
                  <w:color w:val="000000"/>
                  <w:sz w:val="20"/>
                  <w:szCs w:val="20"/>
                </w:rPr>
                <w:t>Documenttype-omschrijving generiek</w:t>
              </w:r>
              <w:r w:rsidRPr="009C615C">
                <w:rPr>
                  <w:rFonts w:ascii="Arial" w:hAnsi="Arial" w:cs="Arial"/>
                  <w:sz w:val="20"/>
                  <w:szCs w:val="20"/>
                  <w:lang w:val="en-AU"/>
                </w:rPr>
                <w:fldChar w:fldCharType="end"/>
              </w:r>
            </w:ins>
          </w:p>
        </w:tc>
      </w:tr>
      <w:tr w:rsidR="009C615C" w:rsidRPr="009C615C">
        <w:trPr>
          <w:ins w:id="522"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23"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24" w:author="Arjan" w:date="2013-01-07T13:32:00Z"/>
                <w:rFonts w:ascii="Arial" w:eastAsia="Times New Roman" w:hAnsi="Arial" w:cs="Arial"/>
                <w:color w:val="000000"/>
                <w:sz w:val="20"/>
                <w:szCs w:val="20"/>
              </w:rPr>
            </w:pPr>
          </w:p>
        </w:tc>
      </w:tr>
      <w:tr w:rsidR="009C615C" w:rsidRPr="009C615C">
        <w:trPr>
          <w:ins w:id="525"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26" w:author="Arjan" w:date="2013-01-07T13:32:00Z"/>
                <w:rFonts w:ascii="Arial" w:eastAsia="Times New Roman" w:hAnsi="Arial" w:cs="Arial"/>
                <w:color w:val="000000"/>
                <w:sz w:val="20"/>
                <w:szCs w:val="20"/>
              </w:rPr>
            </w:pPr>
            <w:ins w:id="527" w:author="Arjan" w:date="2013-01-07T13:32:00Z">
              <w:r w:rsidRPr="009C615C">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28" w:author="Arjan" w:date="2013-01-07T13:32:00Z"/>
                <w:rFonts w:ascii="Arial" w:eastAsia="Times New Roman" w:hAnsi="Arial" w:cs="Arial"/>
                <w:color w:val="000000"/>
                <w:sz w:val="20"/>
                <w:szCs w:val="20"/>
              </w:rPr>
            </w:pPr>
            <w:ins w:id="529" w:author="Arjan" w:date="2013-01-07T13:32:00Z">
              <w:r w:rsidRPr="009C615C">
                <w:rPr>
                  <w:rFonts w:ascii="Arial" w:eastAsia="Times New Roman" w:hAnsi="Arial" w:cs="Arial"/>
                  <w:color w:val="000000"/>
                  <w:sz w:val="20"/>
                  <w:szCs w:val="20"/>
                </w:rPr>
                <w:t>KING</w:t>
              </w:r>
            </w:ins>
          </w:p>
        </w:tc>
      </w:tr>
      <w:tr w:rsidR="009C615C" w:rsidRPr="009C615C">
        <w:trPr>
          <w:ins w:id="530"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1"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2" w:author="Arjan" w:date="2013-01-07T13:32:00Z"/>
                <w:rFonts w:ascii="Arial" w:eastAsia="Times New Roman" w:hAnsi="Arial" w:cs="Arial"/>
                <w:color w:val="000000"/>
                <w:sz w:val="20"/>
                <w:szCs w:val="20"/>
              </w:rPr>
            </w:pPr>
          </w:p>
        </w:tc>
      </w:tr>
      <w:tr w:rsidR="009C615C" w:rsidRPr="009C615C">
        <w:trPr>
          <w:ins w:id="533"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4" w:author="Arjan" w:date="2013-01-07T13:32:00Z"/>
                <w:rFonts w:ascii="Arial" w:eastAsia="Times New Roman" w:hAnsi="Arial" w:cs="Arial"/>
                <w:color w:val="000000"/>
                <w:sz w:val="20"/>
                <w:szCs w:val="20"/>
              </w:rPr>
            </w:pPr>
            <w:ins w:id="535" w:author="Arjan" w:date="2013-01-07T13:32:00Z">
              <w:r w:rsidRPr="009C615C">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6" w:author="Arjan" w:date="2013-01-07T13:32:00Z"/>
                <w:rFonts w:ascii="Arial" w:eastAsia="Times New Roman" w:hAnsi="Arial" w:cs="Arial"/>
                <w:color w:val="000000"/>
                <w:sz w:val="20"/>
                <w:szCs w:val="20"/>
              </w:rPr>
            </w:pPr>
          </w:p>
        </w:tc>
      </w:tr>
      <w:tr w:rsidR="009C615C" w:rsidRPr="009C615C">
        <w:trPr>
          <w:ins w:id="537"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8"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39" w:author="Arjan" w:date="2013-01-07T13:32:00Z"/>
                <w:rFonts w:ascii="Arial" w:eastAsia="Times New Roman" w:hAnsi="Arial" w:cs="Arial"/>
                <w:color w:val="000000"/>
                <w:sz w:val="20"/>
                <w:szCs w:val="20"/>
              </w:rPr>
            </w:pPr>
          </w:p>
        </w:tc>
      </w:tr>
      <w:tr w:rsidR="009C615C" w:rsidRPr="009C615C">
        <w:trPr>
          <w:ins w:id="540"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41" w:author="Arjan" w:date="2013-01-07T13:32:00Z"/>
                <w:rFonts w:ascii="Arial" w:eastAsia="Times New Roman" w:hAnsi="Arial" w:cs="Arial"/>
                <w:color w:val="000000"/>
                <w:sz w:val="20"/>
                <w:szCs w:val="20"/>
              </w:rPr>
            </w:pPr>
            <w:proofErr w:type="spellStart"/>
            <w:ins w:id="542" w:author="Arjan" w:date="2013-01-07T13:32:00Z">
              <w:r w:rsidRPr="009C615C">
                <w:rPr>
                  <w:rFonts w:ascii="Arial" w:eastAsia="Times New Roman" w:hAnsi="Arial" w:cs="Arial"/>
                  <w:b/>
                  <w:bCs/>
                  <w:color w:val="000000"/>
                  <w:sz w:val="20"/>
                  <w:szCs w:val="20"/>
                </w:rPr>
                <w:t>XML-tag</w:t>
              </w:r>
              <w:proofErr w:type="spellEnd"/>
              <w:r w:rsidRPr="009C615C">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9C615C" w:rsidRPr="009C615C" w:rsidRDefault="00D44D5A" w:rsidP="009C615C">
            <w:pPr>
              <w:autoSpaceDE w:val="0"/>
              <w:autoSpaceDN w:val="0"/>
              <w:adjustRightInd w:val="0"/>
              <w:spacing w:after="0" w:line="240" w:lineRule="auto"/>
              <w:rPr>
                <w:ins w:id="543" w:author="Arjan" w:date="2013-01-07T13:32:00Z"/>
                <w:rFonts w:ascii="Arial" w:eastAsia="Times New Roman" w:hAnsi="Arial" w:cs="Arial"/>
                <w:color w:val="000000"/>
                <w:sz w:val="20"/>
                <w:szCs w:val="20"/>
              </w:rPr>
            </w:pPr>
            <w:ins w:id="544"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color w:val="000000"/>
                  <w:sz w:val="20"/>
                  <w:szCs w:val="20"/>
                </w:rPr>
                <w:instrText>Att.Alias</w:instrText>
              </w:r>
              <w:r w:rsidRPr="009C615C">
                <w:rPr>
                  <w:rFonts w:ascii="Arial" w:hAnsi="Arial" w:cs="Arial"/>
                  <w:sz w:val="20"/>
                  <w:szCs w:val="20"/>
                  <w:lang w:val="en-AU"/>
                </w:rPr>
                <w:fldChar w:fldCharType="separate"/>
              </w:r>
              <w:r w:rsidR="009C615C" w:rsidRPr="009C615C">
                <w:rPr>
                  <w:rFonts w:ascii="Arial" w:eastAsia="Times New Roman" w:hAnsi="Arial" w:cs="Arial"/>
                  <w:color w:val="000000"/>
                  <w:sz w:val="20"/>
                  <w:szCs w:val="20"/>
                </w:rPr>
                <w:t>omschrijvingGeneriek</w:t>
              </w:r>
              <w:r w:rsidRPr="009C615C">
                <w:rPr>
                  <w:rFonts w:ascii="Arial" w:hAnsi="Arial" w:cs="Arial"/>
                  <w:sz w:val="20"/>
                  <w:szCs w:val="20"/>
                  <w:lang w:val="en-AU"/>
                </w:rPr>
                <w:fldChar w:fldCharType="end"/>
              </w:r>
            </w:ins>
          </w:p>
        </w:tc>
      </w:tr>
      <w:tr w:rsidR="009C615C" w:rsidRPr="009C615C">
        <w:trPr>
          <w:ins w:id="545"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46"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47" w:author="Arjan" w:date="2013-01-07T13:32:00Z"/>
                <w:rFonts w:ascii="Arial" w:eastAsia="Times New Roman" w:hAnsi="Arial" w:cs="Arial"/>
                <w:color w:val="000000"/>
                <w:sz w:val="20"/>
                <w:szCs w:val="20"/>
              </w:rPr>
            </w:pPr>
          </w:p>
        </w:tc>
      </w:tr>
      <w:tr w:rsidR="009C615C" w:rsidRPr="009C615C">
        <w:trPr>
          <w:ins w:id="548"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49" w:author="Arjan" w:date="2013-01-07T13:32:00Z"/>
                <w:rFonts w:ascii="Arial" w:eastAsia="Times New Roman" w:hAnsi="Arial" w:cs="Arial"/>
                <w:color w:val="000000"/>
                <w:sz w:val="20"/>
                <w:szCs w:val="20"/>
              </w:rPr>
            </w:pPr>
            <w:ins w:id="550" w:author="Arjan" w:date="2013-01-07T13:32:00Z">
              <w:r w:rsidRPr="009C615C">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9C615C" w:rsidRPr="009C615C" w:rsidRDefault="00D44D5A" w:rsidP="009C615C">
            <w:pPr>
              <w:autoSpaceDE w:val="0"/>
              <w:autoSpaceDN w:val="0"/>
              <w:adjustRightInd w:val="0"/>
              <w:spacing w:after="0" w:line="240" w:lineRule="auto"/>
              <w:rPr>
                <w:ins w:id="551" w:author="Arjan" w:date="2013-01-07T13:32:00Z"/>
                <w:rFonts w:ascii="Arial" w:eastAsia="Times New Roman" w:hAnsi="Arial" w:cs="Arial"/>
                <w:color w:val="000000"/>
                <w:sz w:val="20"/>
                <w:szCs w:val="20"/>
              </w:rPr>
            </w:pPr>
            <w:ins w:id="552"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color w:val="000000"/>
                  <w:sz w:val="20"/>
                  <w:szCs w:val="20"/>
                </w:rPr>
                <w:instrText>Att.Notes</w:instrText>
              </w:r>
              <w:r w:rsidRPr="009C615C">
                <w:rPr>
                  <w:rFonts w:ascii="Arial" w:hAnsi="Arial" w:cs="Arial"/>
                  <w:sz w:val="20"/>
                  <w:szCs w:val="20"/>
                  <w:lang w:val="en-AU"/>
                </w:rPr>
                <w:fldChar w:fldCharType="end"/>
              </w:r>
              <w:r w:rsidR="009C615C" w:rsidRPr="009C615C">
                <w:rPr>
                  <w:rFonts w:ascii="Arial" w:eastAsia="Times New Roman" w:hAnsi="Arial" w:cs="Arial"/>
                  <w:color w:val="610E6A"/>
                  <w:sz w:val="20"/>
                  <w:szCs w:val="20"/>
                </w:rPr>
                <w:t>Algemeen gehanteerde omschrijving van het DOCUMENTTYPE</w:t>
              </w:r>
            </w:ins>
          </w:p>
        </w:tc>
      </w:tr>
      <w:tr w:rsidR="009C615C" w:rsidRPr="009C615C">
        <w:trPr>
          <w:trHeight w:val="230"/>
          <w:ins w:id="553"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54"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55" w:author="Arjan" w:date="2013-01-07T13:32:00Z"/>
                <w:rFonts w:ascii="Arial" w:eastAsia="Times New Roman" w:hAnsi="Arial" w:cs="Arial"/>
                <w:color w:val="000000"/>
                <w:sz w:val="20"/>
                <w:szCs w:val="20"/>
              </w:rPr>
            </w:pPr>
          </w:p>
        </w:tc>
      </w:tr>
      <w:tr w:rsidR="009C615C" w:rsidRPr="009C615C">
        <w:trPr>
          <w:trHeight w:val="230"/>
          <w:ins w:id="556"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57" w:author="Arjan" w:date="2013-01-07T13:32:00Z"/>
                <w:rFonts w:ascii="Arial" w:eastAsia="Times New Roman" w:hAnsi="Arial" w:cs="Arial"/>
                <w:color w:val="000000"/>
                <w:sz w:val="20"/>
                <w:szCs w:val="20"/>
              </w:rPr>
            </w:pPr>
            <w:ins w:id="558" w:author="Arjan" w:date="2013-01-07T13:32:00Z">
              <w:r w:rsidRPr="009C615C">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59" w:author="Arjan" w:date="2013-01-07T13:32:00Z"/>
                <w:rFonts w:ascii="Arial" w:eastAsia="Times New Roman" w:hAnsi="Arial" w:cs="Arial"/>
                <w:color w:val="000000"/>
                <w:sz w:val="20"/>
                <w:szCs w:val="20"/>
              </w:rPr>
            </w:pPr>
            <w:ins w:id="560" w:author="Arjan" w:date="2013-01-07T13:32:00Z">
              <w:r w:rsidRPr="009C615C">
                <w:rPr>
                  <w:rFonts w:ascii="Arial" w:eastAsia="Times New Roman" w:hAnsi="Arial" w:cs="Arial"/>
                  <w:color w:val="000000"/>
                  <w:sz w:val="20"/>
                  <w:szCs w:val="20"/>
                </w:rPr>
                <w:t xml:space="preserve">KING </w:t>
              </w:r>
            </w:ins>
          </w:p>
        </w:tc>
      </w:tr>
      <w:tr w:rsidR="009C615C" w:rsidRPr="009C615C">
        <w:trPr>
          <w:ins w:id="561"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62"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63" w:author="Arjan" w:date="2013-01-07T13:32:00Z"/>
                <w:rFonts w:ascii="Arial" w:eastAsia="Times New Roman" w:hAnsi="Arial" w:cs="Arial"/>
                <w:color w:val="000000"/>
                <w:sz w:val="20"/>
                <w:szCs w:val="20"/>
              </w:rPr>
            </w:pPr>
          </w:p>
        </w:tc>
      </w:tr>
      <w:tr w:rsidR="009C615C" w:rsidRPr="009C615C">
        <w:trPr>
          <w:ins w:id="564"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65" w:author="Arjan" w:date="2013-01-07T13:32:00Z"/>
                <w:rFonts w:ascii="Arial" w:eastAsia="Times New Roman" w:hAnsi="Arial" w:cs="Arial"/>
                <w:color w:val="000000"/>
                <w:sz w:val="20"/>
                <w:szCs w:val="20"/>
              </w:rPr>
            </w:pPr>
            <w:ins w:id="566" w:author="Arjan" w:date="2013-01-07T13:32:00Z">
              <w:r w:rsidRPr="009C615C">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67" w:author="Arjan" w:date="2013-01-07T13:32:00Z"/>
                <w:rFonts w:ascii="Arial" w:eastAsia="Times New Roman" w:hAnsi="Arial" w:cs="Arial"/>
                <w:color w:val="000000"/>
                <w:sz w:val="20"/>
                <w:szCs w:val="20"/>
              </w:rPr>
            </w:pPr>
            <w:ins w:id="568" w:author="Arjan" w:date="2013-01-07T13:32:00Z">
              <w:r w:rsidRPr="009C615C">
                <w:rPr>
                  <w:rFonts w:ascii="Arial" w:eastAsia="Times New Roman" w:hAnsi="Arial" w:cs="Arial"/>
                  <w:color w:val="000000"/>
                  <w:sz w:val="20"/>
                  <w:szCs w:val="20"/>
                </w:rPr>
                <w:t>1 juni 2008</w:t>
              </w:r>
            </w:ins>
          </w:p>
        </w:tc>
      </w:tr>
      <w:tr w:rsidR="009C615C" w:rsidRPr="009C615C">
        <w:trPr>
          <w:ins w:id="569"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0"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1" w:author="Arjan" w:date="2013-01-07T13:32:00Z"/>
                <w:rFonts w:ascii="Arial" w:eastAsia="Times New Roman" w:hAnsi="Arial" w:cs="Arial"/>
                <w:color w:val="000000"/>
                <w:sz w:val="20"/>
                <w:szCs w:val="20"/>
              </w:rPr>
            </w:pPr>
          </w:p>
        </w:tc>
      </w:tr>
      <w:tr w:rsidR="009C615C" w:rsidRPr="009C615C">
        <w:trPr>
          <w:ins w:id="572"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3" w:author="Arjan" w:date="2013-01-07T13:32:00Z"/>
                <w:rFonts w:ascii="Arial" w:eastAsia="Times New Roman" w:hAnsi="Arial" w:cs="Arial"/>
                <w:color w:val="000000"/>
                <w:sz w:val="20"/>
                <w:szCs w:val="20"/>
              </w:rPr>
            </w:pPr>
            <w:ins w:id="574" w:author="Arjan" w:date="2013-01-07T13:32:00Z">
              <w:r w:rsidRPr="009C615C">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5" w:author="Arjan" w:date="2013-01-07T13:32:00Z"/>
                <w:rFonts w:ascii="Arial" w:eastAsia="Times New Roman" w:hAnsi="Arial" w:cs="Arial"/>
                <w:color w:val="000000"/>
                <w:sz w:val="20"/>
                <w:szCs w:val="20"/>
              </w:rPr>
            </w:pPr>
            <w:ins w:id="576" w:author="Arjan" w:date="2013-01-07T13:32:00Z">
              <w:r w:rsidRPr="009C615C">
                <w:rPr>
                  <w:rFonts w:ascii="Arial" w:eastAsia="Times New Roman" w:hAnsi="Arial" w:cs="Arial"/>
                  <w:color w:val="000000"/>
                  <w:sz w:val="20"/>
                  <w:szCs w:val="20"/>
                </w:rPr>
                <w:t xml:space="preserve">Het gaat hier om een korte omschrijving van de aard van een document, ook wel documentnaam genoemd, zoals deze landelijk wordt toegepast. Deze kan afwijken van de door de zaakbehandelende organisatie(s) gehanteerde naam, de </w:t>
              </w:r>
              <w:proofErr w:type="spellStart"/>
              <w:r w:rsidRPr="009C615C">
                <w:rPr>
                  <w:rFonts w:ascii="Arial" w:eastAsia="Times New Roman" w:hAnsi="Arial" w:cs="Arial"/>
                  <w:color w:val="000000"/>
                  <w:sz w:val="20"/>
                  <w:szCs w:val="20"/>
                </w:rPr>
                <w:t>Documenttype-omschrijving</w:t>
              </w:r>
              <w:proofErr w:type="spellEnd"/>
              <w:r w:rsidRPr="009C615C">
                <w:rPr>
                  <w:rFonts w:ascii="Arial" w:eastAsia="Times New Roman" w:hAnsi="Arial" w:cs="Arial"/>
                  <w:color w:val="000000"/>
                  <w:sz w:val="20"/>
                  <w:szCs w:val="20"/>
                </w:rPr>
                <w:t xml:space="preserve">. De </w:t>
              </w:r>
              <w:proofErr w:type="spellStart"/>
              <w:r w:rsidRPr="009C615C">
                <w:rPr>
                  <w:rFonts w:ascii="Arial" w:eastAsia="Times New Roman" w:hAnsi="Arial" w:cs="Arial"/>
                  <w:color w:val="000000"/>
                  <w:sz w:val="20"/>
                  <w:szCs w:val="20"/>
                </w:rPr>
                <w:t>domeinwaardenzijn</w:t>
              </w:r>
              <w:proofErr w:type="spellEnd"/>
              <w:r w:rsidRPr="009C615C">
                <w:rPr>
                  <w:rFonts w:ascii="Arial" w:eastAsia="Times New Roman" w:hAnsi="Arial" w:cs="Arial"/>
                  <w:color w:val="000000"/>
                  <w:sz w:val="20"/>
                  <w:szCs w:val="20"/>
                </w:rPr>
                <w:t xml:space="preserve"> opgenomen in een specifieke tabel. De desbetreffende waarden zijn vermeld in het document 'RGBZ domeintabellen'.</w:t>
              </w:r>
            </w:ins>
          </w:p>
        </w:tc>
      </w:tr>
      <w:tr w:rsidR="009C615C" w:rsidRPr="009C615C">
        <w:trPr>
          <w:ins w:id="577"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8"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79" w:author="Arjan" w:date="2013-01-07T13:32:00Z"/>
                <w:rFonts w:ascii="Arial" w:eastAsia="Times New Roman" w:hAnsi="Arial" w:cs="Arial"/>
                <w:color w:val="000000"/>
                <w:sz w:val="20"/>
                <w:szCs w:val="20"/>
              </w:rPr>
            </w:pPr>
          </w:p>
        </w:tc>
      </w:tr>
      <w:tr w:rsidR="009C615C" w:rsidRPr="009C615C">
        <w:trPr>
          <w:ins w:id="580"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81" w:author="Arjan" w:date="2013-01-07T13:32:00Z"/>
                <w:rFonts w:ascii="Arial" w:eastAsia="Times New Roman" w:hAnsi="Arial" w:cs="Arial"/>
                <w:color w:val="000000"/>
                <w:sz w:val="20"/>
                <w:szCs w:val="20"/>
              </w:rPr>
            </w:pPr>
            <w:ins w:id="582" w:author="Arjan" w:date="2013-01-07T13:32:00Z">
              <w:r w:rsidRPr="009C615C">
                <w:rPr>
                  <w:rFonts w:ascii="Arial" w:eastAsia="Times New Roman" w:hAnsi="Arial" w:cs="Arial"/>
                  <w:b/>
                  <w:bCs/>
                  <w:color w:val="000000"/>
                  <w:sz w:val="20"/>
                  <w:szCs w:val="20"/>
                </w:rPr>
                <w:lastRenderedPageBreak/>
                <w:t>Formaat attribuutsoort</w:t>
              </w:r>
            </w:ins>
          </w:p>
        </w:tc>
        <w:tc>
          <w:tcPr>
            <w:tcW w:w="5580" w:type="dxa"/>
            <w:tcBorders>
              <w:top w:val="nil"/>
              <w:left w:val="nil"/>
              <w:bottom w:val="nil"/>
              <w:right w:val="nil"/>
            </w:tcBorders>
          </w:tcPr>
          <w:p w:rsidR="009C615C" w:rsidRPr="009C615C" w:rsidRDefault="00D44D5A" w:rsidP="009C615C">
            <w:pPr>
              <w:autoSpaceDE w:val="0"/>
              <w:autoSpaceDN w:val="0"/>
              <w:adjustRightInd w:val="0"/>
              <w:spacing w:after="0" w:line="240" w:lineRule="auto"/>
              <w:rPr>
                <w:ins w:id="583" w:author="Arjan" w:date="2013-01-07T13:32:00Z"/>
                <w:rFonts w:ascii="Arial" w:eastAsia="Times New Roman" w:hAnsi="Arial" w:cs="Arial"/>
                <w:color w:val="000000"/>
                <w:sz w:val="20"/>
                <w:szCs w:val="20"/>
              </w:rPr>
            </w:pPr>
            <w:ins w:id="584"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color w:val="000000"/>
                  <w:sz w:val="20"/>
                  <w:szCs w:val="20"/>
                </w:rPr>
                <w:instrText>Att.Type</w:instrText>
              </w:r>
              <w:r w:rsidRPr="009C615C">
                <w:rPr>
                  <w:rFonts w:ascii="Arial" w:hAnsi="Arial" w:cs="Arial"/>
                  <w:sz w:val="20"/>
                  <w:szCs w:val="20"/>
                  <w:lang w:val="en-AU"/>
                </w:rPr>
                <w:fldChar w:fldCharType="separate"/>
              </w:r>
              <w:r w:rsidR="009C615C" w:rsidRPr="009C615C">
                <w:rPr>
                  <w:rFonts w:ascii="Arial" w:eastAsia="Times New Roman" w:hAnsi="Arial" w:cs="Arial"/>
                  <w:color w:val="000000"/>
                  <w:sz w:val="20"/>
                  <w:szCs w:val="20"/>
                </w:rPr>
                <w:t>INFORMATIEOBJECTTYPE-OMSCHRIJVING GENERIEK</w:t>
              </w:r>
              <w:r w:rsidRPr="009C615C">
                <w:rPr>
                  <w:rFonts w:ascii="Arial" w:hAnsi="Arial" w:cs="Arial"/>
                  <w:sz w:val="20"/>
                  <w:szCs w:val="20"/>
                  <w:lang w:val="en-AU"/>
                </w:rPr>
                <w:fldChar w:fldCharType="end"/>
              </w:r>
            </w:ins>
          </w:p>
        </w:tc>
      </w:tr>
      <w:tr w:rsidR="009C615C" w:rsidRPr="009C615C">
        <w:trPr>
          <w:trHeight w:val="230"/>
          <w:ins w:id="585"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86"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87" w:author="Arjan" w:date="2013-01-07T13:32:00Z"/>
                <w:rFonts w:ascii="Arial" w:eastAsia="Times New Roman" w:hAnsi="Arial" w:cs="Arial"/>
                <w:color w:val="000000"/>
                <w:sz w:val="20"/>
                <w:szCs w:val="20"/>
              </w:rPr>
            </w:pPr>
          </w:p>
        </w:tc>
      </w:tr>
      <w:tr w:rsidR="009C615C" w:rsidRPr="009C615C">
        <w:trPr>
          <w:trHeight w:val="230"/>
          <w:ins w:id="588"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89" w:author="Arjan" w:date="2013-01-07T13:32:00Z"/>
                <w:rFonts w:ascii="Arial" w:eastAsia="Times New Roman" w:hAnsi="Arial" w:cs="Arial"/>
                <w:color w:val="000000"/>
                <w:sz w:val="20"/>
                <w:szCs w:val="20"/>
              </w:rPr>
            </w:pPr>
            <w:proofErr w:type="spellStart"/>
            <w:ins w:id="590" w:author="Arjan" w:date="2013-01-07T13:32:00Z">
              <w:r w:rsidRPr="009C615C">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91" w:author="Arjan" w:date="2013-01-07T13:32:00Z"/>
                <w:rFonts w:ascii="Arial" w:eastAsia="Times New Roman" w:hAnsi="Arial" w:cs="Arial"/>
                <w:color w:val="000000"/>
                <w:sz w:val="20"/>
                <w:szCs w:val="20"/>
              </w:rPr>
            </w:pPr>
            <w:ins w:id="592" w:author="Arjan" w:date="2013-01-07T13:32:00Z">
              <w:r w:rsidRPr="009C615C">
                <w:rPr>
                  <w:rFonts w:ascii="Arial" w:eastAsia="Times New Roman" w:hAnsi="Arial" w:cs="Arial"/>
                  <w:color w:val="000000"/>
                  <w:sz w:val="20"/>
                  <w:szCs w:val="20"/>
                </w:rPr>
                <w:t>Formaat:</w:t>
              </w:r>
              <w:r w:rsidRPr="009C615C">
                <w:rPr>
                  <w:rFonts w:ascii="Arial" w:eastAsia="Times New Roman" w:hAnsi="Arial" w:cs="Arial"/>
                  <w:color w:val="000000"/>
                  <w:sz w:val="20"/>
                  <w:szCs w:val="20"/>
                </w:rPr>
                <w:tab/>
                <w:t>AN80</w:t>
              </w:r>
            </w:ins>
          </w:p>
          <w:p w:rsidR="009C615C" w:rsidRPr="009C615C" w:rsidRDefault="009C615C" w:rsidP="009C615C">
            <w:pPr>
              <w:autoSpaceDE w:val="0"/>
              <w:autoSpaceDN w:val="0"/>
              <w:adjustRightInd w:val="0"/>
              <w:spacing w:after="0" w:line="240" w:lineRule="auto"/>
              <w:rPr>
                <w:ins w:id="593" w:author="Arjan" w:date="2013-01-07T13:32:00Z"/>
                <w:rFonts w:ascii="Arial" w:eastAsia="Times New Roman" w:hAnsi="Arial" w:cs="Arial"/>
                <w:color w:val="000000"/>
                <w:sz w:val="20"/>
                <w:szCs w:val="20"/>
              </w:rPr>
            </w:pPr>
            <w:proofErr w:type="spellStart"/>
            <w:ins w:id="594" w:author="Arjan" w:date="2013-01-07T13:32:00Z">
              <w:r w:rsidRPr="009C615C">
                <w:rPr>
                  <w:rFonts w:ascii="Arial" w:eastAsia="Times New Roman" w:hAnsi="Arial" w:cs="Arial"/>
                  <w:color w:val="000000"/>
                  <w:sz w:val="20"/>
                  <w:szCs w:val="20"/>
                </w:rPr>
                <w:t>Waardenverzameling</w:t>
              </w:r>
              <w:proofErr w:type="spellEnd"/>
              <w:r w:rsidRPr="009C615C">
                <w:rPr>
                  <w:rFonts w:ascii="Arial" w:eastAsia="Times New Roman" w:hAnsi="Arial" w:cs="Arial"/>
                  <w:color w:val="000000"/>
                  <w:sz w:val="20"/>
                  <w:szCs w:val="20"/>
                </w:rPr>
                <w:t xml:space="preserve">: zie </w:t>
              </w:r>
              <w:proofErr w:type="spellStart"/>
              <w:r w:rsidRPr="009C615C">
                <w:rPr>
                  <w:rFonts w:ascii="Arial" w:eastAsia="Times New Roman" w:hAnsi="Arial" w:cs="Arial"/>
                  <w:color w:val="000000"/>
                  <w:sz w:val="20"/>
                  <w:szCs w:val="20"/>
                </w:rPr>
                <w:t>DTG-tabel</w:t>
              </w:r>
              <w:proofErr w:type="spellEnd"/>
              <w:r w:rsidRPr="009C615C">
                <w:rPr>
                  <w:rFonts w:ascii="Arial" w:eastAsia="Times New Roman" w:hAnsi="Arial" w:cs="Arial"/>
                  <w:color w:val="000000"/>
                  <w:sz w:val="20"/>
                  <w:szCs w:val="20"/>
                </w:rPr>
                <w:t>.</w:t>
              </w:r>
            </w:ins>
          </w:p>
        </w:tc>
      </w:tr>
      <w:tr w:rsidR="009C615C" w:rsidRPr="009C615C">
        <w:trPr>
          <w:trHeight w:val="215"/>
          <w:ins w:id="595"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96"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97" w:author="Arjan" w:date="2013-01-07T13:32:00Z"/>
                <w:rFonts w:ascii="Arial" w:eastAsia="Times New Roman" w:hAnsi="Arial" w:cs="Arial"/>
                <w:color w:val="000000"/>
                <w:sz w:val="20"/>
                <w:szCs w:val="20"/>
              </w:rPr>
            </w:pPr>
          </w:p>
        </w:tc>
      </w:tr>
      <w:tr w:rsidR="009C615C" w:rsidRPr="009C615C">
        <w:trPr>
          <w:trHeight w:val="215"/>
          <w:ins w:id="598"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599" w:author="Arjan" w:date="2013-01-07T13:32:00Z"/>
                <w:rFonts w:ascii="Arial" w:eastAsia="Times New Roman" w:hAnsi="Arial" w:cs="Arial"/>
                <w:color w:val="000000"/>
                <w:sz w:val="20"/>
                <w:szCs w:val="20"/>
              </w:rPr>
            </w:pPr>
            <w:ins w:id="600" w:author="Arjan" w:date="2013-01-07T13:32:00Z">
              <w:r w:rsidRPr="009C615C">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01" w:author="Arjan" w:date="2013-01-07T13:32:00Z"/>
                <w:rFonts w:ascii="Arial" w:eastAsia="Times New Roman" w:hAnsi="Arial" w:cs="Arial"/>
                <w:color w:val="000000"/>
                <w:sz w:val="20"/>
                <w:szCs w:val="20"/>
              </w:rPr>
            </w:pPr>
            <w:ins w:id="602" w:author="Arjan" w:date="2013-01-07T13:32:00Z">
              <w:r w:rsidRPr="009C615C">
                <w:rPr>
                  <w:rFonts w:ascii="Arial" w:eastAsia="Times New Roman" w:hAnsi="Arial" w:cs="Arial"/>
                  <w:color w:val="000000"/>
                  <w:sz w:val="20"/>
                  <w:szCs w:val="20"/>
                </w:rPr>
                <w:t>Nee</w:t>
              </w:r>
            </w:ins>
          </w:p>
        </w:tc>
      </w:tr>
      <w:tr w:rsidR="009C615C" w:rsidRPr="009C615C">
        <w:trPr>
          <w:trHeight w:val="230"/>
          <w:ins w:id="603"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04"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05" w:author="Arjan" w:date="2013-01-07T13:32:00Z"/>
                <w:rFonts w:ascii="Arial" w:eastAsia="Times New Roman" w:hAnsi="Arial" w:cs="Arial"/>
                <w:color w:val="000000"/>
                <w:sz w:val="20"/>
                <w:szCs w:val="20"/>
              </w:rPr>
            </w:pPr>
          </w:p>
        </w:tc>
      </w:tr>
      <w:tr w:rsidR="009C615C" w:rsidRPr="009C615C">
        <w:trPr>
          <w:trHeight w:val="230"/>
          <w:ins w:id="606"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07" w:author="Arjan" w:date="2013-01-07T13:32:00Z"/>
                <w:rFonts w:ascii="Arial" w:eastAsia="Times New Roman" w:hAnsi="Arial" w:cs="Arial"/>
                <w:color w:val="000000"/>
                <w:sz w:val="20"/>
                <w:szCs w:val="20"/>
              </w:rPr>
            </w:pPr>
            <w:ins w:id="608" w:author="Arjan" w:date="2013-01-07T13:32:00Z">
              <w:r w:rsidRPr="009C615C">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09" w:author="Arjan" w:date="2013-01-07T13:32:00Z"/>
                <w:rFonts w:ascii="Arial" w:eastAsia="Times New Roman" w:hAnsi="Arial" w:cs="Arial"/>
                <w:color w:val="000000"/>
                <w:sz w:val="20"/>
                <w:szCs w:val="20"/>
              </w:rPr>
            </w:pPr>
            <w:ins w:id="610" w:author="Arjan" w:date="2013-01-07T13:32:00Z">
              <w:r w:rsidRPr="009C615C">
                <w:rPr>
                  <w:rFonts w:ascii="Arial" w:eastAsia="Times New Roman" w:hAnsi="Arial" w:cs="Arial"/>
                  <w:color w:val="000000"/>
                  <w:sz w:val="20"/>
                  <w:szCs w:val="20"/>
                </w:rPr>
                <w:t>Nee</w:t>
              </w:r>
            </w:ins>
          </w:p>
        </w:tc>
      </w:tr>
      <w:tr w:rsidR="009C615C" w:rsidRPr="009C615C">
        <w:trPr>
          <w:trHeight w:val="230"/>
          <w:ins w:id="611"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12"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13" w:author="Arjan" w:date="2013-01-07T13:32:00Z"/>
                <w:rFonts w:ascii="Arial" w:eastAsia="Times New Roman" w:hAnsi="Arial" w:cs="Arial"/>
                <w:color w:val="000000"/>
                <w:sz w:val="20"/>
                <w:szCs w:val="20"/>
              </w:rPr>
            </w:pPr>
          </w:p>
        </w:tc>
      </w:tr>
      <w:tr w:rsidR="009C615C" w:rsidRPr="009C615C">
        <w:trPr>
          <w:trHeight w:val="230"/>
          <w:ins w:id="614"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15" w:author="Arjan" w:date="2013-01-07T13:32:00Z"/>
                <w:rFonts w:ascii="Arial" w:eastAsia="Times New Roman" w:hAnsi="Arial" w:cs="Arial"/>
                <w:color w:val="000000"/>
                <w:sz w:val="20"/>
                <w:szCs w:val="20"/>
              </w:rPr>
            </w:pPr>
            <w:ins w:id="616" w:author="Arjan" w:date="2013-01-07T13:32:00Z">
              <w:r w:rsidRPr="009C615C">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17" w:author="Arjan" w:date="2013-01-07T13:32:00Z"/>
                <w:rFonts w:ascii="Arial" w:eastAsia="Times New Roman" w:hAnsi="Arial" w:cs="Arial"/>
                <w:color w:val="000000"/>
                <w:sz w:val="20"/>
                <w:szCs w:val="20"/>
              </w:rPr>
            </w:pPr>
          </w:p>
        </w:tc>
      </w:tr>
      <w:tr w:rsidR="009C615C" w:rsidRPr="009C615C">
        <w:trPr>
          <w:trHeight w:val="230"/>
          <w:ins w:id="618"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19"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20" w:author="Arjan" w:date="2013-01-07T13:32:00Z"/>
                <w:rFonts w:ascii="Arial" w:eastAsia="Times New Roman" w:hAnsi="Arial" w:cs="Arial"/>
                <w:color w:val="000000"/>
                <w:sz w:val="20"/>
                <w:szCs w:val="20"/>
              </w:rPr>
            </w:pPr>
          </w:p>
        </w:tc>
      </w:tr>
      <w:tr w:rsidR="009C615C" w:rsidRPr="009C615C">
        <w:trPr>
          <w:trHeight w:val="230"/>
          <w:ins w:id="621"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22" w:author="Arjan" w:date="2013-01-07T13:32:00Z"/>
                <w:rFonts w:ascii="Arial" w:eastAsia="Times New Roman" w:hAnsi="Arial" w:cs="Arial"/>
                <w:color w:val="000000"/>
                <w:sz w:val="20"/>
                <w:szCs w:val="20"/>
              </w:rPr>
            </w:pPr>
            <w:ins w:id="623" w:author="Arjan" w:date="2013-01-07T13:32:00Z">
              <w:r w:rsidRPr="009C615C">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24" w:author="Arjan" w:date="2013-01-07T13:32:00Z"/>
                <w:rFonts w:ascii="Arial" w:eastAsia="Times New Roman" w:hAnsi="Arial" w:cs="Arial"/>
                <w:color w:val="000000"/>
                <w:sz w:val="20"/>
                <w:szCs w:val="20"/>
              </w:rPr>
            </w:pPr>
            <w:ins w:id="625" w:author="Arjan" w:date="2013-01-07T13:32:00Z">
              <w:r w:rsidRPr="009C615C">
                <w:rPr>
                  <w:rFonts w:ascii="Arial" w:eastAsia="Times New Roman" w:hAnsi="Arial" w:cs="Arial"/>
                  <w:color w:val="000000"/>
                  <w:sz w:val="20"/>
                  <w:szCs w:val="20"/>
                </w:rPr>
                <w:t>Nee</w:t>
              </w:r>
            </w:ins>
          </w:p>
        </w:tc>
      </w:tr>
      <w:tr w:rsidR="009C615C" w:rsidRPr="009C615C">
        <w:trPr>
          <w:trHeight w:val="230"/>
          <w:ins w:id="626"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27"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28" w:author="Arjan" w:date="2013-01-07T13:32:00Z"/>
                <w:rFonts w:ascii="Arial" w:eastAsia="Times New Roman" w:hAnsi="Arial" w:cs="Arial"/>
                <w:color w:val="000000"/>
                <w:sz w:val="20"/>
                <w:szCs w:val="20"/>
              </w:rPr>
            </w:pPr>
          </w:p>
        </w:tc>
      </w:tr>
      <w:tr w:rsidR="009C615C" w:rsidRPr="009C615C">
        <w:trPr>
          <w:trHeight w:val="411"/>
          <w:ins w:id="629"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30" w:author="Arjan" w:date="2013-01-07T13:32:00Z"/>
                <w:rFonts w:ascii="Arial" w:eastAsia="Times New Roman" w:hAnsi="Arial" w:cs="Arial"/>
                <w:color w:val="000000"/>
                <w:sz w:val="20"/>
                <w:szCs w:val="20"/>
              </w:rPr>
            </w:pPr>
            <w:ins w:id="631" w:author="Arjan" w:date="2013-01-07T13:32:00Z">
              <w:r w:rsidRPr="009C615C">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32" w:author="Arjan" w:date="2013-01-07T13:32:00Z"/>
                <w:rFonts w:ascii="Arial" w:eastAsia="Times New Roman" w:hAnsi="Arial" w:cs="Arial"/>
                <w:color w:val="000000"/>
                <w:sz w:val="20"/>
                <w:szCs w:val="20"/>
              </w:rPr>
            </w:pPr>
            <w:ins w:id="633" w:author="Arjan" w:date="2013-01-07T13:32:00Z">
              <w:r w:rsidRPr="009C615C">
                <w:rPr>
                  <w:rFonts w:ascii="Arial" w:eastAsia="Times New Roman" w:hAnsi="Arial" w:cs="Arial"/>
                  <w:color w:val="000000"/>
                  <w:sz w:val="20"/>
                  <w:szCs w:val="20"/>
                </w:rPr>
                <w:t>Nee</w:t>
              </w:r>
            </w:ins>
          </w:p>
        </w:tc>
      </w:tr>
      <w:tr w:rsidR="009C615C" w:rsidRPr="009C615C">
        <w:trPr>
          <w:trHeight w:val="245"/>
          <w:ins w:id="634"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35"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36" w:author="Arjan" w:date="2013-01-07T13:32:00Z"/>
                <w:rFonts w:ascii="Arial" w:eastAsia="Times New Roman" w:hAnsi="Arial" w:cs="Arial"/>
                <w:color w:val="000000"/>
                <w:sz w:val="20"/>
                <w:szCs w:val="20"/>
              </w:rPr>
            </w:pPr>
          </w:p>
        </w:tc>
      </w:tr>
      <w:tr w:rsidR="009C615C" w:rsidRPr="009C615C">
        <w:trPr>
          <w:trHeight w:val="230"/>
          <w:ins w:id="637"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38" w:author="Arjan" w:date="2013-01-07T13:32:00Z"/>
                <w:rFonts w:ascii="Arial" w:eastAsia="Times New Roman" w:hAnsi="Arial" w:cs="Arial"/>
                <w:color w:val="000000"/>
                <w:sz w:val="20"/>
                <w:szCs w:val="20"/>
              </w:rPr>
            </w:pPr>
            <w:ins w:id="639" w:author="Arjan" w:date="2013-01-07T13:32:00Z">
              <w:r w:rsidRPr="009C615C">
                <w:rPr>
                  <w:rFonts w:ascii="Arial" w:eastAsia="Times New Roman" w:hAnsi="Arial" w:cs="Arial"/>
                  <w:b/>
                  <w:bCs/>
                  <w:color w:val="000000"/>
                  <w:sz w:val="20"/>
                  <w:szCs w:val="20"/>
                </w:rPr>
                <w:t xml:space="preserve">Indicatie </w:t>
              </w:r>
              <w:proofErr w:type="spellStart"/>
              <w:r w:rsidRPr="009C615C">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9C615C" w:rsidRPr="009C615C" w:rsidRDefault="00D44D5A" w:rsidP="009C615C">
            <w:pPr>
              <w:autoSpaceDE w:val="0"/>
              <w:autoSpaceDN w:val="0"/>
              <w:adjustRightInd w:val="0"/>
              <w:spacing w:after="0" w:line="240" w:lineRule="auto"/>
              <w:rPr>
                <w:ins w:id="640" w:author="Arjan" w:date="2013-01-07T13:32:00Z"/>
                <w:rFonts w:ascii="Arial" w:eastAsia="Times New Roman" w:hAnsi="Arial" w:cs="Arial"/>
                <w:color w:val="000000"/>
                <w:sz w:val="20"/>
                <w:szCs w:val="20"/>
              </w:rPr>
            </w:pPr>
            <w:ins w:id="641" w:author="Arjan" w:date="2013-01-07T13:32:00Z">
              <w:r w:rsidRPr="009C615C">
                <w:rPr>
                  <w:rFonts w:ascii="Arial" w:hAnsi="Arial" w:cs="Arial"/>
                  <w:sz w:val="20"/>
                  <w:szCs w:val="20"/>
                  <w:lang w:val="en-AU"/>
                </w:rPr>
                <w:fldChar w:fldCharType="begin" w:fldLock="1"/>
              </w:r>
              <w:r w:rsidR="009C615C" w:rsidRPr="009C615C">
                <w:rPr>
                  <w:rFonts w:ascii="Arial" w:hAnsi="Arial" w:cs="Arial"/>
                  <w:sz w:val="20"/>
                  <w:szCs w:val="20"/>
                  <w:lang w:val="en-AU"/>
                </w:rPr>
                <w:instrText xml:space="preserve">MERGEFIELD </w:instrText>
              </w:r>
              <w:r w:rsidR="009C615C" w:rsidRPr="009C615C">
                <w:rPr>
                  <w:rFonts w:ascii="Arial" w:eastAsia="Times New Roman" w:hAnsi="Arial" w:cs="Arial"/>
                  <w:color w:val="000000"/>
                  <w:sz w:val="20"/>
                  <w:szCs w:val="20"/>
                </w:rPr>
                <w:instrText>Att.LowerBound</w:instrText>
              </w:r>
              <w:r w:rsidRPr="009C615C">
                <w:rPr>
                  <w:rFonts w:ascii="Arial" w:hAnsi="Arial" w:cs="Arial"/>
                  <w:sz w:val="20"/>
                  <w:szCs w:val="20"/>
                  <w:lang w:val="en-AU"/>
                </w:rPr>
                <w:fldChar w:fldCharType="separate"/>
              </w:r>
              <w:r w:rsidR="009C615C" w:rsidRPr="009C615C">
                <w:rPr>
                  <w:rFonts w:ascii="Arial" w:eastAsia="Times New Roman" w:hAnsi="Arial" w:cs="Arial"/>
                  <w:color w:val="000000"/>
                  <w:sz w:val="20"/>
                  <w:szCs w:val="20"/>
                </w:rPr>
                <w:t>0</w:t>
              </w:r>
              <w:r w:rsidRPr="009C615C">
                <w:rPr>
                  <w:rFonts w:ascii="Arial" w:hAnsi="Arial" w:cs="Arial"/>
                  <w:sz w:val="20"/>
                  <w:szCs w:val="20"/>
                  <w:lang w:val="en-AU"/>
                </w:rPr>
                <w:fldChar w:fldCharType="end"/>
              </w:r>
              <w:r w:rsidR="009C615C" w:rsidRPr="009C615C">
                <w:rPr>
                  <w:rFonts w:ascii="Arial" w:eastAsia="Times New Roman" w:hAnsi="Arial" w:cs="Arial"/>
                  <w:color w:val="000000"/>
                  <w:sz w:val="20"/>
                  <w:szCs w:val="20"/>
                </w:rPr>
                <w:t xml:space="preserve"> - </w:t>
              </w:r>
              <w:r w:rsidRPr="009C615C">
                <w:rPr>
                  <w:rFonts w:ascii="Arial" w:eastAsia="Times New Roman" w:hAnsi="Arial" w:cs="Arial"/>
                  <w:color w:val="000000"/>
                  <w:sz w:val="20"/>
                  <w:szCs w:val="20"/>
                </w:rPr>
                <w:fldChar w:fldCharType="begin" w:fldLock="1"/>
              </w:r>
              <w:r w:rsidR="009C615C" w:rsidRPr="009C615C">
                <w:rPr>
                  <w:rFonts w:ascii="Arial" w:eastAsia="Times New Roman" w:hAnsi="Arial" w:cs="Arial"/>
                  <w:color w:val="000000"/>
                  <w:sz w:val="20"/>
                  <w:szCs w:val="20"/>
                </w:rPr>
                <w:instrText>MERGEFIELD Att.UpperBound</w:instrText>
              </w:r>
              <w:r w:rsidRPr="009C615C">
                <w:rPr>
                  <w:rFonts w:ascii="Arial" w:eastAsia="Times New Roman" w:hAnsi="Arial" w:cs="Arial"/>
                  <w:color w:val="000000"/>
                  <w:sz w:val="20"/>
                  <w:szCs w:val="20"/>
                </w:rPr>
                <w:fldChar w:fldCharType="separate"/>
              </w:r>
              <w:r w:rsidR="009C615C" w:rsidRPr="009C615C">
                <w:rPr>
                  <w:rFonts w:ascii="Arial" w:eastAsia="Times New Roman" w:hAnsi="Arial" w:cs="Arial"/>
                  <w:color w:val="000000"/>
                  <w:sz w:val="20"/>
                  <w:szCs w:val="20"/>
                </w:rPr>
                <w:t>1</w:t>
              </w:r>
              <w:r w:rsidRPr="009C615C">
                <w:rPr>
                  <w:rFonts w:ascii="Arial" w:eastAsia="Times New Roman" w:hAnsi="Arial" w:cs="Arial"/>
                  <w:color w:val="000000"/>
                  <w:sz w:val="20"/>
                  <w:szCs w:val="20"/>
                </w:rPr>
                <w:fldChar w:fldCharType="end"/>
              </w:r>
            </w:ins>
          </w:p>
        </w:tc>
      </w:tr>
      <w:tr w:rsidR="009C615C" w:rsidRPr="009C615C">
        <w:trPr>
          <w:trHeight w:val="230"/>
          <w:ins w:id="642"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43"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44" w:author="Arjan" w:date="2013-01-07T13:32:00Z"/>
                <w:rFonts w:ascii="Arial" w:eastAsia="Times New Roman" w:hAnsi="Arial" w:cs="Arial"/>
                <w:color w:val="000000"/>
                <w:sz w:val="20"/>
                <w:szCs w:val="20"/>
              </w:rPr>
            </w:pPr>
          </w:p>
        </w:tc>
      </w:tr>
      <w:tr w:rsidR="009C615C" w:rsidRPr="009C615C">
        <w:trPr>
          <w:trHeight w:val="230"/>
          <w:ins w:id="645"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46" w:author="Arjan" w:date="2013-01-07T13:32:00Z"/>
                <w:rFonts w:ascii="Arial" w:eastAsia="Times New Roman" w:hAnsi="Arial" w:cs="Arial"/>
                <w:color w:val="000000"/>
                <w:sz w:val="20"/>
                <w:szCs w:val="20"/>
              </w:rPr>
            </w:pPr>
            <w:ins w:id="647" w:author="Arjan" w:date="2013-01-07T13:32:00Z">
              <w:r w:rsidRPr="009C615C">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48" w:author="Arjan" w:date="2013-01-07T13:32:00Z"/>
                <w:rFonts w:ascii="Arial" w:eastAsia="Times New Roman" w:hAnsi="Arial" w:cs="Arial"/>
                <w:color w:val="000000"/>
                <w:sz w:val="20"/>
                <w:szCs w:val="20"/>
              </w:rPr>
            </w:pPr>
            <w:ins w:id="649" w:author="Arjan" w:date="2013-01-07T13:32:00Z">
              <w:r w:rsidRPr="009C615C">
                <w:rPr>
                  <w:rFonts w:ascii="Arial" w:eastAsia="Times New Roman" w:hAnsi="Arial" w:cs="Arial"/>
                  <w:color w:val="000000"/>
                  <w:sz w:val="20"/>
                  <w:szCs w:val="20"/>
                </w:rPr>
                <w:t>Gemeentelijk basisgegeven</w:t>
              </w:r>
            </w:ins>
          </w:p>
        </w:tc>
      </w:tr>
      <w:tr w:rsidR="009C615C" w:rsidRPr="009C615C">
        <w:trPr>
          <w:trHeight w:val="230"/>
          <w:ins w:id="650"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51" w:author="Arjan" w:date="2013-01-07T13:32:00Z"/>
                <w:rFonts w:ascii="Arial" w:eastAsia="Times New Roman" w:hAnsi="Arial" w:cs="Arial"/>
                <w:b/>
                <w:bCs/>
                <w:color w:val="000000"/>
                <w:sz w:val="20"/>
                <w:szCs w:val="20"/>
              </w:rPr>
            </w:pPr>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52" w:author="Arjan" w:date="2013-01-07T13:32:00Z"/>
                <w:rFonts w:ascii="Arial" w:eastAsia="Times New Roman" w:hAnsi="Arial" w:cs="Arial"/>
                <w:color w:val="000000"/>
                <w:sz w:val="20"/>
                <w:szCs w:val="20"/>
              </w:rPr>
            </w:pPr>
          </w:p>
        </w:tc>
      </w:tr>
      <w:tr w:rsidR="009C615C" w:rsidRPr="009C615C">
        <w:trPr>
          <w:trHeight w:val="230"/>
          <w:ins w:id="653" w:author="Arjan" w:date="2013-01-07T13:32:00Z"/>
        </w:trPr>
        <w:tc>
          <w:tcPr>
            <w:tcW w:w="37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54" w:author="Arjan" w:date="2013-01-07T13:32:00Z"/>
                <w:rFonts w:ascii="Arial" w:eastAsia="Times New Roman" w:hAnsi="Arial" w:cs="Arial"/>
                <w:b/>
                <w:bCs/>
                <w:color w:val="000000"/>
                <w:sz w:val="20"/>
                <w:szCs w:val="20"/>
              </w:rPr>
            </w:pPr>
            <w:ins w:id="655" w:author="Arjan" w:date="2013-01-07T13:32:00Z">
              <w:r w:rsidRPr="009C615C">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9C615C" w:rsidRPr="009C615C" w:rsidRDefault="009C615C" w:rsidP="009C615C">
            <w:pPr>
              <w:autoSpaceDE w:val="0"/>
              <w:autoSpaceDN w:val="0"/>
              <w:adjustRightInd w:val="0"/>
              <w:spacing w:after="0" w:line="240" w:lineRule="auto"/>
              <w:rPr>
                <w:ins w:id="656" w:author="Arjan" w:date="2013-01-07T13:32:00Z"/>
                <w:rFonts w:ascii="Arial" w:eastAsia="Times New Roman" w:hAnsi="Arial" w:cs="Arial"/>
                <w:color w:val="000000"/>
                <w:sz w:val="20"/>
                <w:szCs w:val="20"/>
              </w:rPr>
            </w:pPr>
            <w:ins w:id="657" w:author="Arjan" w:date="2013-01-07T13:32:00Z">
              <w:r w:rsidRPr="009C615C">
                <w:rPr>
                  <w:rFonts w:ascii="Arial" w:eastAsia="Times New Roman" w:hAnsi="Arial" w:cs="Arial"/>
                  <w:color w:val="000000"/>
                  <w:sz w:val="20"/>
                  <w:szCs w:val="20"/>
                </w:rPr>
                <w:t>-</w:t>
              </w:r>
            </w:ins>
          </w:p>
        </w:tc>
      </w:tr>
    </w:tbl>
    <w:p w:rsidR="0033587D" w:rsidRDefault="0033587D" w:rsidP="0044638F"/>
    <w:p w:rsidR="00934EE7" w:rsidRPr="0033587D" w:rsidRDefault="0033587D" w:rsidP="0033587D">
      <w:pPr>
        <w:autoSpaceDE w:val="0"/>
        <w:autoSpaceDN w:val="0"/>
        <w:adjustRightInd w:val="0"/>
        <w:spacing w:before="240" w:after="60" w:line="240" w:lineRule="auto"/>
        <w:outlineLvl w:val="3"/>
        <w:rPr>
          <w:rFonts w:ascii="Arial" w:eastAsia="Times New Roman" w:hAnsi="Arial" w:cs="Arial"/>
          <w:b/>
          <w:bCs/>
          <w:color w:val="004080"/>
          <w:sz w:val="24"/>
          <w:szCs w:val="24"/>
        </w:rPr>
      </w:pPr>
      <w:ins w:id="658" w:author="Arjan" w:date="2013-01-07T13:02:00Z">
        <w:r w:rsidRPr="0033587D">
          <w:rPr>
            <w:rFonts w:ascii="Arial" w:eastAsia="Times New Roman" w:hAnsi="Arial" w:cs="Arial"/>
            <w:b/>
            <w:bCs/>
            <w:color w:val="004080"/>
            <w:sz w:val="24"/>
            <w:szCs w:val="24"/>
          </w:rPr>
          <w:t>«Referentielijst» INFORMATIEOBJECTTYPE-OMSCHRIJVING GENERIEK</w:t>
        </w:r>
      </w:ins>
    </w:p>
    <w:tbl>
      <w:tblPr>
        <w:tblW w:w="0" w:type="auto"/>
        <w:tblInd w:w="60" w:type="dxa"/>
        <w:tblLayout w:type="fixed"/>
        <w:tblCellMar>
          <w:left w:w="60" w:type="dxa"/>
          <w:right w:w="60" w:type="dxa"/>
        </w:tblCellMar>
        <w:tblLook w:val="0000"/>
      </w:tblPr>
      <w:tblGrid>
        <w:gridCol w:w="3600"/>
        <w:gridCol w:w="1080"/>
        <w:gridCol w:w="3330"/>
        <w:gridCol w:w="1350"/>
      </w:tblGrid>
      <w:tr w:rsidR="00D50951" w:rsidRPr="00D50951">
        <w:trPr>
          <w:ins w:id="659"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60" w:author="Arjan" w:date="2013-01-07T12:59:00Z"/>
                <w:rFonts w:ascii="Arial" w:eastAsia="Times New Roman" w:hAnsi="Arial" w:cs="Arial"/>
                <w:color w:val="000000"/>
                <w:sz w:val="20"/>
                <w:szCs w:val="20"/>
              </w:rPr>
            </w:pPr>
            <w:ins w:id="661" w:author="Arjan" w:date="2013-01-07T12:59:00Z">
              <w:r w:rsidRPr="00D50951">
                <w:rPr>
                  <w:rFonts w:ascii="Arial" w:eastAsia="Times New Roman" w:hAnsi="Arial" w:cs="Arial"/>
                  <w:b/>
                  <w:bCs/>
                  <w:color w:val="000000"/>
                  <w:sz w:val="20"/>
                  <w:szCs w:val="20"/>
                </w:rPr>
                <w:t>Naam referentielijst</w:t>
              </w:r>
            </w:ins>
          </w:p>
        </w:tc>
        <w:tc>
          <w:tcPr>
            <w:tcW w:w="5760" w:type="dxa"/>
            <w:gridSpan w:val="3"/>
            <w:tcBorders>
              <w:top w:val="nil"/>
              <w:left w:val="nil"/>
              <w:bottom w:val="nil"/>
              <w:right w:val="nil"/>
            </w:tcBorders>
          </w:tcPr>
          <w:p w:rsidR="00D50951" w:rsidRPr="00D50951" w:rsidRDefault="00D44D5A" w:rsidP="00D50951">
            <w:pPr>
              <w:autoSpaceDE w:val="0"/>
              <w:autoSpaceDN w:val="0"/>
              <w:adjustRightInd w:val="0"/>
              <w:spacing w:after="0" w:line="240" w:lineRule="auto"/>
              <w:rPr>
                <w:ins w:id="662" w:author="Arjan" w:date="2013-01-07T12:59:00Z"/>
                <w:rFonts w:ascii="Arial" w:eastAsia="Times New Roman" w:hAnsi="Arial" w:cs="Arial"/>
                <w:color w:val="000000"/>
                <w:sz w:val="20"/>
                <w:szCs w:val="20"/>
              </w:rPr>
            </w:pPr>
            <w:ins w:id="663"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Element.Name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INFORMATIEOBJECTTYPE-OMSCHRIJVING GENERIEK</w:t>
              </w:r>
              <w:r w:rsidRPr="00D50951">
                <w:rPr>
                  <w:rFonts w:ascii="Arial" w:hAnsi="Arial" w:cs="Arial"/>
                  <w:sz w:val="20"/>
                  <w:szCs w:val="20"/>
                  <w:lang w:val="en-AU"/>
                </w:rPr>
                <w:fldChar w:fldCharType="end"/>
              </w:r>
            </w:ins>
          </w:p>
        </w:tc>
      </w:tr>
      <w:tr w:rsidR="00D50951" w:rsidRPr="00D50951">
        <w:trPr>
          <w:ins w:id="664"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65"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66" w:author="Arjan" w:date="2013-01-07T12:59:00Z"/>
                <w:rFonts w:ascii="Arial" w:eastAsia="Times New Roman" w:hAnsi="Arial" w:cs="Arial"/>
                <w:b/>
                <w:bCs/>
                <w:color w:val="000000"/>
                <w:sz w:val="20"/>
                <w:szCs w:val="20"/>
              </w:rPr>
            </w:pPr>
          </w:p>
        </w:tc>
      </w:tr>
      <w:tr w:rsidR="00D50951" w:rsidRPr="00D50951">
        <w:trPr>
          <w:ins w:id="667"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68" w:author="Arjan" w:date="2013-01-07T12:59:00Z"/>
                <w:rFonts w:ascii="Arial" w:eastAsia="Times New Roman" w:hAnsi="Arial" w:cs="Arial"/>
                <w:color w:val="000000"/>
                <w:sz w:val="20"/>
                <w:szCs w:val="20"/>
              </w:rPr>
            </w:pPr>
            <w:proofErr w:type="spellStart"/>
            <w:ins w:id="669" w:author="Arjan" w:date="2013-01-07T12:59:00Z">
              <w:r w:rsidRPr="00D50951">
                <w:rPr>
                  <w:rFonts w:ascii="Arial" w:eastAsia="Times New Roman" w:hAnsi="Arial" w:cs="Arial"/>
                  <w:b/>
                  <w:bCs/>
                  <w:color w:val="000000"/>
                  <w:sz w:val="20"/>
                  <w:szCs w:val="20"/>
                </w:rPr>
                <w:t>Mnemonic</w:t>
              </w:r>
              <w:proofErr w:type="spellEnd"/>
              <w:r w:rsidRPr="00D50951">
                <w:rPr>
                  <w:rFonts w:ascii="Arial" w:eastAsia="Times New Roman" w:hAnsi="Arial" w:cs="Arial"/>
                  <w:b/>
                  <w:bCs/>
                  <w:color w:val="000000"/>
                  <w:sz w:val="20"/>
                  <w:szCs w:val="20"/>
                </w:rPr>
                <w:t xml:space="preserve"> referentielijst</w:t>
              </w:r>
            </w:ins>
          </w:p>
        </w:tc>
        <w:tc>
          <w:tcPr>
            <w:tcW w:w="5760" w:type="dxa"/>
            <w:gridSpan w:val="3"/>
            <w:tcBorders>
              <w:top w:val="nil"/>
              <w:left w:val="nil"/>
              <w:bottom w:val="nil"/>
              <w:right w:val="nil"/>
            </w:tcBorders>
          </w:tcPr>
          <w:p w:rsidR="00D50951" w:rsidRPr="00D50951" w:rsidRDefault="00D44D5A" w:rsidP="00D50951">
            <w:pPr>
              <w:autoSpaceDE w:val="0"/>
              <w:autoSpaceDN w:val="0"/>
              <w:adjustRightInd w:val="0"/>
              <w:spacing w:after="0" w:line="240" w:lineRule="auto"/>
              <w:rPr>
                <w:ins w:id="670" w:author="Arjan" w:date="2013-01-07T12:59:00Z"/>
                <w:rFonts w:ascii="Arial" w:eastAsia="Times New Roman" w:hAnsi="Arial" w:cs="Arial"/>
                <w:color w:val="000000"/>
                <w:sz w:val="20"/>
                <w:szCs w:val="20"/>
              </w:rPr>
            </w:pPr>
            <w:ins w:id="671"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Element.Alias</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DOG</w:t>
              </w:r>
              <w:r w:rsidRPr="00D50951">
                <w:rPr>
                  <w:rFonts w:ascii="Arial" w:hAnsi="Arial" w:cs="Arial"/>
                  <w:sz w:val="20"/>
                  <w:szCs w:val="20"/>
                  <w:lang w:val="en-AU"/>
                </w:rPr>
                <w:fldChar w:fldCharType="end"/>
              </w:r>
            </w:ins>
          </w:p>
        </w:tc>
      </w:tr>
      <w:tr w:rsidR="00D50951" w:rsidRPr="00D50951">
        <w:trPr>
          <w:ins w:id="672"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73"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74" w:author="Arjan" w:date="2013-01-07T12:59:00Z"/>
                <w:rFonts w:ascii="Arial" w:eastAsia="Times New Roman" w:hAnsi="Arial" w:cs="Arial"/>
                <w:b/>
                <w:bCs/>
                <w:color w:val="000000"/>
                <w:sz w:val="20"/>
                <w:szCs w:val="20"/>
              </w:rPr>
            </w:pPr>
          </w:p>
        </w:tc>
      </w:tr>
      <w:tr w:rsidR="00D50951" w:rsidRPr="00D50951">
        <w:trPr>
          <w:ins w:id="675"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76" w:author="Arjan" w:date="2013-01-07T12:59:00Z"/>
                <w:rFonts w:ascii="Arial" w:eastAsia="Times New Roman" w:hAnsi="Arial" w:cs="Arial"/>
                <w:b/>
                <w:bCs/>
                <w:color w:val="000000"/>
                <w:sz w:val="20"/>
                <w:szCs w:val="20"/>
              </w:rPr>
            </w:pPr>
            <w:ins w:id="677" w:author="Arjan" w:date="2013-01-07T12:59:00Z">
              <w:r w:rsidRPr="00D50951">
                <w:rPr>
                  <w:rFonts w:ascii="Arial" w:eastAsia="Times New Roman" w:hAnsi="Arial" w:cs="Arial"/>
                  <w:b/>
                  <w:bCs/>
                  <w:color w:val="000000"/>
                  <w:sz w:val="20"/>
                  <w:szCs w:val="20"/>
                </w:rPr>
                <w:t>Herkomst referentielijst</w:t>
              </w:r>
            </w:ins>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78" w:author="Arjan" w:date="2013-01-07T12:59:00Z"/>
                <w:rFonts w:ascii="Arial" w:eastAsia="Times New Roman" w:hAnsi="Arial" w:cs="Arial"/>
                <w:bCs/>
                <w:color w:val="000000"/>
                <w:sz w:val="20"/>
                <w:szCs w:val="20"/>
              </w:rPr>
            </w:pPr>
            <w:ins w:id="679" w:author="Arjan" w:date="2013-01-07T12:59:00Z">
              <w:r w:rsidRPr="00D50951">
                <w:rPr>
                  <w:rFonts w:ascii="Arial" w:eastAsia="Times New Roman" w:hAnsi="Arial" w:cs="Arial"/>
                  <w:bCs/>
                  <w:color w:val="000000"/>
                  <w:sz w:val="20"/>
                  <w:szCs w:val="20"/>
                </w:rPr>
                <w:t>KING</w:t>
              </w:r>
            </w:ins>
          </w:p>
        </w:tc>
      </w:tr>
      <w:tr w:rsidR="00D50951" w:rsidRPr="00D50951">
        <w:trPr>
          <w:trHeight w:val="230"/>
          <w:ins w:id="680"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81"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82" w:author="Arjan" w:date="2013-01-07T12:59:00Z"/>
                <w:rFonts w:ascii="Arial" w:eastAsia="Times New Roman" w:hAnsi="Arial" w:cs="Arial"/>
                <w:b/>
                <w:bCs/>
                <w:color w:val="000000"/>
                <w:sz w:val="20"/>
                <w:szCs w:val="20"/>
              </w:rPr>
            </w:pPr>
          </w:p>
        </w:tc>
      </w:tr>
      <w:tr w:rsidR="00D50951" w:rsidRPr="00D50951">
        <w:trPr>
          <w:trHeight w:val="230"/>
          <w:ins w:id="683"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84" w:author="Arjan" w:date="2013-01-07T12:59:00Z"/>
                <w:rFonts w:ascii="Arial" w:eastAsia="Times New Roman" w:hAnsi="Arial" w:cs="Arial"/>
                <w:b/>
                <w:bCs/>
                <w:color w:val="000000"/>
                <w:sz w:val="20"/>
                <w:szCs w:val="20"/>
              </w:rPr>
            </w:pPr>
            <w:ins w:id="685" w:author="Arjan" w:date="2013-01-07T12:59:00Z">
              <w:r w:rsidRPr="00D50951">
                <w:rPr>
                  <w:rFonts w:ascii="Arial" w:eastAsia="Times New Roman" w:hAnsi="Arial" w:cs="Arial"/>
                  <w:b/>
                  <w:bCs/>
                  <w:color w:val="000000"/>
                  <w:sz w:val="20"/>
                  <w:szCs w:val="20"/>
                </w:rPr>
                <w:t>Definitie referentielijst</w:t>
              </w:r>
            </w:ins>
          </w:p>
        </w:tc>
        <w:tc>
          <w:tcPr>
            <w:tcW w:w="5760" w:type="dxa"/>
            <w:gridSpan w:val="3"/>
            <w:tcBorders>
              <w:top w:val="nil"/>
              <w:left w:val="nil"/>
              <w:bottom w:val="nil"/>
              <w:right w:val="nil"/>
            </w:tcBorders>
          </w:tcPr>
          <w:p w:rsidR="00D50951" w:rsidRPr="00D50951" w:rsidRDefault="00D44D5A" w:rsidP="00D50951">
            <w:pPr>
              <w:autoSpaceDE w:val="0"/>
              <w:autoSpaceDN w:val="0"/>
              <w:adjustRightInd w:val="0"/>
              <w:spacing w:after="0" w:line="240" w:lineRule="auto"/>
              <w:rPr>
                <w:ins w:id="686" w:author="Arjan" w:date="2013-01-07T12:59:00Z"/>
                <w:rFonts w:ascii="Arial" w:eastAsia="Times New Roman" w:hAnsi="Arial" w:cs="Arial"/>
                <w:b/>
                <w:bCs/>
                <w:color w:val="000000"/>
                <w:sz w:val="20"/>
                <w:szCs w:val="20"/>
              </w:rPr>
            </w:pPr>
            <w:ins w:id="687"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Element.Notes</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Algemeen binnen de overheid gehanteerde omschrijvingen van de typen informatieobjecten</w:t>
              </w:r>
              <w:r w:rsidRPr="00D50951">
                <w:rPr>
                  <w:rFonts w:ascii="Arial" w:hAnsi="Arial" w:cs="Arial"/>
                  <w:sz w:val="20"/>
                  <w:szCs w:val="20"/>
                  <w:lang w:val="en-AU"/>
                </w:rPr>
                <w:fldChar w:fldCharType="end"/>
              </w:r>
            </w:ins>
          </w:p>
        </w:tc>
      </w:tr>
      <w:tr w:rsidR="00D50951" w:rsidRPr="00D50951">
        <w:trPr>
          <w:ins w:id="688"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89"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90" w:author="Arjan" w:date="2013-01-07T12:59:00Z"/>
                <w:rFonts w:ascii="Arial" w:eastAsia="Times New Roman" w:hAnsi="Arial" w:cs="Arial"/>
                <w:b/>
                <w:bCs/>
                <w:color w:val="000000"/>
                <w:sz w:val="20"/>
                <w:szCs w:val="20"/>
              </w:rPr>
            </w:pPr>
          </w:p>
        </w:tc>
      </w:tr>
      <w:tr w:rsidR="00D50951" w:rsidRPr="00D50951">
        <w:trPr>
          <w:ins w:id="691"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92" w:author="Arjan" w:date="2013-01-07T12:59:00Z"/>
                <w:rFonts w:ascii="Arial" w:eastAsia="Times New Roman" w:hAnsi="Arial" w:cs="Arial"/>
                <w:b/>
                <w:bCs/>
                <w:color w:val="000000"/>
                <w:sz w:val="20"/>
                <w:szCs w:val="20"/>
              </w:rPr>
            </w:pPr>
            <w:ins w:id="693" w:author="Arjan" w:date="2013-01-07T12:59:00Z">
              <w:r w:rsidRPr="00D50951">
                <w:rPr>
                  <w:rFonts w:ascii="Arial" w:eastAsia="Times New Roman" w:hAnsi="Arial" w:cs="Arial"/>
                  <w:b/>
                  <w:bCs/>
                  <w:color w:val="000000"/>
                  <w:sz w:val="20"/>
                  <w:szCs w:val="20"/>
                </w:rPr>
                <w:t>Herkomst definitie referentielijst</w:t>
              </w:r>
            </w:ins>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94" w:author="Arjan" w:date="2013-01-07T12:59:00Z"/>
                <w:rFonts w:ascii="Arial" w:eastAsia="Times New Roman" w:hAnsi="Arial" w:cs="Arial"/>
                <w:color w:val="000000"/>
                <w:sz w:val="20"/>
                <w:szCs w:val="20"/>
              </w:rPr>
            </w:pPr>
            <w:ins w:id="695" w:author="Arjan" w:date="2013-01-07T12:59:00Z">
              <w:r w:rsidRPr="00D50951">
                <w:rPr>
                  <w:rFonts w:ascii="Arial" w:eastAsia="Times New Roman" w:hAnsi="Arial" w:cs="Arial"/>
                  <w:color w:val="000000"/>
                  <w:sz w:val="20"/>
                  <w:szCs w:val="20"/>
                </w:rPr>
                <w:t>KING</w:t>
              </w:r>
            </w:ins>
          </w:p>
        </w:tc>
      </w:tr>
      <w:tr w:rsidR="00D50951" w:rsidRPr="00D50951">
        <w:trPr>
          <w:trHeight w:val="461"/>
          <w:ins w:id="696"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697"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698" w:author="Arjan" w:date="2013-01-07T12:59:00Z"/>
                <w:rFonts w:ascii="Arial" w:eastAsia="Times New Roman" w:hAnsi="Arial" w:cs="Arial"/>
                <w:b/>
                <w:bCs/>
                <w:color w:val="000000"/>
                <w:sz w:val="20"/>
                <w:szCs w:val="20"/>
              </w:rPr>
            </w:pPr>
          </w:p>
        </w:tc>
      </w:tr>
      <w:tr w:rsidR="00D50951" w:rsidRPr="00D50951">
        <w:trPr>
          <w:trHeight w:val="461"/>
          <w:ins w:id="699"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00" w:author="Arjan" w:date="2013-01-07T12:59:00Z"/>
                <w:rFonts w:ascii="Arial" w:eastAsia="Times New Roman" w:hAnsi="Arial" w:cs="Arial"/>
                <w:b/>
                <w:bCs/>
                <w:color w:val="000000"/>
                <w:sz w:val="20"/>
                <w:szCs w:val="20"/>
              </w:rPr>
            </w:pPr>
            <w:ins w:id="701" w:author="Arjan" w:date="2013-01-07T12:59:00Z">
              <w:r w:rsidRPr="00D50951">
                <w:rPr>
                  <w:rFonts w:ascii="Arial" w:eastAsia="Times New Roman" w:hAnsi="Arial" w:cs="Arial"/>
                  <w:b/>
                  <w:bCs/>
                  <w:color w:val="000000"/>
                  <w:sz w:val="20"/>
                  <w:szCs w:val="20"/>
                </w:rPr>
                <w:t>Datum opname referentielijst</w:t>
              </w:r>
            </w:ins>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702" w:author="Arjan" w:date="2013-01-07T12:59:00Z"/>
                <w:rFonts w:ascii="Arial" w:eastAsia="Times New Roman" w:hAnsi="Arial" w:cs="Arial"/>
                <w:bCs/>
                <w:color w:val="000000"/>
                <w:sz w:val="20"/>
                <w:szCs w:val="20"/>
              </w:rPr>
            </w:pPr>
            <w:ins w:id="703" w:author="Arjan" w:date="2013-01-07T12:59:00Z">
              <w:r w:rsidRPr="00D50951">
                <w:rPr>
                  <w:rFonts w:ascii="Arial" w:eastAsia="Times New Roman" w:hAnsi="Arial" w:cs="Arial"/>
                  <w:bCs/>
                  <w:color w:val="000000"/>
                  <w:sz w:val="20"/>
                  <w:szCs w:val="20"/>
                </w:rPr>
                <w:t>1-1-2013</w:t>
              </w:r>
            </w:ins>
          </w:p>
        </w:tc>
      </w:tr>
      <w:tr w:rsidR="00D50951" w:rsidRPr="00D50951">
        <w:trPr>
          <w:ins w:id="704"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05" w:author="Arjan" w:date="2013-01-07T12:59:00Z"/>
                <w:rFonts w:ascii="Arial" w:eastAsia="Times New Roman" w:hAnsi="Arial" w:cs="Arial"/>
                <w:b/>
                <w:bCs/>
                <w:color w:val="000000"/>
                <w:sz w:val="20"/>
                <w:szCs w:val="20"/>
              </w:rPr>
            </w:pPr>
            <w:ins w:id="706" w:author="Arjan" w:date="2013-01-07T12:59:00Z">
              <w:r w:rsidRPr="00D50951">
                <w:rPr>
                  <w:rFonts w:ascii="Arial" w:eastAsia="Times New Roman" w:hAnsi="Arial" w:cs="Arial"/>
                  <w:b/>
                  <w:bCs/>
                  <w:color w:val="000000"/>
                  <w:sz w:val="20"/>
                  <w:szCs w:val="20"/>
                </w:rPr>
                <w:t>Toelichting referentielijst</w:t>
              </w:r>
            </w:ins>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707" w:author="Arjan" w:date="2013-01-07T12:59:00Z"/>
                <w:rFonts w:ascii="Arial" w:eastAsia="Times New Roman" w:hAnsi="Arial" w:cs="Arial"/>
                <w:bCs/>
                <w:color w:val="000000"/>
                <w:sz w:val="20"/>
                <w:szCs w:val="20"/>
              </w:rPr>
            </w:pPr>
            <w:ins w:id="708" w:author="Arjan" w:date="2013-01-07T12:59:00Z">
              <w:r w:rsidRPr="00D50951">
                <w:rPr>
                  <w:rFonts w:ascii="Arial" w:eastAsia="Times New Roman" w:hAnsi="Arial" w:cs="Arial"/>
                  <w:bCs/>
                  <w:color w:val="000000"/>
                  <w:sz w:val="20"/>
                  <w:szCs w:val="20"/>
                </w:rPr>
                <w:t xml:space="preserve">Deze 'lijst' bevat de benamingen van de generieke </w:t>
              </w:r>
              <w:proofErr w:type="spellStart"/>
              <w:r w:rsidRPr="00D50951">
                <w:rPr>
                  <w:rFonts w:ascii="Arial" w:eastAsia="Times New Roman" w:hAnsi="Arial" w:cs="Arial"/>
                  <w:bCs/>
                  <w:color w:val="000000"/>
                  <w:sz w:val="20"/>
                  <w:szCs w:val="20"/>
                </w:rPr>
                <w:t>informatieobjecttypen</w:t>
              </w:r>
              <w:proofErr w:type="spellEnd"/>
              <w:r w:rsidRPr="00D50951">
                <w:rPr>
                  <w:rFonts w:ascii="Arial" w:eastAsia="Times New Roman" w:hAnsi="Arial" w:cs="Arial"/>
                  <w:bCs/>
                  <w:color w:val="000000"/>
                  <w:sz w:val="20"/>
                  <w:szCs w:val="20"/>
                </w:rPr>
                <w:t xml:space="preserve"> die in de informatie-uitwisseling betrokken zijn. </w:t>
              </w:r>
            </w:ins>
          </w:p>
          <w:p w:rsidR="00D50951" w:rsidRPr="00D50951" w:rsidRDefault="00D50951" w:rsidP="00D50951">
            <w:pPr>
              <w:autoSpaceDE w:val="0"/>
              <w:autoSpaceDN w:val="0"/>
              <w:adjustRightInd w:val="0"/>
              <w:spacing w:after="0" w:line="240" w:lineRule="auto"/>
              <w:rPr>
                <w:ins w:id="709" w:author="Arjan" w:date="2013-01-07T12:59:00Z"/>
                <w:rFonts w:ascii="Arial" w:eastAsia="Times New Roman" w:hAnsi="Arial" w:cs="Arial"/>
                <w:bCs/>
                <w:color w:val="000000"/>
                <w:sz w:val="20"/>
                <w:szCs w:val="20"/>
              </w:rPr>
            </w:pPr>
            <w:ins w:id="710" w:author="Arjan" w:date="2013-01-07T12:59:00Z">
              <w:r w:rsidRPr="00D50951">
                <w:rPr>
                  <w:rFonts w:ascii="Arial" w:eastAsia="Times New Roman" w:hAnsi="Arial" w:cs="Arial"/>
                  <w:bCs/>
                  <w:color w:val="000000"/>
                  <w:sz w:val="20"/>
                  <w:szCs w:val="20"/>
                </w:rPr>
                <w:t xml:space="preserve">Het gaat telkens om een korte omschrijving van de aard van een informatieobject, ook wel 'documentnaam' genoemd, zoals deze landelijk binnen de overheid wordt toegepast op basis van het RGBZ. </w:t>
              </w:r>
            </w:ins>
          </w:p>
          <w:p w:rsidR="00D50951" w:rsidRPr="00D50951" w:rsidRDefault="00D50951" w:rsidP="00D50951">
            <w:pPr>
              <w:autoSpaceDE w:val="0"/>
              <w:autoSpaceDN w:val="0"/>
              <w:adjustRightInd w:val="0"/>
              <w:spacing w:after="0" w:line="240" w:lineRule="auto"/>
              <w:rPr>
                <w:ins w:id="711" w:author="Arjan" w:date="2013-01-07T12:59:00Z"/>
                <w:rFonts w:ascii="Arial" w:eastAsia="Times New Roman" w:hAnsi="Arial" w:cs="Arial"/>
                <w:bCs/>
                <w:color w:val="000000"/>
                <w:sz w:val="20"/>
                <w:szCs w:val="20"/>
              </w:rPr>
            </w:pPr>
            <w:ins w:id="712" w:author="Arjan" w:date="2013-01-07T12:59:00Z">
              <w:r w:rsidRPr="00D50951">
                <w:rPr>
                  <w:rFonts w:ascii="Arial" w:eastAsia="Times New Roman" w:hAnsi="Arial" w:cs="Arial"/>
                  <w:bCs/>
                  <w:color w:val="000000"/>
                  <w:sz w:val="20"/>
                  <w:szCs w:val="20"/>
                </w:rPr>
                <w:t xml:space="preserve">De 'lijst' betreft dus geen </w:t>
              </w:r>
              <w:proofErr w:type="spellStart"/>
              <w:r w:rsidRPr="00D50951">
                <w:rPr>
                  <w:rFonts w:ascii="Arial" w:eastAsia="Times New Roman" w:hAnsi="Arial" w:cs="Arial"/>
                  <w:bCs/>
                  <w:color w:val="000000"/>
                  <w:sz w:val="20"/>
                  <w:szCs w:val="20"/>
                </w:rPr>
                <w:t>informatieobjecttypen</w:t>
              </w:r>
              <w:proofErr w:type="spellEnd"/>
              <w:r w:rsidRPr="00D50951">
                <w:rPr>
                  <w:rFonts w:ascii="Arial" w:eastAsia="Times New Roman" w:hAnsi="Arial" w:cs="Arial"/>
                  <w:bCs/>
                  <w:color w:val="000000"/>
                  <w:sz w:val="20"/>
                  <w:szCs w:val="20"/>
                </w:rPr>
                <w:t xml:space="preserve"> voor specifieke domei</w:t>
              </w:r>
            </w:ins>
            <w:ins w:id="713" w:author="Arjan" w:date="2013-01-07T13:33:00Z">
              <w:r w:rsidR="00A13B54">
                <w:rPr>
                  <w:rFonts w:ascii="Arial" w:eastAsia="Times New Roman" w:hAnsi="Arial" w:cs="Arial"/>
                  <w:bCs/>
                  <w:color w:val="000000"/>
                  <w:sz w:val="20"/>
                  <w:szCs w:val="20"/>
                </w:rPr>
                <w:t>n</w:t>
              </w:r>
            </w:ins>
            <w:ins w:id="714" w:author="Arjan" w:date="2013-01-07T12:59:00Z">
              <w:r w:rsidRPr="00D50951">
                <w:rPr>
                  <w:rFonts w:ascii="Arial" w:eastAsia="Times New Roman" w:hAnsi="Arial" w:cs="Arial"/>
                  <w:bCs/>
                  <w:color w:val="000000"/>
                  <w:sz w:val="20"/>
                  <w:szCs w:val="20"/>
                </w:rPr>
                <w:t xml:space="preserve">en en ook geen organisatiespecifieke </w:t>
              </w:r>
              <w:proofErr w:type="spellStart"/>
              <w:r w:rsidRPr="00D50951">
                <w:rPr>
                  <w:rFonts w:ascii="Arial" w:eastAsia="Times New Roman" w:hAnsi="Arial" w:cs="Arial"/>
                  <w:bCs/>
                  <w:color w:val="000000"/>
                  <w:sz w:val="20"/>
                  <w:szCs w:val="20"/>
                </w:rPr>
                <w:t>informatieobjecttypen</w:t>
              </w:r>
              <w:proofErr w:type="spellEnd"/>
              <w:r w:rsidRPr="00D50951">
                <w:rPr>
                  <w:rFonts w:ascii="Arial" w:eastAsia="Times New Roman" w:hAnsi="Arial" w:cs="Arial"/>
                  <w:bCs/>
                  <w:color w:val="000000"/>
                  <w:sz w:val="20"/>
                  <w:szCs w:val="20"/>
                </w:rPr>
                <w:t>.</w:t>
              </w:r>
            </w:ins>
          </w:p>
        </w:tc>
      </w:tr>
      <w:tr w:rsidR="00D50951" w:rsidRPr="00D50951">
        <w:trPr>
          <w:trHeight w:val="215"/>
          <w:ins w:id="715"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16"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717" w:author="Arjan" w:date="2013-01-07T12:59:00Z"/>
                <w:rFonts w:ascii="Arial" w:eastAsia="Times New Roman" w:hAnsi="Arial" w:cs="Arial"/>
                <w:bCs/>
                <w:color w:val="000000"/>
                <w:sz w:val="20"/>
                <w:szCs w:val="20"/>
              </w:rPr>
            </w:pPr>
          </w:p>
        </w:tc>
      </w:tr>
      <w:tr w:rsidR="00D50951" w:rsidRPr="00D50951">
        <w:trPr>
          <w:trHeight w:val="215"/>
          <w:ins w:id="718"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19" w:author="Arjan" w:date="2013-01-07T12:59:00Z"/>
                <w:rFonts w:ascii="Arial" w:eastAsia="Times New Roman" w:hAnsi="Arial" w:cs="Arial"/>
                <w:b/>
                <w:bCs/>
                <w:color w:val="000000"/>
                <w:sz w:val="20"/>
                <w:szCs w:val="20"/>
              </w:rPr>
            </w:pPr>
            <w:ins w:id="720" w:author="Arjan" w:date="2013-01-07T12:59:00Z">
              <w:r w:rsidRPr="00D50951">
                <w:rPr>
                  <w:rFonts w:ascii="Arial" w:eastAsia="Times New Roman" w:hAnsi="Arial" w:cs="Arial"/>
                  <w:b/>
                  <w:bCs/>
                  <w:color w:val="000000"/>
                  <w:sz w:val="20"/>
                  <w:szCs w:val="20"/>
                </w:rPr>
                <w:t>Unieke aanduiding referentielijst</w:t>
              </w:r>
            </w:ins>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721" w:author="Arjan" w:date="2013-01-07T12:59:00Z"/>
                <w:rFonts w:ascii="Arial" w:eastAsia="Times New Roman" w:hAnsi="Arial" w:cs="Arial"/>
                <w:bCs/>
                <w:color w:val="000000"/>
                <w:sz w:val="20"/>
                <w:szCs w:val="20"/>
              </w:rPr>
            </w:pPr>
            <w:proofErr w:type="spellStart"/>
            <w:ins w:id="722" w:author="Arjan" w:date="2013-01-07T12:59:00Z">
              <w:r w:rsidRPr="00D50951">
                <w:rPr>
                  <w:rFonts w:ascii="Arial" w:eastAsia="Times New Roman" w:hAnsi="Arial" w:cs="Arial"/>
                  <w:bCs/>
                  <w:color w:val="000000"/>
                  <w:sz w:val="20"/>
                  <w:szCs w:val="20"/>
                </w:rPr>
                <w:t>Informatieobjecttype-omschrijving</w:t>
              </w:r>
              <w:proofErr w:type="spellEnd"/>
              <w:r w:rsidRPr="00D50951">
                <w:rPr>
                  <w:rFonts w:ascii="Arial" w:eastAsia="Times New Roman" w:hAnsi="Arial" w:cs="Arial"/>
                  <w:bCs/>
                  <w:color w:val="000000"/>
                  <w:sz w:val="20"/>
                  <w:szCs w:val="20"/>
                </w:rPr>
                <w:t xml:space="preserve"> generiek</w:t>
              </w:r>
            </w:ins>
          </w:p>
        </w:tc>
      </w:tr>
      <w:tr w:rsidR="00D50951" w:rsidRPr="00D50951">
        <w:trPr>
          <w:trHeight w:val="215"/>
          <w:ins w:id="723"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24" w:author="Arjan" w:date="2013-01-07T12:59: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50951" w:rsidRPr="00D50951" w:rsidRDefault="00D50951" w:rsidP="00D50951">
            <w:pPr>
              <w:autoSpaceDE w:val="0"/>
              <w:autoSpaceDN w:val="0"/>
              <w:adjustRightInd w:val="0"/>
              <w:spacing w:after="0" w:line="240" w:lineRule="auto"/>
              <w:rPr>
                <w:ins w:id="725" w:author="Arjan" w:date="2013-01-07T12:59:00Z"/>
                <w:rFonts w:ascii="Arial" w:eastAsia="Times New Roman" w:hAnsi="Arial" w:cs="Arial"/>
                <w:b/>
                <w:bCs/>
                <w:color w:val="000000"/>
                <w:sz w:val="20"/>
                <w:szCs w:val="20"/>
              </w:rPr>
            </w:pPr>
          </w:p>
        </w:tc>
      </w:tr>
      <w:tr w:rsidR="00D50951" w:rsidRPr="00D50951">
        <w:trPr>
          <w:ins w:id="726"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27" w:author="Arjan" w:date="2013-01-07T12:59:00Z"/>
                <w:rFonts w:ascii="Arial" w:eastAsia="Times New Roman" w:hAnsi="Arial" w:cs="Arial"/>
                <w:color w:val="000000"/>
                <w:sz w:val="20"/>
                <w:szCs w:val="20"/>
              </w:rPr>
            </w:pPr>
            <w:bookmarkStart w:id="728" w:name="BKM_3200C800_4D22_4bff_801D_072E19BEF0A3"/>
            <w:bookmarkEnd w:id="728"/>
            <w:ins w:id="729" w:author="Arjan" w:date="2013-01-07T12:59:00Z">
              <w:r w:rsidRPr="00D50951">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30" w:author="Arjan" w:date="2013-01-07T12:59:00Z"/>
                <w:rFonts w:ascii="Arial" w:eastAsia="Times New Roman" w:hAnsi="Arial" w:cs="Arial"/>
                <w:color w:val="000000"/>
                <w:sz w:val="20"/>
                <w:szCs w:val="20"/>
              </w:rPr>
            </w:pPr>
            <w:ins w:id="731" w:author="Arjan" w:date="2013-01-07T12:59:00Z">
              <w:r w:rsidRPr="00D5095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32" w:author="Arjan" w:date="2013-01-07T12:59:00Z"/>
                <w:rFonts w:ascii="Arial" w:eastAsia="Times New Roman" w:hAnsi="Arial" w:cs="Arial"/>
                <w:color w:val="000000"/>
                <w:sz w:val="20"/>
                <w:szCs w:val="20"/>
              </w:rPr>
            </w:pPr>
            <w:ins w:id="733" w:author="Arjan" w:date="2013-01-07T12:59:00Z">
              <w:r w:rsidRPr="00D50951">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34" w:author="Arjan" w:date="2013-01-07T12:59:00Z"/>
                <w:rFonts w:ascii="Arial" w:eastAsia="Times New Roman" w:hAnsi="Arial" w:cs="Arial"/>
                <w:color w:val="000000"/>
                <w:sz w:val="20"/>
                <w:szCs w:val="20"/>
              </w:rPr>
            </w:pPr>
            <w:ins w:id="735" w:author="Arjan" w:date="2013-01-07T12:59:00Z">
              <w:r w:rsidRPr="00D50951">
                <w:rPr>
                  <w:rFonts w:ascii="Arial" w:eastAsia="Times New Roman" w:hAnsi="Arial" w:cs="Arial"/>
                  <w:i/>
                  <w:iCs/>
                  <w:color w:val="000000"/>
                  <w:sz w:val="20"/>
                  <w:szCs w:val="20"/>
                </w:rPr>
                <w:t>Herkomst</w:t>
              </w:r>
            </w:ins>
          </w:p>
        </w:tc>
      </w:tr>
      <w:tr w:rsidR="00D50951" w:rsidRPr="00D50951">
        <w:trPr>
          <w:ins w:id="736"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37" w:author="Arjan" w:date="2013-01-07T12:59:00Z"/>
                <w:rFonts w:ascii="Arial" w:eastAsia="Times New Roman" w:hAnsi="Arial" w:cs="Arial"/>
                <w:color w:val="000000"/>
                <w:sz w:val="20"/>
                <w:szCs w:val="20"/>
              </w:rPr>
            </w:pPr>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38"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39" w:author="Arjan" w:date="2013-01-07T12:59:00Z"/>
                <w:rFonts w:ascii="Arial" w:eastAsia="Times New Roman" w:hAnsi="Arial" w:cs="Arial"/>
                <w:color w:val="000000"/>
                <w:sz w:val="20"/>
                <w:szCs w:val="20"/>
              </w:rPr>
            </w:pPr>
            <w:ins w:id="740"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Omschrijving generiek</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41" w:author="Arjan" w:date="2013-01-07T12:59:00Z"/>
                <w:rFonts w:ascii="Arial" w:eastAsia="Times New Roman" w:hAnsi="Arial" w:cs="Arial"/>
                <w:color w:val="000000"/>
                <w:sz w:val="20"/>
                <w:szCs w:val="20"/>
              </w:rPr>
            </w:pPr>
            <w:ins w:id="742" w:author="Arjan" w:date="2013-01-07T12:59:00Z">
              <w:r w:rsidRPr="00D50951">
                <w:rPr>
                  <w:rFonts w:ascii="Arial" w:eastAsia="Times New Roman" w:hAnsi="Arial" w:cs="Arial"/>
                  <w:color w:val="000000"/>
                  <w:sz w:val="20"/>
                  <w:szCs w:val="20"/>
                </w:rPr>
                <w:t>KING</w:t>
              </w:r>
            </w:ins>
          </w:p>
        </w:tc>
      </w:tr>
      <w:tr w:rsidR="00D50951" w:rsidRPr="00D50951">
        <w:trPr>
          <w:ins w:id="743"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44" w:author="Arjan" w:date="2013-01-07T12:59:00Z"/>
                <w:rFonts w:ascii="Arial" w:eastAsia="Times New Roman" w:hAnsi="Arial" w:cs="Arial"/>
                <w:color w:val="000000"/>
                <w:sz w:val="20"/>
                <w:szCs w:val="20"/>
              </w:rPr>
            </w:pPr>
            <w:bookmarkStart w:id="745" w:name="BKM_0F0EBB17_F02F_4fdc_A837_EBC7F3E2405C"/>
            <w:bookmarkEnd w:id="745"/>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46"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47" w:author="Arjan" w:date="2013-01-07T12:59:00Z"/>
                <w:rFonts w:ascii="Arial" w:eastAsia="Times New Roman" w:hAnsi="Arial" w:cs="Arial"/>
                <w:color w:val="000000"/>
                <w:sz w:val="20"/>
                <w:szCs w:val="20"/>
              </w:rPr>
            </w:pPr>
            <w:ins w:id="748"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Definitie</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49" w:author="Arjan" w:date="2013-01-07T12:59:00Z"/>
                <w:rFonts w:ascii="Arial" w:eastAsia="Times New Roman" w:hAnsi="Arial" w:cs="Arial"/>
                <w:color w:val="000000"/>
                <w:sz w:val="20"/>
                <w:szCs w:val="20"/>
              </w:rPr>
            </w:pPr>
            <w:ins w:id="750" w:author="Arjan" w:date="2013-01-07T12:59:00Z">
              <w:r w:rsidRPr="00D50951">
                <w:rPr>
                  <w:rFonts w:ascii="Arial" w:eastAsia="Times New Roman" w:hAnsi="Arial" w:cs="Arial"/>
                  <w:color w:val="000000"/>
                  <w:sz w:val="20"/>
                  <w:szCs w:val="20"/>
                </w:rPr>
                <w:t>KING</w:t>
              </w:r>
            </w:ins>
          </w:p>
        </w:tc>
      </w:tr>
      <w:tr w:rsidR="00D50951" w:rsidRPr="00D50951">
        <w:trPr>
          <w:ins w:id="751"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52" w:author="Arjan" w:date="2013-01-07T12:59:00Z"/>
                <w:rFonts w:ascii="Arial" w:eastAsia="Times New Roman" w:hAnsi="Arial" w:cs="Arial"/>
                <w:color w:val="000000"/>
                <w:sz w:val="20"/>
                <w:szCs w:val="20"/>
              </w:rPr>
            </w:pPr>
            <w:bookmarkStart w:id="753" w:name="BKM_B3DFD7ED_A582_49bb_8ABA_10D0464AF4B5"/>
            <w:bookmarkEnd w:id="753"/>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54"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55" w:author="Arjan" w:date="2013-01-07T12:59:00Z"/>
                <w:rFonts w:ascii="Arial" w:eastAsia="Times New Roman" w:hAnsi="Arial" w:cs="Arial"/>
                <w:color w:val="000000"/>
                <w:sz w:val="20"/>
                <w:szCs w:val="20"/>
              </w:rPr>
            </w:pPr>
            <w:ins w:id="756"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Datum begin geldigheid</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57" w:author="Arjan" w:date="2013-01-07T12:59:00Z"/>
                <w:rFonts w:ascii="Arial" w:eastAsia="Times New Roman" w:hAnsi="Arial" w:cs="Arial"/>
                <w:color w:val="000000"/>
                <w:sz w:val="20"/>
                <w:szCs w:val="20"/>
              </w:rPr>
            </w:pPr>
            <w:ins w:id="758" w:author="Arjan" w:date="2013-01-07T12:59:00Z">
              <w:r w:rsidRPr="00D50951">
                <w:rPr>
                  <w:rFonts w:ascii="Arial" w:eastAsia="Times New Roman" w:hAnsi="Arial" w:cs="Arial"/>
                  <w:color w:val="000000"/>
                  <w:sz w:val="20"/>
                  <w:szCs w:val="20"/>
                </w:rPr>
                <w:t>KING</w:t>
              </w:r>
            </w:ins>
          </w:p>
        </w:tc>
      </w:tr>
      <w:tr w:rsidR="00D50951" w:rsidRPr="00D50951">
        <w:trPr>
          <w:ins w:id="759"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60" w:author="Arjan" w:date="2013-01-07T12:59:00Z"/>
                <w:rFonts w:ascii="Arial" w:eastAsia="Times New Roman" w:hAnsi="Arial" w:cs="Arial"/>
                <w:color w:val="000000"/>
                <w:sz w:val="20"/>
                <w:szCs w:val="20"/>
              </w:rPr>
            </w:pPr>
            <w:bookmarkStart w:id="761" w:name="BKM_B445845F_64E5_456f_92CB_CA3D69479344"/>
            <w:bookmarkEnd w:id="761"/>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62"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63" w:author="Arjan" w:date="2013-01-07T12:59:00Z"/>
                <w:rFonts w:ascii="Arial" w:eastAsia="Times New Roman" w:hAnsi="Arial" w:cs="Arial"/>
                <w:color w:val="000000"/>
                <w:sz w:val="20"/>
                <w:szCs w:val="20"/>
              </w:rPr>
            </w:pPr>
            <w:ins w:id="764"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Datum einde geldigheid</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65" w:author="Arjan" w:date="2013-01-07T12:59:00Z"/>
                <w:rFonts w:ascii="Arial" w:eastAsia="Times New Roman" w:hAnsi="Arial" w:cs="Arial"/>
                <w:color w:val="000000"/>
                <w:sz w:val="20"/>
                <w:szCs w:val="20"/>
              </w:rPr>
            </w:pPr>
            <w:ins w:id="766" w:author="Arjan" w:date="2013-01-07T12:59:00Z">
              <w:r w:rsidRPr="00D50951">
                <w:rPr>
                  <w:rFonts w:ascii="Arial" w:eastAsia="Times New Roman" w:hAnsi="Arial" w:cs="Arial"/>
                  <w:color w:val="000000"/>
                  <w:sz w:val="20"/>
                  <w:szCs w:val="20"/>
                </w:rPr>
                <w:t>KING</w:t>
              </w:r>
            </w:ins>
          </w:p>
        </w:tc>
      </w:tr>
      <w:tr w:rsidR="00D50951" w:rsidRPr="00D50951">
        <w:trPr>
          <w:ins w:id="767"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68" w:author="Arjan" w:date="2013-01-07T12:59:00Z"/>
                <w:rFonts w:ascii="Arial" w:eastAsia="Times New Roman" w:hAnsi="Arial" w:cs="Arial"/>
                <w:color w:val="000000"/>
                <w:sz w:val="20"/>
                <w:szCs w:val="20"/>
              </w:rPr>
            </w:pPr>
            <w:bookmarkStart w:id="769" w:name="BKM_4A68E511_4C6A_4034_91AA_D12B7EBF999D"/>
            <w:bookmarkEnd w:id="769"/>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70"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71" w:author="Arjan" w:date="2013-01-07T12:59:00Z"/>
                <w:rFonts w:ascii="Arial" w:eastAsia="Times New Roman" w:hAnsi="Arial" w:cs="Arial"/>
                <w:color w:val="000000"/>
                <w:sz w:val="20"/>
                <w:szCs w:val="20"/>
              </w:rPr>
            </w:pPr>
            <w:ins w:id="772"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Herkomst</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73" w:author="Arjan" w:date="2013-01-07T12:59:00Z"/>
                <w:rFonts w:ascii="Arial" w:eastAsia="Times New Roman" w:hAnsi="Arial" w:cs="Arial"/>
                <w:color w:val="000000"/>
                <w:sz w:val="20"/>
                <w:szCs w:val="20"/>
              </w:rPr>
            </w:pPr>
            <w:ins w:id="774" w:author="Arjan" w:date="2013-01-07T12:59:00Z">
              <w:r w:rsidRPr="00D50951">
                <w:rPr>
                  <w:rFonts w:ascii="Arial" w:eastAsia="Times New Roman" w:hAnsi="Arial" w:cs="Arial"/>
                  <w:color w:val="000000"/>
                  <w:sz w:val="20"/>
                  <w:szCs w:val="20"/>
                </w:rPr>
                <w:t>KING</w:t>
              </w:r>
            </w:ins>
          </w:p>
        </w:tc>
      </w:tr>
      <w:tr w:rsidR="00D50951" w:rsidRPr="00D50951">
        <w:trPr>
          <w:ins w:id="775"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76" w:author="Arjan" w:date="2013-01-07T12:59:00Z"/>
                <w:rFonts w:ascii="Arial" w:eastAsia="Times New Roman" w:hAnsi="Arial" w:cs="Arial"/>
                <w:color w:val="000000"/>
                <w:sz w:val="20"/>
                <w:szCs w:val="20"/>
              </w:rPr>
            </w:pPr>
            <w:bookmarkStart w:id="777" w:name="BKM_4FAFDB08_6EC9_41c8_9129_1DD3D1EC78CF"/>
            <w:bookmarkEnd w:id="777"/>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78"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79" w:author="Arjan" w:date="2013-01-07T12:59:00Z"/>
                <w:rFonts w:ascii="Arial" w:eastAsia="Times New Roman" w:hAnsi="Arial" w:cs="Arial"/>
                <w:color w:val="000000"/>
                <w:sz w:val="20"/>
                <w:szCs w:val="20"/>
              </w:rPr>
            </w:pPr>
            <w:ins w:id="780"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Hierarchie</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81" w:author="Arjan" w:date="2013-01-07T12:59:00Z"/>
                <w:rFonts w:ascii="Arial" w:eastAsia="Times New Roman" w:hAnsi="Arial" w:cs="Arial"/>
                <w:color w:val="000000"/>
                <w:sz w:val="20"/>
                <w:szCs w:val="20"/>
              </w:rPr>
            </w:pPr>
            <w:ins w:id="782" w:author="Arjan" w:date="2013-01-07T12:59:00Z">
              <w:r w:rsidRPr="00D50951">
                <w:rPr>
                  <w:rFonts w:ascii="Arial" w:eastAsia="Times New Roman" w:hAnsi="Arial" w:cs="Arial"/>
                  <w:color w:val="000000"/>
                  <w:sz w:val="20"/>
                  <w:szCs w:val="20"/>
                </w:rPr>
                <w:t>KING</w:t>
              </w:r>
            </w:ins>
          </w:p>
        </w:tc>
      </w:tr>
      <w:tr w:rsidR="00D50951" w:rsidRPr="00D50951">
        <w:trPr>
          <w:ins w:id="783" w:author="Arjan" w:date="2013-01-07T12:59:00Z"/>
        </w:trPr>
        <w:tc>
          <w:tcPr>
            <w:tcW w:w="360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84" w:author="Arjan" w:date="2013-01-07T12:59:00Z"/>
                <w:rFonts w:ascii="Arial" w:eastAsia="Times New Roman" w:hAnsi="Arial" w:cs="Arial"/>
                <w:color w:val="000000"/>
                <w:sz w:val="20"/>
                <w:szCs w:val="20"/>
              </w:rPr>
            </w:pPr>
            <w:bookmarkStart w:id="785" w:name="BKM_07910E1A_491E_4f09_B516_8DE46C2B6364"/>
            <w:bookmarkEnd w:id="785"/>
          </w:p>
        </w:tc>
        <w:tc>
          <w:tcPr>
            <w:tcW w:w="108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86" w:author="Arjan" w:date="2013-01-07T12:59:00Z"/>
                <w:rFonts w:ascii="Arial" w:eastAsia="Times New Roman" w:hAnsi="Arial" w:cs="Arial"/>
                <w:color w:val="000000"/>
                <w:sz w:val="20"/>
                <w:szCs w:val="20"/>
              </w:rPr>
            </w:pPr>
          </w:p>
        </w:tc>
        <w:tc>
          <w:tcPr>
            <w:tcW w:w="3330" w:type="dxa"/>
            <w:tcBorders>
              <w:top w:val="nil"/>
              <w:left w:val="nil"/>
              <w:bottom w:val="nil"/>
              <w:right w:val="nil"/>
            </w:tcBorders>
          </w:tcPr>
          <w:p w:rsidR="00D50951" w:rsidRPr="00D50951" w:rsidRDefault="00D44D5A" w:rsidP="00D50951">
            <w:pPr>
              <w:autoSpaceDE w:val="0"/>
              <w:autoSpaceDN w:val="0"/>
              <w:adjustRightInd w:val="0"/>
              <w:spacing w:after="0" w:line="240" w:lineRule="auto"/>
              <w:rPr>
                <w:ins w:id="787" w:author="Arjan" w:date="2013-01-07T12:59:00Z"/>
                <w:rFonts w:ascii="Arial" w:eastAsia="Times New Roman" w:hAnsi="Arial" w:cs="Arial"/>
                <w:color w:val="000000"/>
                <w:sz w:val="20"/>
                <w:szCs w:val="20"/>
              </w:rPr>
            </w:pPr>
            <w:ins w:id="788" w:author="Arjan" w:date="2013-01-07T12:59:00Z">
              <w:r w:rsidRPr="00D50951">
                <w:rPr>
                  <w:rFonts w:ascii="Arial" w:hAnsi="Arial" w:cs="Arial"/>
                  <w:sz w:val="20"/>
                  <w:szCs w:val="20"/>
                  <w:lang w:val="en-AU"/>
                </w:rPr>
                <w:fldChar w:fldCharType="begin" w:fldLock="1"/>
              </w:r>
              <w:r w:rsidR="00D50951" w:rsidRPr="00D50951">
                <w:rPr>
                  <w:rFonts w:ascii="Arial" w:hAnsi="Arial" w:cs="Arial"/>
                  <w:sz w:val="20"/>
                  <w:szCs w:val="20"/>
                  <w:lang w:val="en-AU"/>
                </w:rPr>
                <w:instrText xml:space="preserve">MERGEFIELD </w:instrText>
              </w:r>
              <w:r w:rsidR="00D50951" w:rsidRPr="00D50951">
                <w:rPr>
                  <w:rFonts w:ascii="Arial" w:eastAsia="Times New Roman" w:hAnsi="Arial" w:cs="Arial"/>
                  <w:color w:val="000000"/>
                  <w:sz w:val="20"/>
                  <w:szCs w:val="20"/>
                </w:rPr>
                <w:instrText>Att.Name</w:instrText>
              </w:r>
              <w:r w:rsidRPr="00D50951">
                <w:rPr>
                  <w:rFonts w:ascii="Arial" w:hAnsi="Arial" w:cs="Arial"/>
                  <w:sz w:val="20"/>
                  <w:szCs w:val="20"/>
                  <w:lang w:val="en-AU"/>
                </w:rPr>
                <w:fldChar w:fldCharType="separate"/>
              </w:r>
              <w:r w:rsidR="00D50951" w:rsidRPr="00D50951">
                <w:rPr>
                  <w:rFonts w:ascii="Arial" w:eastAsia="Times New Roman" w:hAnsi="Arial" w:cs="Arial"/>
                  <w:color w:val="000000"/>
                  <w:sz w:val="20"/>
                  <w:szCs w:val="20"/>
                </w:rPr>
                <w:t>Opmerking</w:t>
              </w:r>
              <w:r w:rsidRPr="00D50951">
                <w:rPr>
                  <w:rFonts w:ascii="Arial" w:hAnsi="Arial" w:cs="Arial"/>
                  <w:sz w:val="20"/>
                  <w:szCs w:val="20"/>
                  <w:lang w:val="en-AU"/>
                </w:rPr>
                <w:fldChar w:fldCharType="end"/>
              </w:r>
            </w:ins>
          </w:p>
        </w:tc>
        <w:tc>
          <w:tcPr>
            <w:tcW w:w="1350" w:type="dxa"/>
            <w:tcBorders>
              <w:top w:val="nil"/>
              <w:left w:val="nil"/>
              <w:bottom w:val="nil"/>
              <w:right w:val="nil"/>
            </w:tcBorders>
          </w:tcPr>
          <w:p w:rsidR="00D50951" w:rsidRPr="00D50951" w:rsidRDefault="00D50951" w:rsidP="00D50951">
            <w:pPr>
              <w:autoSpaceDE w:val="0"/>
              <w:autoSpaceDN w:val="0"/>
              <w:adjustRightInd w:val="0"/>
              <w:spacing w:after="0" w:line="240" w:lineRule="auto"/>
              <w:rPr>
                <w:ins w:id="789" w:author="Arjan" w:date="2013-01-07T12:59:00Z"/>
                <w:rFonts w:ascii="Arial" w:eastAsia="Times New Roman" w:hAnsi="Arial" w:cs="Arial"/>
                <w:color w:val="000000"/>
                <w:sz w:val="20"/>
                <w:szCs w:val="20"/>
              </w:rPr>
            </w:pPr>
            <w:ins w:id="790" w:author="Arjan" w:date="2013-01-07T12:59:00Z">
              <w:r w:rsidRPr="00D50951">
                <w:rPr>
                  <w:rFonts w:ascii="Arial" w:eastAsia="Times New Roman" w:hAnsi="Arial" w:cs="Arial"/>
                  <w:color w:val="000000"/>
                  <w:sz w:val="20"/>
                  <w:szCs w:val="20"/>
                </w:rPr>
                <w:t>KING</w:t>
              </w:r>
            </w:ins>
          </w:p>
        </w:tc>
      </w:tr>
    </w:tbl>
    <w:p w:rsidR="00D50951" w:rsidRDefault="00D50951" w:rsidP="0044638F">
      <w:pPr>
        <w:rPr>
          <w:ins w:id="791" w:author="Arjan" w:date="2013-01-07T13:01:00Z"/>
        </w:rPr>
      </w:pPr>
    </w:p>
    <w:p w:rsidR="0033587D" w:rsidRPr="0033587D" w:rsidRDefault="00D44D5A" w:rsidP="0033587D">
      <w:pPr>
        <w:autoSpaceDE w:val="0"/>
        <w:autoSpaceDN w:val="0"/>
        <w:adjustRightInd w:val="0"/>
        <w:spacing w:before="240" w:after="60" w:line="240" w:lineRule="auto"/>
        <w:outlineLvl w:val="3"/>
        <w:rPr>
          <w:ins w:id="792" w:author="Arjan" w:date="2013-01-07T13:01:00Z"/>
          <w:rFonts w:ascii="Arial" w:eastAsia="Times New Roman" w:hAnsi="Arial" w:cs="Arial"/>
          <w:b/>
          <w:bCs/>
          <w:color w:val="004080"/>
          <w:sz w:val="24"/>
          <w:szCs w:val="24"/>
        </w:rPr>
      </w:pPr>
      <w:ins w:id="793" w:author="Arjan" w:date="2013-01-07T13:01:00Z">
        <w:r w:rsidRPr="0033587D">
          <w:rPr>
            <w:rFonts w:ascii="Arial" w:hAnsi="Arial" w:cs="Arial"/>
            <w:sz w:val="20"/>
            <w:szCs w:val="20"/>
            <w:lang w:val="en-AU"/>
          </w:rPr>
          <w:lastRenderedPageBreak/>
          <w:fldChar w:fldCharType="begin" w:fldLock="1"/>
        </w:r>
        <w:r w:rsidR="0033587D" w:rsidRPr="0033587D">
          <w:rPr>
            <w:rFonts w:ascii="Arial" w:hAnsi="Arial" w:cs="Arial"/>
            <w:sz w:val="20"/>
            <w:szCs w:val="20"/>
            <w:lang w:val="en-AU"/>
          </w:rPr>
          <w:instrText xml:space="preserve">MERGEFIELD </w:instrText>
        </w:r>
        <w:r w:rsidR="0033587D" w:rsidRPr="0033587D">
          <w:rPr>
            <w:rFonts w:ascii="Arial" w:eastAsia="Times New Roman" w:hAnsi="Arial" w:cs="Arial"/>
            <w:b/>
            <w:bCs/>
            <w:color w:val="004080"/>
            <w:sz w:val="24"/>
            <w:szCs w:val="24"/>
          </w:rPr>
          <w:instrText>Att.Stereotype</w:instrText>
        </w:r>
        <w:r w:rsidRPr="0033587D">
          <w:rPr>
            <w:rFonts w:ascii="Arial" w:hAnsi="Arial" w:cs="Arial"/>
            <w:sz w:val="20"/>
            <w:szCs w:val="20"/>
            <w:lang w:val="en-AU"/>
          </w:rPr>
          <w:fldChar w:fldCharType="separate"/>
        </w:r>
        <w:r w:rsidR="0033587D" w:rsidRPr="0033587D">
          <w:rPr>
            <w:rFonts w:ascii="Arial" w:eastAsia="Times New Roman" w:hAnsi="Arial" w:cs="Arial"/>
            <w:b/>
            <w:bCs/>
            <w:color w:val="004080"/>
            <w:sz w:val="24"/>
            <w:szCs w:val="24"/>
          </w:rPr>
          <w:t>«Referentiegegeven»</w:t>
        </w:r>
        <w:r w:rsidRPr="0033587D">
          <w:rPr>
            <w:rFonts w:ascii="Arial" w:hAnsi="Arial" w:cs="Arial"/>
            <w:sz w:val="20"/>
            <w:szCs w:val="20"/>
            <w:lang w:val="en-AU"/>
          </w:rPr>
          <w:fldChar w:fldCharType="end"/>
        </w:r>
        <w:r w:rsidR="0033587D" w:rsidRPr="0033587D">
          <w:rPr>
            <w:rFonts w:ascii="Arial" w:eastAsia="Times New Roman" w:hAnsi="Arial" w:cs="Arial"/>
            <w:b/>
            <w:bCs/>
            <w:color w:val="004080"/>
            <w:sz w:val="24"/>
            <w:szCs w:val="24"/>
          </w:rPr>
          <w:t xml:space="preserve"> </w:t>
        </w:r>
        <w:r w:rsidRPr="0033587D">
          <w:rPr>
            <w:rFonts w:ascii="Arial" w:eastAsia="Times New Roman" w:hAnsi="Arial" w:cs="Arial"/>
            <w:b/>
            <w:bCs/>
            <w:color w:val="004080"/>
            <w:sz w:val="24"/>
            <w:szCs w:val="24"/>
          </w:rPr>
          <w:fldChar w:fldCharType="begin" w:fldLock="1"/>
        </w:r>
        <w:r w:rsidR="0033587D" w:rsidRPr="0033587D">
          <w:rPr>
            <w:rFonts w:ascii="Arial" w:eastAsia="Times New Roman" w:hAnsi="Arial" w:cs="Arial"/>
            <w:b/>
            <w:bCs/>
            <w:color w:val="004080"/>
            <w:sz w:val="24"/>
            <w:szCs w:val="24"/>
          </w:rPr>
          <w:instrText>MERGEFIELD Att.Name</w:instrText>
        </w:r>
        <w:r w:rsidRPr="0033587D">
          <w:rPr>
            <w:rFonts w:ascii="Arial" w:eastAsia="Times New Roman" w:hAnsi="Arial" w:cs="Arial"/>
            <w:b/>
            <w:bCs/>
            <w:color w:val="004080"/>
            <w:sz w:val="24"/>
            <w:szCs w:val="24"/>
          </w:rPr>
          <w:fldChar w:fldCharType="separate"/>
        </w:r>
        <w:r w:rsidR="0033587D" w:rsidRPr="0033587D">
          <w:rPr>
            <w:rFonts w:ascii="Arial" w:eastAsia="Times New Roman" w:hAnsi="Arial" w:cs="Arial"/>
            <w:b/>
            <w:bCs/>
            <w:color w:val="004080"/>
            <w:sz w:val="24"/>
            <w:szCs w:val="24"/>
          </w:rPr>
          <w:t>Omschrijving generiek</w:t>
        </w:r>
        <w:r w:rsidRPr="0033587D">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79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795" w:author="Arjan" w:date="2013-01-07T13:01:00Z"/>
                <w:rFonts w:ascii="Arial" w:eastAsia="Times New Roman" w:hAnsi="Arial" w:cs="Arial"/>
                <w:b/>
                <w:color w:val="000000"/>
                <w:sz w:val="20"/>
                <w:szCs w:val="24"/>
              </w:rPr>
            </w:pPr>
            <w:ins w:id="796" w:author="Arjan" w:date="2013-01-07T13:01:00Z">
              <w:r w:rsidRPr="0033587D">
                <w:rPr>
                  <w:rFonts w:ascii="Arial" w:eastAsia="Times New Roman" w:hAnsi="Arial" w:cs="Arial"/>
                  <w:b/>
                  <w:bCs/>
                  <w:color w:val="000000"/>
                  <w:sz w:val="20"/>
                  <w:szCs w:val="20"/>
                </w:rPr>
                <w:t xml:space="preserve">Naam </w:t>
              </w:r>
              <w:r w:rsidRPr="0033587D">
                <w:rPr>
                  <w:rFonts w:ascii="Calibri" w:eastAsia="Times New Roman" w:hAnsi="Calibri" w:cs="Calibri"/>
                  <w:b/>
                  <w:bCs/>
                  <w:color w:val="000000"/>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797" w:author="Arjan" w:date="2013-01-07T13:01:00Z"/>
                <w:rFonts w:ascii="Arial" w:eastAsia="Times New Roman" w:hAnsi="Arial" w:cs="Arial"/>
                <w:color w:val="000000"/>
                <w:sz w:val="20"/>
                <w:szCs w:val="24"/>
              </w:rPr>
            </w:pPr>
            <w:ins w:id="79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Omschrijving generiek</w:t>
              </w:r>
              <w:r w:rsidRPr="0033587D">
                <w:rPr>
                  <w:rFonts w:ascii="Arial" w:hAnsi="Arial" w:cs="Arial"/>
                  <w:sz w:val="20"/>
                  <w:szCs w:val="24"/>
                  <w:lang w:val="en-AU"/>
                </w:rPr>
                <w:fldChar w:fldCharType="end"/>
              </w:r>
            </w:ins>
          </w:p>
        </w:tc>
      </w:tr>
      <w:tr w:rsidR="0033587D" w:rsidRPr="0033587D">
        <w:trPr>
          <w:trHeight w:val="538"/>
          <w:ins w:id="79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00" w:author="Arjan" w:date="2013-01-07T13:01:00Z"/>
                <w:rFonts w:ascii="Arial" w:eastAsia="Times New Roman" w:hAnsi="Arial" w:cs="Arial"/>
                <w:b/>
                <w:color w:val="000000"/>
                <w:sz w:val="20"/>
                <w:szCs w:val="24"/>
              </w:rPr>
            </w:pPr>
            <w:ins w:id="801"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02" w:author="Arjan" w:date="2013-01-07T13:01:00Z"/>
                <w:rFonts w:ascii="Arial" w:eastAsia="Times New Roman" w:hAnsi="Arial" w:cs="Arial"/>
                <w:color w:val="000000"/>
                <w:sz w:val="20"/>
                <w:szCs w:val="24"/>
              </w:rPr>
            </w:pPr>
            <w:ins w:id="803" w:author="Arjan" w:date="2013-01-07T13:01:00Z">
              <w:r w:rsidRPr="0033587D">
                <w:rPr>
                  <w:rFonts w:ascii="Arial" w:eastAsia="Times New Roman" w:hAnsi="Arial" w:cs="Arial"/>
                  <w:color w:val="000000"/>
                  <w:sz w:val="20"/>
                  <w:szCs w:val="24"/>
                </w:rPr>
                <w:t>KING</w:t>
              </w:r>
            </w:ins>
          </w:p>
        </w:tc>
      </w:tr>
      <w:tr w:rsidR="0033587D" w:rsidRPr="0033587D">
        <w:trPr>
          <w:trHeight w:val="338"/>
          <w:ins w:id="80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05" w:author="Arjan" w:date="2013-01-07T13:01:00Z"/>
                <w:rFonts w:ascii="Arial" w:eastAsia="Times New Roman" w:hAnsi="Arial" w:cs="Arial"/>
                <w:b/>
                <w:color w:val="000000"/>
                <w:sz w:val="20"/>
                <w:szCs w:val="24"/>
              </w:rPr>
            </w:pPr>
            <w:ins w:id="806"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07" w:author="Arjan" w:date="2013-01-07T13:01:00Z"/>
                <w:rFonts w:ascii="Arial" w:eastAsia="Times New Roman" w:hAnsi="Arial" w:cs="Arial"/>
                <w:color w:val="000000"/>
                <w:sz w:val="20"/>
                <w:szCs w:val="24"/>
              </w:rPr>
            </w:pPr>
          </w:p>
        </w:tc>
      </w:tr>
      <w:tr w:rsidR="0033587D" w:rsidRPr="0033587D">
        <w:trPr>
          <w:ins w:id="80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09" w:author="Arjan" w:date="2013-01-07T13:01:00Z"/>
                <w:rFonts w:ascii="Arial" w:eastAsia="Times New Roman" w:hAnsi="Arial" w:cs="Arial"/>
                <w:b/>
                <w:color w:val="000000"/>
                <w:sz w:val="20"/>
                <w:szCs w:val="24"/>
              </w:rPr>
            </w:pPr>
            <w:proofErr w:type="spellStart"/>
            <w:ins w:id="810"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11" w:author="Arjan" w:date="2013-01-07T13:01:00Z"/>
                <w:rFonts w:ascii="Arial" w:eastAsia="Times New Roman" w:hAnsi="Arial" w:cs="Arial"/>
                <w:color w:val="000000"/>
                <w:sz w:val="20"/>
                <w:szCs w:val="24"/>
              </w:rPr>
            </w:pPr>
            <w:ins w:id="81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omschrijving</w:t>
              </w:r>
              <w:r w:rsidRPr="0033587D">
                <w:rPr>
                  <w:rFonts w:ascii="Arial" w:hAnsi="Arial" w:cs="Arial"/>
                  <w:sz w:val="20"/>
                  <w:szCs w:val="24"/>
                  <w:lang w:val="en-AU"/>
                </w:rPr>
                <w:fldChar w:fldCharType="end"/>
              </w:r>
            </w:ins>
          </w:p>
        </w:tc>
      </w:tr>
      <w:tr w:rsidR="0033587D" w:rsidRPr="0033587D">
        <w:trPr>
          <w:ins w:id="81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14" w:author="Arjan" w:date="2013-01-07T13:01:00Z"/>
                <w:rFonts w:ascii="Arial" w:eastAsia="Times New Roman" w:hAnsi="Arial" w:cs="Arial"/>
                <w:b/>
                <w:color w:val="000000"/>
                <w:sz w:val="20"/>
                <w:szCs w:val="24"/>
              </w:rPr>
            </w:pPr>
            <w:ins w:id="815"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16" w:author="Arjan" w:date="2013-01-07T13:01:00Z"/>
                <w:rFonts w:ascii="Arial" w:eastAsia="Times New Roman" w:hAnsi="Arial" w:cs="Arial"/>
                <w:color w:val="000000"/>
                <w:sz w:val="20"/>
                <w:szCs w:val="24"/>
              </w:rPr>
            </w:pPr>
            <w:ins w:id="81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Algemeen gehanteerde omschrijving van een type document.</w:t>
              </w:r>
              <w:r w:rsidRPr="0033587D">
                <w:rPr>
                  <w:rFonts w:ascii="Arial" w:hAnsi="Arial" w:cs="Arial"/>
                  <w:sz w:val="20"/>
                  <w:szCs w:val="24"/>
                  <w:lang w:val="en-AU"/>
                </w:rPr>
                <w:fldChar w:fldCharType="end"/>
              </w:r>
            </w:ins>
          </w:p>
        </w:tc>
      </w:tr>
      <w:tr w:rsidR="0033587D" w:rsidRPr="0033587D">
        <w:trPr>
          <w:trHeight w:val="524"/>
          <w:ins w:id="81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19" w:author="Arjan" w:date="2013-01-07T13:01:00Z"/>
                <w:rFonts w:ascii="Arial" w:eastAsia="Times New Roman" w:hAnsi="Arial" w:cs="Arial"/>
                <w:b/>
                <w:color w:val="000000"/>
                <w:sz w:val="20"/>
                <w:szCs w:val="24"/>
              </w:rPr>
            </w:pPr>
            <w:ins w:id="820" w:author="Arjan" w:date="2013-01-07T13:01:00Z">
              <w:r w:rsidRPr="0033587D">
                <w:rPr>
                  <w:rFonts w:ascii="Arial" w:eastAsia="Times New Roman" w:hAnsi="Arial" w:cs="Arial"/>
                  <w:b/>
                  <w:color w:val="000000"/>
                  <w:sz w:val="20"/>
                  <w:szCs w:val="24"/>
                </w:rPr>
                <w:t xml:space="preserve">Herkomst 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21" w:author="Arjan" w:date="2013-01-07T13:01:00Z"/>
                <w:rFonts w:ascii="Arial" w:eastAsia="Times New Roman" w:hAnsi="Arial" w:cs="Arial"/>
                <w:color w:val="000000"/>
                <w:sz w:val="20"/>
                <w:szCs w:val="24"/>
              </w:rPr>
            </w:pPr>
            <w:ins w:id="822" w:author="Arjan" w:date="2013-01-07T13:01:00Z">
              <w:r w:rsidRPr="0033587D">
                <w:rPr>
                  <w:rFonts w:ascii="Arial" w:eastAsia="Times New Roman" w:hAnsi="Arial" w:cs="Arial"/>
                  <w:color w:val="000000"/>
                  <w:sz w:val="20"/>
                  <w:szCs w:val="24"/>
                </w:rPr>
                <w:t>KING</w:t>
              </w:r>
            </w:ins>
          </w:p>
        </w:tc>
      </w:tr>
      <w:tr w:rsidR="0033587D" w:rsidRPr="0033587D">
        <w:trPr>
          <w:ins w:id="82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24" w:author="Arjan" w:date="2013-01-07T13:01:00Z"/>
                <w:rFonts w:ascii="Arial" w:eastAsia="Times New Roman" w:hAnsi="Arial" w:cs="Arial"/>
                <w:b/>
                <w:color w:val="000000"/>
                <w:sz w:val="20"/>
                <w:szCs w:val="24"/>
              </w:rPr>
            </w:pPr>
            <w:ins w:id="825" w:author="Arjan" w:date="2013-01-07T13:01:00Z">
              <w:r w:rsidRPr="0033587D">
                <w:rPr>
                  <w:rFonts w:ascii="Arial" w:eastAsia="Times New Roman" w:hAnsi="Arial" w:cs="Arial"/>
                  <w:b/>
                  <w:color w:val="000000"/>
                  <w:sz w:val="20"/>
                  <w:szCs w:val="24"/>
                </w:rPr>
                <w:t xml:space="preserve">Datum opname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26" w:author="Arjan" w:date="2013-01-07T13:01:00Z"/>
                <w:rFonts w:ascii="Arial" w:eastAsia="Times New Roman" w:hAnsi="Arial" w:cs="Arial"/>
                <w:color w:val="000000"/>
                <w:sz w:val="20"/>
                <w:szCs w:val="24"/>
              </w:rPr>
            </w:pPr>
            <w:ins w:id="827" w:author="Arjan" w:date="2013-01-07T13:01:00Z">
              <w:r w:rsidRPr="0033587D">
                <w:rPr>
                  <w:rFonts w:ascii="Arial" w:eastAsia="Times New Roman" w:hAnsi="Arial" w:cs="Arial"/>
                  <w:color w:val="000000"/>
                  <w:sz w:val="20"/>
                  <w:szCs w:val="24"/>
                </w:rPr>
                <w:t>1-1-2013</w:t>
              </w:r>
            </w:ins>
          </w:p>
        </w:tc>
      </w:tr>
      <w:tr w:rsidR="0033587D" w:rsidRPr="0033587D">
        <w:trPr>
          <w:trHeight w:val="428"/>
          <w:ins w:id="82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29" w:author="Arjan" w:date="2013-01-07T13:01:00Z"/>
                <w:rFonts w:ascii="Arial" w:eastAsia="Times New Roman" w:hAnsi="Arial" w:cs="Arial"/>
                <w:b/>
                <w:color w:val="000000"/>
                <w:sz w:val="20"/>
                <w:szCs w:val="24"/>
              </w:rPr>
            </w:pPr>
            <w:ins w:id="830" w:author="Arjan" w:date="2013-01-07T13:01:00Z">
              <w:r w:rsidRPr="0033587D">
                <w:rPr>
                  <w:rFonts w:ascii="Arial" w:eastAsia="Times New Roman" w:hAnsi="Arial" w:cs="Arial"/>
                  <w:b/>
                  <w:color w:val="000000"/>
                  <w:sz w:val="20"/>
                  <w:szCs w:val="24"/>
                </w:rPr>
                <w:t xml:space="preserve">Toelichting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31" w:author="Arjan" w:date="2013-01-07T13:01:00Z"/>
                <w:rFonts w:ascii="Arial" w:eastAsia="Times New Roman" w:hAnsi="Arial" w:cs="Arial"/>
                <w:color w:val="000000"/>
                <w:sz w:val="20"/>
                <w:szCs w:val="24"/>
              </w:rPr>
            </w:pPr>
          </w:p>
        </w:tc>
      </w:tr>
      <w:tr w:rsidR="0033587D" w:rsidRPr="0033587D">
        <w:trPr>
          <w:trHeight w:val="518"/>
          <w:ins w:id="832"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33" w:author="Arjan" w:date="2013-01-07T13:01:00Z"/>
                <w:rFonts w:ascii="Arial" w:eastAsia="Times New Roman" w:hAnsi="Arial" w:cs="Arial"/>
                <w:b/>
                <w:color w:val="000000"/>
                <w:sz w:val="20"/>
                <w:szCs w:val="24"/>
              </w:rPr>
            </w:pPr>
            <w:ins w:id="834" w:author="Arjan" w:date="2013-01-07T13:01:00Z">
              <w:r w:rsidRPr="0033587D">
                <w:rPr>
                  <w:rFonts w:ascii="Arial" w:eastAsia="Times New Roman" w:hAnsi="Arial" w:cs="Arial"/>
                  <w:b/>
                  <w:color w:val="000000"/>
                  <w:sz w:val="20"/>
                  <w:szCs w:val="24"/>
                </w:rPr>
                <w:t xml:space="preserve">Formaat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35" w:author="Arjan" w:date="2013-01-07T13:01:00Z"/>
                <w:rFonts w:ascii="Arial" w:eastAsia="Times New Roman" w:hAnsi="Arial" w:cs="Arial"/>
                <w:color w:val="000000"/>
                <w:sz w:val="20"/>
                <w:szCs w:val="24"/>
              </w:rPr>
            </w:pPr>
            <w:ins w:id="836"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AN80</w:t>
              </w:r>
              <w:r w:rsidRPr="0033587D">
                <w:rPr>
                  <w:rFonts w:ascii="Arial" w:hAnsi="Arial" w:cs="Arial"/>
                  <w:sz w:val="20"/>
                  <w:szCs w:val="24"/>
                  <w:lang w:val="en-AU"/>
                </w:rPr>
                <w:fldChar w:fldCharType="end"/>
              </w:r>
            </w:ins>
          </w:p>
        </w:tc>
      </w:tr>
      <w:tr w:rsidR="0033587D" w:rsidRPr="0033587D">
        <w:trPr>
          <w:trHeight w:val="230"/>
          <w:ins w:id="837"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38" w:author="Arjan" w:date="2013-01-07T13:01:00Z"/>
                <w:rFonts w:ascii="Arial" w:eastAsia="Times New Roman" w:hAnsi="Arial" w:cs="Arial"/>
                <w:b/>
                <w:color w:val="000000"/>
                <w:sz w:val="20"/>
                <w:szCs w:val="24"/>
              </w:rPr>
            </w:pPr>
            <w:ins w:id="839" w:author="Arjan" w:date="2013-01-07T13:01:00Z">
              <w:r w:rsidRPr="0033587D">
                <w:rPr>
                  <w:rFonts w:ascii="Calibri" w:eastAsia="Times New Roman" w:hAnsi="Calibri" w:cs="Arial"/>
                  <w:b/>
                  <w:color w:val="000000"/>
                  <w:szCs w:val="24"/>
                </w:rPr>
                <w:t xml:space="preserve">Indicatie </w:t>
              </w:r>
              <w:proofErr w:type="spellStart"/>
              <w:r w:rsidRPr="0033587D">
                <w:rPr>
                  <w:rFonts w:ascii="Calibri" w:eastAsia="Times New Roman" w:hAnsi="Calibri" w:cs="Arial"/>
                  <w:b/>
                  <w:color w:val="00000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40" w:author="Arjan" w:date="2013-01-07T13:01:00Z"/>
                <w:rFonts w:ascii="Arial" w:eastAsia="Times New Roman" w:hAnsi="Arial" w:cs="Arial"/>
                <w:color w:val="000000"/>
                <w:sz w:val="20"/>
                <w:szCs w:val="24"/>
              </w:rPr>
            </w:pPr>
            <w:ins w:id="841"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1</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842" w:author="Arjan" w:date="2013-01-07T13:01:00Z"/>
          <w:rFonts w:ascii="Arial" w:eastAsia="Times New Roman" w:hAnsi="Arial" w:cs="Arial"/>
          <w:b/>
          <w:color w:val="004080"/>
          <w:sz w:val="24"/>
          <w:szCs w:val="24"/>
        </w:rPr>
      </w:pPr>
      <w:ins w:id="84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Definitie</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84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45" w:author="Arjan" w:date="2013-01-07T13:01:00Z"/>
                <w:rFonts w:ascii="Arial" w:eastAsia="Times New Roman" w:hAnsi="Arial" w:cs="Arial"/>
                <w:b/>
                <w:color w:val="000000"/>
                <w:sz w:val="20"/>
                <w:szCs w:val="24"/>
              </w:rPr>
            </w:pPr>
            <w:ins w:id="846"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47" w:author="Arjan" w:date="2013-01-07T13:01:00Z"/>
                <w:rFonts w:ascii="Arial" w:eastAsia="Times New Roman" w:hAnsi="Arial" w:cs="Arial"/>
                <w:color w:val="000000"/>
                <w:sz w:val="20"/>
                <w:szCs w:val="24"/>
              </w:rPr>
            </w:pPr>
            <w:ins w:id="84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Definitie</w:t>
              </w:r>
              <w:r w:rsidRPr="0033587D">
                <w:rPr>
                  <w:rFonts w:ascii="Arial" w:hAnsi="Arial" w:cs="Arial"/>
                  <w:sz w:val="20"/>
                  <w:szCs w:val="24"/>
                  <w:lang w:val="en-AU"/>
                </w:rPr>
                <w:fldChar w:fldCharType="end"/>
              </w:r>
            </w:ins>
          </w:p>
        </w:tc>
      </w:tr>
      <w:tr w:rsidR="0033587D" w:rsidRPr="0033587D">
        <w:trPr>
          <w:trHeight w:val="538"/>
          <w:ins w:id="84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50" w:author="Arjan" w:date="2013-01-07T13:01:00Z"/>
                <w:rFonts w:ascii="Arial" w:eastAsia="Times New Roman" w:hAnsi="Arial" w:cs="Arial"/>
                <w:b/>
                <w:color w:val="000000"/>
                <w:sz w:val="20"/>
                <w:szCs w:val="24"/>
              </w:rPr>
            </w:pPr>
            <w:ins w:id="851"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52" w:author="Arjan" w:date="2013-01-07T13:01:00Z"/>
                <w:rFonts w:ascii="Arial" w:eastAsia="Times New Roman" w:hAnsi="Arial" w:cs="Arial"/>
                <w:color w:val="000000"/>
                <w:sz w:val="20"/>
                <w:szCs w:val="24"/>
              </w:rPr>
            </w:pPr>
            <w:ins w:id="853" w:author="Arjan" w:date="2013-01-07T13:01:00Z">
              <w:r w:rsidRPr="0033587D">
                <w:rPr>
                  <w:rFonts w:ascii="Arial" w:eastAsia="Times New Roman" w:hAnsi="Arial" w:cs="Arial"/>
                  <w:color w:val="000000"/>
                  <w:sz w:val="20"/>
                  <w:szCs w:val="24"/>
                </w:rPr>
                <w:t>KING</w:t>
              </w:r>
            </w:ins>
          </w:p>
        </w:tc>
      </w:tr>
      <w:tr w:rsidR="0033587D" w:rsidRPr="0033587D">
        <w:trPr>
          <w:trHeight w:val="338"/>
          <w:ins w:id="85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55" w:author="Arjan" w:date="2013-01-07T13:01:00Z"/>
                <w:rFonts w:ascii="Arial" w:eastAsia="Times New Roman" w:hAnsi="Arial" w:cs="Arial"/>
                <w:b/>
                <w:color w:val="000000"/>
                <w:sz w:val="20"/>
                <w:szCs w:val="24"/>
              </w:rPr>
            </w:pPr>
            <w:ins w:id="856"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57" w:author="Arjan" w:date="2013-01-07T13:01:00Z"/>
                <w:rFonts w:ascii="Arial" w:eastAsia="Times New Roman" w:hAnsi="Arial" w:cs="Arial"/>
                <w:color w:val="000000"/>
                <w:sz w:val="20"/>
                <w:szCs w:val="24"/>
              </w:rPr>
            </w:pPr>
          </w:p>
        </w:tc>
      </w:tr>
      <w:tr w:rsidR="0033587D" w:rsidRPr="0033587D">
        <w:trPr>
          <w:ins w:id="85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59" w:author="Arjan" w:date="2013-01-07T13:01:00Z"/>
                <w:rFonts w:ascii="Arial" w:eastAsia="Times New Roman" w:hAnsi="Arial" w:cs="Arial"/>
                <w:b/>
                <w:color w:val="000000"/>
                <w:sz w:val="20"/>
                <w:szCs w:val="24"/>
              </w:rPr>
            </w:pPr>
            <w:proofErr w:type="spellStart"/>
            <w:ins w:id="860"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61" w:author="Arjan" w:date="2013-01-07T13:01:00Z"/>
                <w:rFonts w:ascii="Arial" w:eastAsia="Times New Roman" w:hAnsi="Arial" w:cs="Arial"/>
                <w:color w:val="000000"/>
                <w:sz w:val="20"/>
                <w:szCs w:val="24"/>
              </w:rPr>
            </w:pPr>
            <w:ins w:id="86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definitie</w:t>
              </w:r>
              <w:r w:rsidRPr="0033587D">
                <w:rPr>
                  <w:rFonts w:ascii="Arial" w:hAnsi="Arial" w:cs="Arial"/>
                  <w:sz w:val="20"/>
                  <w:szCs w:val="24"/>
                  <w:lang w:val="en-AU"/>
                </w:rPr>
                <w:fldChar w:fldCharType="end"/>
              </w:r>
            </w:ins>
          </w:p>
        </w:tc>
      </w:tr>
      <w:tr w:rsidR="0033587D" w:rsidRPr="0033587D">
        <w:trPr>
          <w:ins w:id="86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64" w:author="Arjan" w:date="2013-01-07T13:01:00Z"/>
                <w:rFonts w:ascii="Arial" w:eastAsia="Times New Roman" w:hAnsi="Arial" w:cs="Arial"/>
                <w:b/>
                <w:color w:val="000000"/>
                <w:sz w:val="20"/>
                <w:szCs w:val="24"/>
              </w:rPr>
            </w:pPr>
            <w:ins w:id="865"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66" w:author="Arjan" w:date="2013-01-07T13:01:00Z"/>
                <w:rFonts w:ascii="Arial" w:eastAsia="Times New Roman" w:hAnsi="Arial" w:cs="Arial"/>
                <w:color w:val="000000"/>
                <w:sz w:val="20"/>
                <w:szCs w:val="24"/>
              </w:rPr>
            </w:pPr>
            <w:ins w:id="86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 xml:space="preserve">Nauwkeurige beschrijving van het generieke type informatieobject </w:t>
              </w:r>
              <w:r w:rsidRPr="0033587D">
                <w:rPr>
                  <w:rFonts w:ascii="Arial" w:hAnsi="Arial" w:cs="Arial"/>
                  <w:sz w:val="20"/>
                  <w:szCs w:val="24"/>
                  <w:lang w:val="en-AU"/>
                </w:rPr>
                <w:fldChar w:fldCharType="end"/>
              </w:r>
            </w:ins>
          </w:p>
        </w:tc>
      </w:tr>
      <w:tr w:rsidR="0033587D" w:rsidRPr="0033587D">
        <w:trPr>
          <w:trHeight w:val="524"/>
          <w:ins w:id="86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69" w:author="Arjan" w:date="2013-01-07T13:01:00Z"/>
                <w:rFonts w:ascii="Arial" w:eastAsia="Times New Roman" w:hAnsi="Arial" w:cs="Arial"/>
                <w:b/>
                <w:color w:val="000000"/>
                <w:sz w:val="20"/>
                <w:szCs w:val="24"/>
              </w:rPr>
            </w:pPr>
            <w:ins w:id="870" w:author="Arjan" w:date="2013-01-07T13:01:00Z">
              <w:r w:rsidRPr="0033587D">
                <w:rPr>
                  <w:rFonts w:ascii="Arial" w:eastAsia="Times New Roman" w:hAnsi="Arial" w:cs="Arial"/>
                  <w:b/>
                  <w:color w:val="000000"/>
                  <w:sz w:val="20"/>
                  <w:szCs w:val="24"/>
                </w:rPr>
                <w:t xml:space="preserve">Herkomst 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71" w:author="Arjan" w:date="2013-01-07T13:01:00Z"/>
                <w:rFonts w:ascii="Arial" w:eastAsia="Times New Roman" w:hAnsi="Arial" w:cs="Arial"/>
                <w:color w:val="000000"/>
                <w:sz w:val="20"/>
                <w:szCs w:val="24"/>
              </w:rPr>
            </w:pPr>
            <w:ins w:id="872" w:author="Arjan" w:date="2013-01-07T13:01:00Z">
              <w:r w:rsidRPr="0033587D">
                <w:rPr>
                  <w:rFonts w:ascii="Arial" w:eastAsia="Times New Roman" w:hAnsi="Arial" w:cs="Arial"/>
                  <w:color w:val="000000"/>
                  <w:sz w:val="20"/>
                  <w:szCs w:val="24"/>
                </w:rPr>
                <w:t>KING</w:t>
              </w:r>
            </w:ins>
          </w:p>
        </w:tc>
      </w:tr>
      <w:tr w:rsidR="0033587D" w:rsidRPr="0033587D">
        <w:trPr>
          <w:ins w:id="87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74" w:author="Arjan" w:date="2013-01-07T13:01:00Z"/>
                <w:rFonts w:ascii="Arial" w:eastAsia="Times New Roman" w:hAnsi="Arial" w:cs="Arial"/>
                <w:b/>
                <w:color w:val="000000"/>
                <w:sz w:val="20"/>
                <w:szCs w:val="24"/>
              </w:rPr>
            </w:pPr>
            <w:ins w:id="875" w:author="Arjan" w:date="2013-01-07T13:01:00Z">
              <w:r w:rsidRPr="0033587D">
                <w:rPr>
                  <w:rFonts w:ascii="Arial" w:eastAsia="Times New Roman" w:hAnsi="Arial" w:cs="Arial"/>
                  <w:b/>
                  <w:color w:val="000000"/>
                  <w:sz w:val="20"/>
                  <w:szCs w:val="24"/>
                </w:rPr>
                <w:t xml:space="preserve">Datum opname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76" w:author="Arjan" w:date="2013-01-07T13:01:00Z"/>
                <w:rFonts w:ascii="Arial" w:eastAsia="Times New Roman" w:hAnsi="Arial" w:cs="Arial"/>
                <w:color w:val="000000"/>
                <w:sz w:val="20"/>
                <w:szCs w:val="24"/>
              </w:rPr>
            </w:pPr>
            <w:ins w:id="877" w:author="Arjan" w:date="2013-01-07T13:01:00Z">
              <w:r w:rsidRPr="0033587D">
                <w:rPr>
                  <w:rFonts w:ascii="Arial" w:eastAsia="Times New Roman" w:hAnsi="Arial" w:cs="Arial"/>
                  <w:color w:val="000000"/>
                  <w:sz w:val="20"/>
                  <w:szCs w:val="24"/>
                </w:rPr>
                <w:t>1-1-2013</w:t>
              </w:r>
            </w:ins>
          </w:p>
        </w:tc>
      </w:tr>
      <w:tr w:rsidR="0033587D" w:rsidRPr="0033587D">
        <w:trPr>
          <w:trHeight w:val="428"/>
          <w:ins w:id="87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79" w:author="Arjan" w:date="2013-01-07T13:01:00Z"/>
                <w:rFonts w:ascii="Arial" w:eastAsia="Times New Roman" w:hAnsi="Arial" w:cs="Arial"/>
                <w:b/>
                <w:color w:val="000000"/>
                <w:sz w:val="20"/>
                <w:szCs w:val="24"/>
              </w:rPr>
            </w:pPr>
            <w:ins w:id="880" w:author="Arjan" w:date="2013-01-07T13:01:00Z">
              <w:r w:rsidRPr="0033587D">
                <w:rPr>
                  <w:rFonts w:ascii="Arial" w:eastAsia="Times New Roman" w:hAnsi="Arial" w:cs="Arial"/>
                  <w:b/>
                  <w:color w:val="000000"/>
                  <w:sz w:val="20"/>
                  <w:szCs w:val="24"/>
                </w:rPr>
                <w:t xml:space="preserve">Toelichting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81" w:author="Arjan" w:date="2013-01-07T13:01:00Z"/>
                <w:rFonts w:ascii="Arial" w:eastAsia="Times New Roman" w:hAnsi="Arial" w:cs="Arial"/>
                <w:color w:val="000000"/>
                <w:sz w:val="20"/>
                <w:szCs w:val="24"/>
              </w:rPr>
            </w:pPr>
          </w:p>
        </w:tc>
      </w:tr>
      <w:tr w:rsidR="0033587D" w:rsidRPr="0033587D">
        <w:trPr>
          <w:trHeight w:val="518"/>
          <w:ins w:id="882"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83" w:author="Arjan" w:date="2013-01-07T13:01:00Z"/>
                <w:rFonts w:ascii="Arial" w:eastAsia="Times New Roman" w:hAnsi="Arial" w:cs="Arial"/>
                <w:b/>
                <w:color w:val="000000"/>
                <w:sz w:val="20"/>
                <w:szCs w:val="24"/>
              </w:rPr>
            </w:pPr>
            <w:ins w:id="884" w:author="Arjan" w:date="2013-01-07T13:01:00Z">
              <w:r w:rsidRPr="0033587D">
                <w:rPr>
                  <w:rFonts w:ascii="Arial" w:eastAsia="Times New Roman" w:hAnsi="Arial" w:cs="Arial"/>
                  <w:b/>
                  <w:color w:val="000000"/>
                  <w:sz w:val="20"/>
                  <w:szCs w:val="24"/>
                </w:rPr>
                <w:t xml:space="preserve">Formaat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85" w:author="Arjan" w:date="2013-01-07T13:01:00Z"/>
                <w:rFonts w:ascii="Arial" w:eastAsia="Times New Roman" w:hAnsi="Arial" w:cs="Arial"/>
                <w:color w:val="000000"/>
                <w:sz w:val="20"/>
                <w:szCs w:val="24"/>
              </w:rPr>
            </w:pPr>
            <w:ins w:id="886"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AN255</w:t>
              </w:r>
              <w:r w:rsidRPr="0033587D">
                <w:rPr>
                  <w:rFonts w:ascii="Arial" w:hAnsi="Arial" w:cs="Arial"/>
                  <w:sz w:val="20"/>
                  <w:szCs w:val="24"/>
                  <w:lang w:val="en-AU"/>
                </w:rPr>
                <w:fldChar w:fldCharType="end"/>
              </w:r>
            </w:ins>
          </w:p>
        </w:tc>
      </w:tr>
      <w:tr w:rsidR="0033587D" w:rsidRPr="0033587D">
        <w:trPr>
          <w:trHeight w:val="230"/>
          <w:ins w:id="887"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888" w:author="Arjan" w:date="2013-01-07T13:01:00Z"/>
                <w:rFonts w:ascii="Arial" w:eastAsia="Times New Roman" w:hAnsi="Arial" w:cs="Arial"/>
                <w:b/>
                <w:color w:val="000000"/>
                <w:sz w:val="20"/>
                <w:szCs w:val="24"/>
              </w:rPr>
            </w:pPr>
            <w:ins w:id="889" w:author="Arjan" w:date="2013-01-07T13:01:00Z">
              <w:r w:rsidRPr="0033587D">
                <w:rPr>
                  <w:rFonts w:ascii="Calibri" w:eastAsia="Times New Roman" w:hAnsi="Calibri" w:cs="Arial"/>
                  <w:b/>
                  <w:color w:val="000000"/>
                  <w:szCs w:val="24"/>
                </w:rPr>
                <w:t xml:space="preserve">Indicatie </w:t>
              </w:r>
              <w:proofErr w:type="spellStart"/>
              <w:r w:rsidRPr="0033587D">
                <w:rPr>
                  <w:rFonts w:ascii="Calibri" w:eastAsia="Times New Roman" w:hAnsi="Calibri" w:cs="Arial"/>
                  <w:b/>
                  <w:color w:val="00000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90" w:author="Arjan" w:date="2013-01-07T13:01:00Z"/>
                <w:rFonts w:ascii="Arial" w:eastAsia="Times New Roman" w:hAnsi="Arial" w:cs="Arial"/>
                <w:color w:val="000000"/>
                <w:sz w:val="20"/>
                <w:szCs w:val="24"/>
              </w:rPr>
            </w:pPr>
            <w:ins w:id="891"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1</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892" w:author="Arjan" w:date="2013-01-07T13:01:00Z"/>
          <w:rFonts w:ascii="Arial" w:eastAsia="Times New Roman" w:hAnsi="Arial" w:cs="Arial"/>
          <w:b/>
          <w:color w:val="004080"/>
          <w:sz w:val="24"/>
          <w:szCs w:val="24"/>
        </w:rPr>
      </w:pPr>
      <w:ins w:id="89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Datum begin geldigheid</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89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895" w:author="Arjan" w:date="2013-01-07T13:01:00Z"/>
                <w:rFonts w:ascii="Arial" w:eastAsia="Times New Roman" w:hAnsi="Arial" w:cs="Arial"/>
                <w:b/>
                <w:color w:val="000000"/>
                <w:sz w:val="20"/>
                <w:szCs w:val="24"/>
              </w:rPr>
            </w:pPr>
            <w:ins w:id="896"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897" w:author="Arjan" w:date="2013-01-07T13:01:00Z"/>
                <w:rFonts w:ascii="Arial" w:eastAsia="Times New Roman" w:hAnsi="Arial" w:cs="Arial"/>
                <w:color w:val="000000"/>
                <w:sz w:val="20"/>
                <w:szCs w:val="24"/>
              </w:rPr>
            </w:pPr>
            <w:ins w:id="89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Datum begin geldigheid</w:t>
              </w:r>
              <w:r w:rsidRPr="0033587D">
                <w:rPr>
                  <w:rFonts w:ascii="Arial" w:hAnsi="Arial" w:cs="Arial"/>
                  <w:sz w:val="20"/>
                  <w:szCs w:val="24"/>
                  <w:lang w:val="en-AU"/>
                </w:rPr>
                <w:fldChar w:fldCharType="end"/>
              </w:r>
            </w:ins>
          </w:p>
        </w:tc>
      </w:tr>
      <w:tr w:rsidR="0033587D" w:rsidRPr="0033587D">
        <w:trPr>
          <w:trHeight w:val="538"/>
          <w:ins w:id="89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00" w:author="Arjan" w:date="2013-01-07T13:01:00Z"/>
                <w:rFonts w:ascii="Arial" w:eastAsia="Times New Roman" w:hAnsi="Arial" w:cs="Arial"/>
                <w:b/>
                <w:color w:val="000000"/>
                <w:sz w:val="20"/>
                <w:szCs w:val="24"/>
              </w:rPr>
            </w:pPr>
            <w:ins w:id="901"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02" w:author="Arjan" w:date="2013-01-07T13:01:00Z"/>
                <w:rFonts w:ascii="Arial" w:eastAsia="Times New Roman" w:hAnsi="Arial" w:cs="Arial"/>
                <w:color w:val="000000"/>
                <w:sz w:val="20"/>
                <w:szCs w:val="24"/>
              </w:rPr>
            </w:pPr>
            <w:ins w:id="903" w:author="Arjan" w:date="2013-01-07T13:01:00Z">
              <w:r w:rsidRPr="0033587D">
                <w:rPr>
                  <w:rFonts w:ascii="Arial" w:eastAsia="Times New Roman" w:hAnsi="Arial" w:cs="Arial"/>
                  <w:color w:val="000000"/>
                  <w:sz w:val="20"/>
                  <w:szCs w:val="24"/>
                </w:rPr>
                <w:t>KING</w:t>
              </w:r>
            </w:ins>
          </w:p>
        </w:tc>
      </w:tr>
      <w:tr w:rsidR="0033587D" w:rsidRPr="0033587D">
        <w:trPr>
          <w:trHeight w:val="338"/>
          <w:ins w:id="90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05" w:author="Arjan" w:date="2013-01-07T13:01:00Z"/>
                <w:rFonts w:ascii="Arial" w:eastAsia="Times New Roman" w:hAnsi="Arial" w:cs="Arial"/>
                <w:b/>
                <w:color w:val="000000"/>
                <w:sz w:val="20"/>
                <w:szCs w:val="24"/>
              </w:rPr>
            </w:pPr>
            <w:ins w:id="906"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07" w:author="Arjan" w:date="2013-01-07T13:01:00Z"/>
                <w:rFonts w:ascii="Arial" w:eastAsia="Times New Roman" w:hAnsi="Arial" w:cs="Arial"/>
                <w:color w:val="000000"/>
                <w:sz w:val="20"/>
                <w:szCs w:val="24"/>
              </w:rPr>
            </w:pPr>
          </w:p>
        </w:tc>
      </w:tr>
      <w:tr w:rsidR="0033587D" w:rsidRPr="0033587D">
        <w:trPr>
          <w:ins w:id="90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09" w:author="Arjan" w:date="2013-01-07T13:01:00Z"/>
                <w:rFonts w:ascii="Arial" w:eastAsia="Times New Roman" w:hAnsi="Arial" w:cs="Arial"/>
                <w:b/>
                <w:color w:val="000000"/>
                <w:sz w:val="20"/>
                <w:szCs w:val="24"/>
              </w:rPr>
            </w:pPr>
            <w:proofErr w:type="spellStart"/>
            <w:ins w:id="910"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11" w:author="Arjan" w:date="2013-01-07T13:01:00Z"/>
                <w:rFonts w:ascii="Arial" w:eastAsia="Times New Roman" w:hAnsi="Arial" w:cs="Arial"/>
                <w:color w:val="000000"/>
                <w:sz w:val="20"/>
                <w:szCs w:val="24"/>
              </w:rPr>
            </w:pPr>
            <w:ins w:id="91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ingangsdatumObject</w:t>
              </w:r>
              <w:r w:rsidRPr="0033587D">
                <w:rPr>
                  <w:rFonts w:ascii="Arial" w:hAnsi="Arial" w:cs="Arial"/>
                  <w:sz w:val="20"/>
                  <w:szCs w:val="24"/>
                  <w:lang w:val="en-AU"/>
                </w:rPr>
                <w:fldChar w:fldCharType="end"/>
              </w:r>
            </w:ins>
          </w:p>
        </w:tc>
      </w:tr>
      <w:tr w:rsidR="0033587D" w:rsidRPr="0033587D">
        <w:trPr>
          <w:ins w:id="91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14" w:author="Arjan" w:date="2013-01-07T13:01:00Z"/>
                <w:rFonts w:ascii="Arial" w:eastAsia="Times New Roman" w:hAnsi="Arial" w:cs="Arial"/>
                <w:b/>
                <w:color w:val="000000"/>
                <w:sz w:val="20"/>
                <w:szCs w:val="24"/>
              </w:rPr>
            </w:pPr>
            <w:ins w:id="915"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16" w:author="Arjan" w:date="2013-01-07T13:01:00Z"/>
                <w:rFonts w:ascii="Arial" w:eastAsia="Times New Roman" w:hAnsi="Arial" w:cs="Arial"/>
                <w:color w:val="000000"/>
                <w:sz w:val="20"/>
                <w:szCs w:val="24"/>
              </w:rPr>
            </w:pPr>
            <w:ins w:id="91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end"/>
              </w:r>
              <w:r w:rsidR="0033587D" w:rsidRPr="0033587D">
                <w:rPr>
                  <w:rFonts w:ascii="Arial" w:eastAsia="Times New Roman" w:hAnsi="Arial" w:cs="Arial"/>
                  <w:color w:val="610E6A"/>
                  <w:sz w:val="20"/>
                  <w:szCs w:val="24"/>
                </w:rPr>
                <w:t xml:space="preserve">De datum waarop </w:t>
              </w:r>
              <w:r w:rsidR="0033587D" w:rsidRPr="0033587D">
                <w:rPr>
                  <w:rFonts w:ascii="Arial" w:eastAsia="Times New Roman" w:hAnsi="Arial" w:cs="Arial"/>
                  <w:color w:val="000000"/>
                  <w:sz w:val="20"/>
                  <w:szCs w:val="24"/>
                </w:rPr>
                <w:t>de generieke omschrijving</w:t>
              </w:r>
              <w:r w:rsidR="0033587D" w:rsidRPr="0033587D">
                <w:rPr>
                  <w:rFonts w:ascii="Arial" w:eastAsia="Times New Roman" w:hAnsi="Arial" w:cs="Arial"/>
                  <w:color w:val="610E6A"/>
                  <w:sz w:val="20"/>
                  <w:szCs w:val="24"/>
                </w:rPr>
                <w:t xml:space="preserve"> van toepassing is geworden.</w:t>
              </w:r>
            </w:ins>
          </w:p>
        </w:tc>
      </w:tr>
      <w:tr w:rsidR="0033587D" w:rsidRPr="0033587D">
        <w:trPr>
          <w:trHeight w:val="524"/>
          <w:ins w:id="91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19" w:author="Arjan" w:date="2013-01-07T13:01:00Z"/>
                <w:rFonts w:ascii="Arial" w:eastAsia="Times New Roman" w:hAnsi="Arial" w:cs="Arial"/>
                <w:b/>
                <w:color w:val="000000"/>
                <w:sz w:val="20"/>
                <w:szCs w:val="24"/>
              </w:rPr>
            </w:pPr>
            <w:ins w:id="920" w:author="Arjan" w:date="2013-01-07T13:01:00Z">
              <w:r w:rsidRPr="0033587D">
                <w:rPr>
                  <w:rFonts w:ascii="Arial" w:eastAsia="Times New Roman" w:hAnsi="Arial" w:cs="Arial"/>
                  <w:b/>
                  <w:color w:val="000000"/>
                  <w:sz w:val="20"/>
                  <w:szCs w:val="24"/>
                </w:rPr>
                <w:lastRenderedPageBreak/>
                <w:t>Herkomst definitie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21" w:author="Arjan" w:date="2013-01-07T13:01:00Z"/>
                <w:rFonts w:ascii="Arial" w:eastAsia="Times New Roman" w:hAnsi="Arial" w:cs="Arial"/>
                <w:color w:val="000000"/>
                <w:sz w:val="20"/>
                <w:szCs w:val="24"/>
              </w:rPr>
            </w:pPr>
            <w:ins w:id="922" w:author="Arjan" w:date="2013-01-07T13:01:00Z">
              <w:r w:rsidRPr="0033587D">
                <w:rPr>
                  <w:rFonts w:ascii="Arial" w:eastAsia="Times New Roman" w:hAnsi="Arial" w:cs="Arial"/>
                  <w:color w:val="000000"/>
                  <w:sz w:val="20"/>
                  <w:szCs w:val="24"/>
                </w:rPr>
                <w:t>KING</w:t>
              </w:r>
            </w:ins>
          </w:p>
        </w:tc>
      </w:tr>
      <w:tr w:rsidR="0033587D" w:rsidRPr="0033587D">
        <w:trPr>
          <w:ins w:id="92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24" w:author="Arjan" w:date="2013-01-07T13:01:00Z"/>
                <w:rFonts w:ascii="Arial" w:eastAsia="Times New Roman" w:hAnsi="Arial" w:cs="Arial"/>
                <w:b/>
                <w:color w:val="000000"/>
                <w:sz w:val="20"/>
                <w:szCs w:val="24"/>
              </w:rPr>
            </w:pPr>
            <w:ins w:id="925" w:author="Arjan" w:date="2013-01-07T13:01:00Z">
              <w:r w:rsidRPr="0033587D">
                <w:rPr>
                  <w:rFonts w:ascii="Arial" w:eastAsia="Times New Roman" w:hAnsi="Arial" w:cs="Arial"/>
                  <w:b/>
                  <w:color w:val="000000"/>
                  <w:sz w:val="20"/>
                  <w:szCs w:val="24"/>
                </w:rPr>
                <w:t>Datum opname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26" w:author="Arjan" w:date="2013-01-07T13:01:00Z"/>
                <w:rFonts w:ascii="Arial" w:eastAsia="Times New Roman" w:hAnsi="Arial" w:cs="Arial"/>
                <w:color w:val="000000"/>
                <w:sz w:val="20"/>
                <w:szCs w:val="24"/>
              </w:rPr>
            </w:pPr>
            <w:ins w:id="927" w:author="Arjan" w:date="2013-01-07T13:01:00Z">
              <w:r w:rsidRPr="0033587D">
                <w:rPr>
                  <w:rFonts w:ascii="Arial" w:eastAsia="Times New Roman" w:hAnsi="Arial" w:cs="Arial"/>
                  <w:color w:val="000000"/>
                  <w:sz w:val="20"/>
                  <w:szCs w:val="24"/>
                </w:rPr>
                <w:t>1-1-2013</w:t>
              </w:r>
            </w:ins>
          </w:p>
        </w:tc>
      </w:tr>
      <w:tr w:rsidR="0033587D" w:rsidRPr="0033587D">
        <w:trPr>
          <w:trHeight w:val="428"/>
          <w:ins w:id="92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29" w:author="Arjan" w:date="2013-01-07T13:01:00Z"/>
                <w:rFonts w:ascii="Arial" w:eastAsia="Times New Roman" w:hAnsi="Arial" w:cs="Arial"/>
                <w:b/>
                <w:color w:val="000000"/>
                <w:sz w:val="20"/>
                <w:szCs w:val="24"/>
              </w:rPr>
            </w:pPr>
            <w:ins w:id="930" w:author="Arjan" w:date="2013-01-07T13:01:00Z">
              <w:r w:rsidRPr="0033587D">
                <w:rPr>
                  <w:rFonts w:ascii="Arial" w:eastAsia="Times New Roman" w:hAnsi="Arial" w:cs="Arial"/>
                  <w:b/>
                  <w:color w:val="000000"/>
                  <w:sz w:val="20"/>
                  <w:szCs w:val="24"/>
                </w:rPr>
                <w:t>Toelichting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31" w:author="Arjan" w:date="2013-01-07T13:01:00Z"/>
                <w:rFonts w:ascii="Arial" w:eastAsia="Times New Roman" w:hAnsi="Arial" w:cs="Arial"/>
                <w:color w:val="000000"/>
                <w:sz w:val="20"/>
                <w:szCs w:val="24"/>
              </w:rPr>
            </w:pPr>
            <w:ins w:id="932" w:author="Arjan" w:date="2013-01-07T13:01:00Z">
              <w:r w:rsidRPr="0033587D">
                <w:rPr>
                  <w:rFonts w:ascii="Arial" w:eastAsia="Times New Roman" w:hAnsi="Arial" w:cs="Arial"/>
                  <w:color w:val="000000"/>
                  <w:sz w:val="20"/>
                  <w:szCs w:val="24"/>
                </w:rPr>
                <w:t>Met deze datum wordt aangegeven vanaf wanneer de generieke omschrijving toegepast kan worden.</w:t>
              </w:r>
            </w:ins>
          </w:p>
        </w:tc>
      </w:tr>
      <w:tr w:rsidR="0033587D" w:rsidRPr="0033587D">
        <w:trPr>
          <w:trHeight w:val="518"/>
          <w:ins w:id="93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34" w:author="Arjan" w:date="2013-01-07T13:01:00Z"/>
                <w:rFonts w:ascii="Arial" w:eastAsia="Times New Roman" w:hAnsi="Arial" w:cs="Arial"/>
                <w:b/>
                <w:color w:val="000000"/>
                <w:sz w:val="20"/>
                <w:szCs w:val="24"/>
              </w:rPr>
            </w:pPr>
            <w:ins w:id="935" w:author="Arjan" w:date="2013-01-07T13:01:00Z">
              <w:r w:rsidRPr="0033587D">
                <w:rPr>
                  <w:rFonts w:ascii="Arial" w:eastAsia="Times New Roman" w:hAnsi="Arial" w:cs="Arial"/>
                  <w:b/>
                  <w:color w:val="000000"/>
                  <w:sz w:val="20"/>
                  <w:szCs w:val="24"/>
                </w:rPr>
                <w:t>Formaat 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36" w:author="Arjan" w:date="2013-01-07T13:01:00Z"/>
                <w:rFonts w:ascii="Arial" w:eastAsia="Times New Roman" w:hAnsi="Arial" w:cs="Arial"/>
                <w:color w:val="000000"/>
                <w:sz w:val="20"/>
                <w:szCs w:val="24"/>
              </w:rPr>
            </w:pPr>
            <w:ins w:id="93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OnvolledigeDatum</w:t>
              </w:r>
              <w:r w:rsidRPr="0033587D">
                <w:rPr>
                  <w:rFonts w:ascii="Arial" w:hAnsi="Arial" w:cs="Arial"/>
                  <w:sz w:val="20"/>
                  <w:szCs w:val="24"/>
                  <w:lang w:val="en-AU"/>
                </w:rPr>
                <w:fldChar w:fldCharType="end"/>
              </w:r>
            </w:ins>
          </w:p>
        </w:tc>
      </w:tr>
      <w:tr w:rsidR="0033587D" w:rsidRPr="0033587D">
        <w:trPr>
          <w:trHeight w:val="230"/>
          <w:ins w:id="93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39" w:author="Arjan" w:date="2013-01-07T13:01:00Z"/>
                <w:rFonts w:ascii="Arial" w:eastAsia="Times New Roman" w:hAnsi="Arial" w:cs="Arial"/>
                <w:b/>
                <w:color w:val="000000"/>
                <w:sz w:val="20"/>
                <w:szCs w:val="24"/>
              </w:rPr>
            </w:pPr>
            <w:ins w:id="940" w:author="Arjan" w:date="2013-01-07T13:01:00Z">
              <w:r w:rsidRPr="0033587D">
                <w:rPr>
                  <w:rFonts w:ascii="Arial" w:eastAsia="Times New Roman" w:hAnsi="Arial" w:cs="Arial"/>
                  <w:b/>
                  <w:color w:val="000000"/>
                  <w:sz w:val="20"/>
                  <w:szCs w:val="24"/>
                </w:rPr>
                <w:t xml:space="preserve">Indicatie </w:t>
              </w:r>
              <w:proofErr w:type="spellStart"/>
              <w:r w:rsidRPr="0033587D">
                <w:rPr>
                  <w:rFonts w:ascii="Arial" w:eastAsia="Times New Roman" w:hAnsi="Arial" w:cs="Arial"/>
                  <w:b/>
                  <w:color w:val="000000"/>
                  <w:sz w:val="2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41" w:author="Arjan" w:date="2013-01-07T13:01:00Z"/>
                <w:rFonts w:ascii="Arial" w:eastAsia="Times New Roman" w:hAnsi="Arial" w:cs="Arial"/>
                <w:color w:val="000000"/>
                <w:sz w:val="20"/>
                <w:szCs w:val="24"/>
              </w:rPr>
            </w:pPr>
            <w:ins w:id="94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1</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943" w:author="Arjan" w:date="2013-01-07T13:01:00Z"/>
          <w:rFonts w:ascii="Arial" w:eastAsia="Times New Roman" w:hAnsi="Arial" w:cs="Arial"/>
          <w:b/>
          <w:color w:val="004080"/>
          <w:sz w:val="24"/>
          <w:szCs w:val="24"/>
        </w:rPr>
      </w:pPr>
      <w:ins w:id="944"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Datum einde geldigheid</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94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46" w:author="Arjan" w:date="2013-01-07T13:01:00Z"/>
                <w:rFonts w:ascii="Arial" w:eastAsia="Times New Roman" w:hAnsi="Arial" w:cs="Arial"/>
                <w:b/>
                <w:color w:val="000000"/>
                <w:sz w:val="20"/>
                <w:szCs w:val="24"/>
              </w:rPr>
            </w:pPr>
            <w:ins w:id="947"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48" w:author="Arjan" w:date="2013-01-07T13:01:00Z"/>
                <w:rFonts w:ascii="Arial" w:eastAsia="Times New Roman" w:hAnsi="Arial" w:cs="Arial"/>
                <w:color w:val="000000"/>
                <w:sz w:val="20"/>
                <w:szCs w:val="24"/>
              </w:rPr>
            </w:pPr>
            <w:ins w:id="949"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Datum einde geldigheid</w:t>
              </w:r>
              <w:r w:rsidRPr="0033587D">
                <w:rPr>
                  <w:rFonts w:ascii="Arial" w:hAnsi="Arial" w:cs="Arial"/>
                  <w:sz w:val="20"/>
                  <w:szCs w:val="24"/>
                  <w:lang w:val="en-AU"/>
                </w:rPr>
                <w:fldChar w:fldCharType="end"/>
              </w:r>
            </w:ins>
          </w:p>
        </w:tc>
      </w:tr>
      <w:tr w:rsidR="0033587D" w:rsidRPr="0033587D">
        <w:trPr>
          <w:trHeight w:val="538"/>
          <w:ins w:id="95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51" w:author="Arjan" w:date="2013-01-07T13:01:00Z"/>
                <w:rFonts w:ascii="Arial" w:eastAsia="Times New Roman" w:hAnsi="Arial" w:cs="Arial"/>
                <w:b/>
                <w:color w:val="000000"/>
                <w:sz w:val="20"/>
                <w:szCs w:val="24"/>
              </w:rPr>
            </w:pPr>
            <w:ins w:id="952"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53" w:author="Arjan" w:date="2013-01-07T13:01:00Z"/>
                <w:rFonts w:ascii="Arial" w:eastAsia="Times New Roman" w:hAnsi="Arial" w:cs="Arial"/>
                <w:color w:val="000000"/>
                <w:sz w:val="20"/>
                <w:szCs w:val="24"/>
              </w:rPr>
            </w:pPr>
            <w:ins w:id="954" w:author="Arjan" w:date="2013-01-07T13:01:00Z">
              <w:r w:rsidRPr="0033587D">
                <w:rPr>
                  <w:rFonts w:ascii="Arial" w:eastAsia="Times New Roman" w:hAnsi="Arial" w:cs="Arial"/>
                  <w:color w:val="000000"/>
                  <w:sz w:val="20"/>
                  <w:szCs w:val="24"/>
                </w:rPr>
                <w:t>KING</w:t>
              </w:r>
            </w:ins>
          </w:p>
        </w:tc>
      </w:tr>
      <w:tr w:rsidR="0033587D" w:rsidRPr="0033587D">
        <w:trPr>
          <w:trHeight w:val="338"/>
          <w:ins w:id="95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56" w:author="Arjan" w:date="2013-01-07T13:01:00Z"/>
                <w:rFonts w:ascii="Arial" w:eastAsia="Times New Roman" w:hAnsi="Arial" w:cs="Arial"/>
                <w:b/>
                <w:color w:val="000000"/>
                <w:sz w:val="20"/>
                <w:szCs w:val="24"/>
              </w:rPr>
            </w:pPr>
            <w:ins w:id="957"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58" w:author="Arjan" w:date="2013-01-07T13:01:00Z"/>
                <w:rFonts w:ascii="Arial" w:eastAsia="Times New Roman" w:hAnsi="Arial" w:cs="Arial"/>
                <w:color w:val="000000"/>
                <w:sz w:val="20"/>
                <w:szCs w:val="24"/>
              </w:rPr>
            </w:pPr>
          </w:p>
        </w:tc>
      </w:tr>
      <w:tr w:rsidR="0033587D" w:rsidRPr="0033587D">
        <w:trPr>
          <w:ins w:id="95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60" w:author="Arjan" w:date="2013-01-07T13:01:00Z"/>
                <w:rFonts w:ascii="Arial" w:eastAsia="Times New Roman" w:hAnsi="Arial" w:cs="Arial"/>
                <w:b/>
                <w:color w:val="000000"/>
                <w:sz w:val="20"/>
                <w:szCs w:val="24"/>
              </w:rPr>
            </w:pPr>
            <w:proofErr w:type="spellStart"/>
            <w:ins w:id="961"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62" w:author="Arjan" w:date="2013-01-07T13:01:00Z"/>
                <w:rFonts w:ascii="Arial" w:eastAsia="Times New Roman" w:hAnsi="Arial" w:cs="Arial"/>
                <w:color w:val="000000"/>
                <w:sz w:val="20"/>
                <w:szCs w:val="24"/>
              </w:rPr>
            </w:pPr>
            <w:ins w:id="96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einddatumObject</w:t>
              </w:r>
              <w:r w:rsidRPr="0033587D">
                <w:rPr>
                  <w:rFonts w:ascii="Arial" w:hAnsi="Arial" w:cs="Arial"/>
                  <w:sz w:val="20"/>
                  <w:szCs w:val="24"/>
                  <w:lang w:val="en-AU"/>
                </w:rPr>
                <w:fldChar w:fldCharType="end"/>
              </w:r>
            </w:ins>
          </w:p>
        </w:tc>
      </w:tr>
      <w:tr w:rsidR="0033587D" w:rsidRPr="0033587D">
        <w:trPr>
          <w:ins w:id="96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965" w:author="Arjan" w:date="2013-01-07T13:01:00Z"/>
                <w:rFonts w:ascii="Arial" w:eastAsia="Times New Roman" w:hAnsi="Arial" w:cs="Arial"/>
                <w:b/>
                <w:color w:val="000000"/>
                <w:sz w:val="20"/>
                <w:szCs w:val="24"/>
              </w:rPr>
            </w:pPr>
            <w:ins w:id="966"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67" w:author="Arjan" w:date="2013-01-07T13:01:00Z"/>
                <w:rFonts w:ascii="Arial" w:eastAsia="Times New Roman" w:hAnsi="Arial" w:cs="Arial"/>
                <w:color w:val="000000"/>
                <w:sz w:val="20"/>
                <w:szCs w:val="24"/>
              </w:rPr>
            </w:pPr>
            <w:ins w:id="96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end"/>
              </w:r>
              <w:r w:rsidR="0033587D" w:rsidRPr="0033587D">
                <w:rPr>
                  <w:rFonts w:ascii="Arial" w:eastAsia="Times New Roman" w:hAnsi="Arial" w:cs="Arial"/>
                  <w:color w:val="610E6A"/>
                  <w:sz w:val="20"/>
                  <w:szCs w:val="24"/>
                </w:rPr>
                <w:t xml:space="preserve">De datum waarop </w:t>
              </w:r>
              <w:r w:rsidR="0033587D" w:rsidRPr="0033587D">
                <w:rPr>
                  <w:rFonts w:ascii="Arial" w:eastAsia="Times New Roman" w:hAnsi="Arial" w:cs="Arial"/>
                  <w:color w:val="000000"/>
                  <w:sz w:val="20"/>
                  <w:szCs w:val="24"/>
                </w:rPr>
                <w:t>de generieke omschrijving</w:t>
              </w:r>
              <w:r w:rsidR="0033587D" w:rsidRPr="0033587D">
                <w:rPr>
                  <w:rFonts w:ascii="Arial" w:eastAsia="Times New Roman" w:hAnsi="Arial" w:cs="Arial"/>
                  <w:color w:val="610E6A"/>
                  <w:sz w:val="20"/>
                  <w:szCs w:val="24"/>
                </w:rPr>
                <w:t xml:space="preserve"> niet meer van toepassing is.</w:t>
              </w:r>
            </w:ins>
          </w:p>
        </w:tc>
      </w:tr>
      <w:tr w:rsidR="0033587D" w:rsidRPr="0033587D">
        <w:trPr>
          <w:trHeight w:val="524"/>
          <w:ins w:id="96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70" w:author="Arjan" w:date="2013-01-07T13:01:00Z"/>
                <w:rFonts w:ascii="Arial" w:eastAsia="Times New Roman" w:hAnsi="Arial" w:cs="Arial"/>
                <w:b/>
                <w:color w:val="000000"/>
                <w:sz w:val="20"/>
                <w:szCs w:val="24"/>
              </w:rPr>
            </w:pPr>
            <w:ins w:id="971" w:author="Arjan" w:date="2013-01-07T13:01:00Z">
              <w:r w:rsidRPr="0033587D">
                <w:rPr>
                  <w:rFonts w:ascii="Arial" w:eastAsia="Times New Roman" w:hAnsi="Arial" w:cs="Arial"/>
                  <w:b/>
                  <w:color w:val="000000"/>
                  <w:sz w:val="20"/>
                  <w:szCs w:val="24"/>
                </w:rPr>
                <w:t>Herkomst definitie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72" w:author="Arjan" w:date="2013-01-07T13:01:00Z"/>
                <w:rFonts w:ascii="Arial" w:eastAsia="Times New Roman" w:hAnsi="Arial" w:cs="Arial"/>
                <w:color w:val="000000"/>
                <w:sz w:val="20"/>
                <w:szCs w:val="24"/>
              </w:rPr>
            </w:pPr>
            <w:ins w:id="973" w:author="Arjan" w:date="2013-01-07T13:01:00Z">
              <w:r w:rsidRPr="0033587D">
                <w:rPr>
                  <w:rFonts w:ascii="Arial" w:eastAsia="Times New Roman" w:hAnsi="Arial" w:cs="Arial"/>
                  <w:color w:val="000000"/>
                  <w:sz w:val="20"/>
                  <w:szCs w:val="24"/>
                </w:rPr>
                <w:t>KING</w:t>
              </w:r>
            </w:ins>
          </w:p>
        </w:tc>
      </w:tr>
      <w:tr w:rsidR="0033587D" w:rsidRPr="0033587D">
        <w:trPr>
          <w:ins w:id="97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75" w:author="Arjan" w:date="2013-01-07T13:01:00Z"/>
                <w:rFonts w:ascii="Arial" w:eastAsia="Times New Roman" w:hAnsi="Arial" w:cs="Arial"/>
                <w:b/>
                <w:color w:val="000000"/>
                <w:sz w:val="20"/>
                <w:szCs w:val="24"/>
              </w:rPr>
            </w:pPr>
            <w:ins w:id="976" w:author="Arjan" w:date="2013-01-07T13:01:00Z">
              <w:r w:rsidRPr="0033587D">
                <w:rPr>
                  <w:rFonts w:ascii="Arial" w:eastAsia="Times New Roman" w:hAnsi="Arial" w:cs="Arial"/>
                  <w:b/>
                  <w:color w:val="000000"/>
                  <w:sz w:val="20"/>
                  <w:szCs w:val="24"/>
                </w:rPr>
                <w:t>Datum opname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77" w:author="Arjan" w:date="2013-01-07T13:01:00Z"/>
                <w:rFonts w:ascii="Arial" w:eastAsia="Times New Roman" w:hAnsi="Arial" w:cs="Arial"/>
                <w:color w:val="000000"/>
                <w:sz w:val="20"/>
                <w:szCs w:val="24"/>
              </w:rPr>
            </w:pPr>
            <w:ins w:id="978" w:author="Arjan" w:date="2013-01-07T13:01:00Z">
              <w:r w:rsidRPr="0033587D">
                <w:rPr>
                  <w:rFonts w:ascii="Arial" w:eastAsia="Times New Roman" w:hAnsi="Arial" w:cs="Arial"/>
                  <w:color w:val="000000"/>
                  <w:sz w:val="20"/>
                  <w:szCs w:val="24"/>
                </w:rPr>
                <w:t>1-1-2013</w:t>
              </w:r>
            </w:ins>
          </w:p>
        </w:tc>
      </w:tr>
      <w:tr w:rsidR="0033587D" w:rsidRPr="0033587D">
        <w:trPr>
          <w:trHeight w:val="428"/>
          <w:ins w:id="97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80" w:author="Arjan" w:date="2013-01-07T13:01:00Z"/>
                <w:rFonts w:ascii="Arial" w:eastAsia="Times New Roman" w:hAnsi="Arial" w:cs="Arial"/>
                <w:b/>
                <w:color w:val="000000"/>
                <w:sz w:val="20"/>
                <w:szCs w:val="24"/>
              </w:rPr>
            </w:pPr>
            <w:ins w:id="981" w:author="Arjan" w:date="2013-01-07T13:01:00Z">
              <w:r w:rsidRPr="0033587D">
                <w:rPr>
                  <w:rFonts w:ascii="Arial" w:eastAsia="Times New Roman" w:hAnsi="Arial" w:cs="Arial"/>
                  <w:b/>
                  <w:color w:val="000000"/>
                  <w:sz w:val="20"/>
                  <w:szCs w:val="24"/>
                </w:rPr>
                <w:t>Toelichting 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82" w:author="Arjan" w:date="2013-01-07T13:01:00Z"/>
                <w:rFonts w:ascii="Arial" w:eastAsia="Times New Roman" w:hAnsi="Arial" w:cs="Arial"/>
                <w:color w:val="000000"/>
                <w:sz w:val="20"/>
                <w:szCs w:val="24"/>
              </w:rPr>
            </w:pPr>
            <w:ins w:id="983" w:author="Arjan" w:date="2013-01-07T13:01:00Z">
              <w:r w:rsidRPr="0033587D">
                <w:rPr>
                  <w:rFonts w:ascii="Arial" w:eastAsia="Times New Roman" w:hAnsi="Arial" w:cs="Arial"/>
                  <w:color w:val="000000"/>
                  <w:sz w:val="20"/>
                  <w:szCs w:val="24"/>
                </w:rPr>
                <w:t>Met deze datum wordt aangegeven vanaf wanneer de generieke omschrijving niet meer toegepast kan worden.</w:t>
              </w:r>
            </w:ins>
          </w:p>
          <w:p w:rsidR="0033587D" w:rsidRPr="0033587D" w:rsidRDefault="0033587D" w:rsidP="0033587D">
            <w:pPr>
              <w:autoSpaceDE w:val="0"/>
              <w:autoSpaceDN w:val="0"/>
              <w:adjustRightInd w:val="0"/>
              <w:spacing w:after="0" w:line="240" w:lineRule="auto"/>
              <w:rPr>
                <w:ins w:id="984" w:author="Arjan" w:date="2013-01-07T13:01:00Z"/>
                <w:rFonts w:ascii="Arial" w:eastAsia="Times New Roman" w:hAnsi="Arial" w:cs="Arial"/>
                <w:color w:val="000000"/>
                <w:sz w:val="20"/>
                <w:szCs w:val="24"/>
              </w:rPr>
            </w:pPr>
          </w:p>
          <w:p w:rsidR="0033587D" w:rsidRPr="0033587D" w:rsidRDefault="0033587D" w:rsidP="0033587D">
            <w:pPr>
              <w:autoSpaceDE w:val="0"/>
              <w:autoSpaceDN w:val="0"/>
              <w:adjustRightInd w:val="0"/>
              <w:spacing w:after="0" w:line="240" w:lineRule="auto"/>
              <w:rPr>
                <w:ins w:id="985" w:author="Arjan" w:date="2013-01-07T13:01:00Z"/>
                <w:rFonts w:ascii="Arial" w:eastAsia="Times New Roman" w:hAnsi="Arial" w:cs="Arial"/>
                <w:color w:val="000000"/>
                <w:sz w:val="20"/>
                <w:szCs w:val="24"/>
              </w:rPr>
            </w:pPr>
            <w:ins w:id="986" w:author="Arjan" w:date="2013-01-07T13:01:00Z">
              <w:r w:rsidRPr="0033587D">
                <w:rPr>
                  <w:rFonts w:ascii="Arial" w:eastAsia="Times New Roman" w:hAnsi="Arial" w:cs="Arial"/>
                  <w:color w:val="000000"/>
                  <w:sz w:val="20"/>
                  <w:szCs w:val="24"/>
                </w:rPr>
                <w:t>Alleen een datum die gelijk is aan of die gelegen is na de datum zoals opgenomen onder 'Datum begin geldigheid’ kan in de registratie worden opgenomen.</w:t>
              </w:r>
            </w:ins>
          </w:p>
        </w:tc>
      </w:tr>
      <w:tr w:rsidR="0033587D" w:rsidRPr="0033587D">
        <w:trPr>
          <w:trHeight w:val="518"/>
          <w:ins w:id="987"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88" w:author="Arjan" w:date="2013-01-07T13:01:00Z"/>
                <w:rFonts w:ascii="Arial" w:eastAsia="Times New Roman" w:hAnsi="Arial" w:cs="Arial"/>
                <w:b/>
                <w:color w:val="000000"/>
                <w:sz w:val="20"/>
                <w:szCs w:val="24"/>
              </w:rPr>
            </w:pPr>
            <w:ins w:id="989" w:author="Arjan" w:date="2013-01-07T13:01:00Z">
              <w:r w:rsidRPr="0033587D">
                <w:rPr>
                  <w:rFonts w:ascii="Arial" w:eastAsia="Times New Roman" w:hAnsi="Arial" w:cs="Arial"/>
                  <w:b/>
                  <w:color w:val="000000"/>
                  <w:sz w:val="20"/>
                  <w:szCs w:val="24"/>
                </w:rPr>
                <w:t>Formaat 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90" w:author="Arjan" w:date="2013-01-07T13:01:00Z"/>
                <w:rFonts w:ascii="Arial" w:eastAsia="Times New Roman" w:hAnsi="Arial" w:cs="Arial"/>
                <w:color w:val="000000"/>
                <w:sz w:val="20"/>
                <w:szCs w:val="24"/>
              </w:rPr>
            </w:pPr>
            <w:ins w:id="991"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OnvolledigeDatum</w:t>
              </w:r>
              <w:r w:rsidRPr="0033587D">
                <w:rPr>
                  <w:rFonts w:ascii="Arial" w:hAnsi="Arial" w:cs="Arial"/>
                  <w:sz w:val="20"/>
                  <w:szCs w:val="24"/>
                  <w:lang w:val="en-AU"/>
                </w:rPr>
                <w:fldChar w:fldCharType="end"/>
              </w:r>
            </w:ins>
          </w:p>
        </w:tc>
      </w:tr>
      <w:tr w:rsidR="0033587D" w:rsidRPr="0033587D">
        <w:trPr>
          <w:trHeight w:val="230"/>
          <w:ins w:id="992"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993" w:author="Arjan" w:date="2013-01-07T13:01:00Z"/>
                <w:rFonts w:ascii="Arial" w:eastAsia="Times New Roman" w:hAnsi="Arial" w:cs="Arial"/>
                <w:b/>
                <w:color w:val="000000"/>
                <w:sz w:val="20"/>
                <w:szCs w:val="24"/>
              </w:rPr>
            </w:pPr>
            <w:ins w:id="994" w:author="Arjan" w:date="2013-01-07T13:01:00Z">
              <w:r w:rsidRPr="0033587D">
                <w:rPr>
                  <w:rFonts w:ascii="Arial" w:eastAsia="Times New Roman" w:hAnsi="Arial" w:cs="Arial"/>
                  <w:b/>
                  <w:color w:val="000000"/>
                  <w:sz w:val="20"/>
                  <w:szCs w:val="24"/>
                </w:rPr>
                <w:t xml:space="preserve">Indicatie </w:t>
              </w:r>
              <w:proofErr w:type="spellStart"/>
              <w:r w:rsidRPr="0033587D">
                <w:rPr>
                  <w:rFonts w:ascii="Arial" w:eastAsia="Times New Roman" w:hAnsi="Arial" w:cs="Arial"/>
                  <w:b/>
                  <w:color w:val="000000"/>
                  <w:sz w:val="2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995" w:author="Arjan" w:date="2013-01-07T13:01:00Z"/>
                <w:rFonts w:ascii="Arial" w:eastAsia="Times New Roman" w:hAnsi="Arial" w:cs="Arial"/>
                <w:color w:val="000000"/>
                <w:sz w:val="20"/>
                <w:szCs w:val="24"/>
              </w:rPr>
            </w:pPr>
            <w:ins w:id="996"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0</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997" w:author="Arjan" w:date="2013-01-07T13:01:00Z"/>
          <w:rFonts w:ascii="Arial" w:eastAsia="Times New Roman" w:hAnsi="Arial" w:cs="Arial"/>
          <w:b/>
          <w:color w:val="004080"/>
          <w:sz w:val="24"/>
          <w:szCs w:val="24"/>
        </w:rPr>
      </w:pPr>
      <w:ins w:id="99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Herkomst</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99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00" w:author="Arjan" w:date="2013-01-07T13:01:00Z"/>
                <w:rFonts w:ascii="Arial" w:eastAsia="Times New Roman" w:hAnsi="Arial" w:cs="Arial"/>
                <w:b/>
                <w:color w:val="000000"/>
                <w:sz w:val="20"/>
                <w:szCs w:val="24"/>
              </w:rPr>
            </w:pPr>
            <w:ins w:id="1001"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02" w:author="Arjan" w:date="2013-01-07T13:01:00Z"/>
                <w:rFonts w:ascii="Arial" w:eastAsia="Times New Roman" w:hAnsi="Arial" w:cs="Arial"/>
                <w:color w:val="000000"/>
                <w:sz w:val="20"/>
                <w:szCs w:val="24"/>
              </w:rPr>
            </w:pPr>
            <w:ins w:id="100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Herkomst</w:t>
              </w:r>
              <w:r w:rsidRPr="0033587D">
                <w:rPr>
                  <w:rFonts w:ascii="Arial" w:hAnsi="Arial" w:cs="Arial"/>
                  <w:sz w:val="20"/>
                  <w:szCs w:val="24"/>
                  <w:lang w:val="en-AU"/>
                </w:rPr>
                <w:fldChar w:fldCharType="end"/>
              </w:r>
            </w:ins>
          </w:p>
        </w:tc>
      </w:tr>
      <w:tr w:rsidR="0033587D" w:rsidRPr="0033587D">
        <w:trPr>
          <w:trHeight w:val="538"/>
          <w:ins w:id="100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05" w:author="Arjan" w:date="2013-01-07T13:01:00Z"/>
                <w:rFonts w:ascii="Arial" w:eastAsia="Times New Roman" w:hAnsi="Arial" w:cs="Arial"/>
                <w:b/>
                <w:color w:val="000000"/>
                <w:sz w:val="20"/>
                <w:szCs w:val="24"/>
              </w:rPr>
            </w:pPr>
            <w:ins w:id="1006"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07" w:author="Arjan" w:date="2013-01-07T13:01:00Z"/>
                <w:rFonts w:ascii="Arial" w:eastAsia="Times New Roman" w:hAnsi="Arial" w:cs="Arial"/>
                <w:color w:val="000000"/>
                <w:sz w:val="20"/>
                <w:szCs w:val="24"/>
              </w:rPr>
            </w:pPr>
            <w:ins w:id="1008" w:author="Arjan" w:date="2013-01-07T13:01:00Z">
              <w:r w:rsidRPr="0033587D">
                <w:rPr>
                  <w:rFonts w:ascii="Arial" w:eastAsia="Times New Roman" w:hAnsi="Arial" w:cs="Arial"/>
                  <w:color w:val="000000"/>
                  <w:sz w:val="20"/>
                  <w:szCs w:val="24"/>
                </w:rPr>
                <w:t>KING</w:t>
              </w:r>
            </w:ins>
          </w:p>
        </w:tc>
      </w:tr>
      <w:tr w:rsidR="0033587D" w:rsidRPr="0033587D">
        <w:trPr>
          <w:trHeight w:val="338"/>
          <w:ins w:id="100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10" w:author="Arjan" w:date="2013-01-07T13:01:00Z"/>
                <w:rFonts w:ascii="Arial" w:eastAsia="Times New Roman" w:hAnsi="Arial" w:cs="Arial"/>
                <w:b/>
                <w:color w:val="000000"/>
                <w:sz w:val="20"/>
                <w:szCs w:val="24"/>
              </w:rPr>
            </w:pPr>
            <w:ins w:id="1011"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12" w:author="Arjan" w:date="2013-01-07T13:01:00Z"/>
                <w:rFonts w:ascii="Arial" w:eastAsia="Times New Roman" w:hAnsi="Arial" w:cs="Arial"/>
                <w:color w:val="000000"/>
                <w:sz w:val="20"/>
                <w:szCs w:val="24"/>
              </w:rPr>
            </w:pPr>
          </w:p>
        </w:tc>
      </w:tr>
      <w:tr w:rsidR="0033587D" w:rsidRPr="0033587D">
        <w:trPr>
          <w:ins w:id="101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14" w:author="Arjan" w:date="2013-01-07T13:01:00Z"/>
                <w:rFonts w:ascii="Arial" w:eastAsia="Times New Roman" w:hAnsi="Arial" w:cs="Arial"/>
                <w:b/>
                <w:color w:val="000000"/>
                <w:sz w:val="20"/>
                <w:szCs w:val="24"/>
              </w:rPr>
            </w:pPr>
            <w:proofErr w:type="spellStart"/>
            <w:ins w:id="1015"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16" w:author="Arjan" w:date="2013-01-07T13:01:00Z"/>
                <w:rFonts w:ascii="Arial" w:eastAsia="Times New Roman" w:hAnsi="Arial" w:cs="Arial"/>
                <w:color w:val="000000"/>
                <w:sz w:val="20"/>
                <w:szCs w:val="24"/>
              </w:rPr>
            </w:pPr>
            <w:ins w:id="101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herkomst</w:t>
              </w:r>
              <w:r w:rsidRPr="0033587D">
                <w:rPr>
                  <w:rFonts w:ascii="Arial" w:hAnsi="Arial" w:cs="Arial"/>
                  <w:sz w:val="20"/>
                  <w:szCs w:val="24"/>
                  <w:lang w:val="en-AU"/>
                </w:rPr>
                <w:fldChar w:fldCharType="end"/>
              </w:r>
            </w:ins>
          </w:p>
        </w:tc>
      </w:tr>
      <w:tr w:rsidR="0033587D" w:rsidRPr="0033587D">
        <w:trPr>
          <w:ins w:id="101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19" w:author="Arjan" w:date="2013-01-07T13:01:00Z"/>
                <w:rFonts w:ascii="Arial" w:eastAsia="Times New Roman" w:hAnsi="Arial" w:cs="Arial"/>
                <w:b/>
                <w:color w:val="000000"/>
                <w:sz w:val="20"/>
                <w:szCs w:val="24"/>
              </w:rPr>
            </w:pPr>
            <w:ins w:id="1020"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21" w:author="Arjan" w:date="2013-01-07T13:01:00Z"/>
                <w:rFonts w:ascii="Arial" w:eastAsia="Times New Roman" w:hAnsi="Arial" w:cs="Arial"/>
                <w:color w:val="000000"/>
                <w:sz w:val="20"/>
                <w:szCs w:val="24"/>
              </w:rPr>
            </w:pPr>
            <w:ins w:id="102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De naam van de waardenverzameling, of van de beherende organisatie daarvan, waaruit de waarde is overgenomen.</w:t>
              </w:r>
              <w:r w:rsidRPr="0033587D">
                <w:rPr>
                  <w:rFonts w:ascii="Arial" w:hAnsi="Arial" w:cs="Arial"/>
                  <w:sz w:val="20"/>
                  <w:szCs w:val="24"/>
                  <w:lang w:val="en-AU"/>
                </w:rPr>
                <w:fldChar w:fldCharType="end"/>
              </w:r>
            </w:ins>
          </w:p>
        </w:tc>
      </w:tr>
      <w:tr w:rsidR="0033587D" w:rsidRPr="0033587D">
        <w:trPr>
          <w:trHeight w:val="524"/>
          <w:ins w:id="102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24" w:author="Arjan" w:date="2013-01-07T13:01:00Z"/>
                <w:rFonts w:ascii="Arial" w:eastAsia="Times New Roman" w:hAnsi="Arial" w:cs="Arial"/>
                <w:b/>
                <w:color w:val="000000"/>
                <w:sz w:val="20"/>
                <w:szCs w:val="24"/>
              </w:rPr>
            </w:pPr>
            <w:ins w:id="1025" w:author="Arjan" w:date="2013-01-07T13:01:00Z">
              <w:r w:rsidRPr="0033587D">
                <w:rPr>
                  <w:rFonts w:ascii="Arial" w:eastAsia="Times New Roman" w:hAnsi="Arial" w:cs="Arial"/>
                  <w:b/>
                  <w:color w:val="000000"/>
                  <w:sz w:val="20"/>
                  <w:szCs w:val="24"/>
                </w:rPr>
                <w:t xml:space="preserve">Herkomst 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26" w:author="Arjan" w:date="2013-01-07T13:01:00Z"/>
                <w:rFonts w:ascii="Arial" w:eastAsia="Times New Roman" w:hAnsi="Arial" w:cs="Arial"/>
                <w:color w:val="000000"/>
                <w:sz w:val="20"/>
                <w:szCs w:val="24"/>
              </w:rPr>
            </w:pPr>
            <w:ins w:id="1027" w:author="Arjan" w:date="2013-01-07T13:01:00Z">
              <w:r w:rsidRPr="0033587D">
                <w:rPr>
                  <w:rFonts w:ascii="Arial" w:eastAsia="Times New Roman" w:hAnsi="Arial" w:cs="Arial"/>
                  <w:color w:val="000000"/>
                  <w:sz w:val="20"/>
                  <w:szCs w:val="24"/>
                </w:rPr>
                <w:t>KING</w:t>
              </w:r>
            </w:ins>
          </w:p>
        </w:tc>
      </w:tr>
      <w:tr w:rsidR="0033587D" w:rsidRPr="0033587D">
        <w:trPr>
          <w:ins w:id="102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29" w:author="Arjan" w:date="2013-01-07T13:01:00Z"/>
                <w:rFonts w:ascii="Arial" w:eastAsia="Times New Roman" w:hAnsi="Arial" w:cs="Arial"/>
                <w:b/>
                <w:color w:val="000000"/>
                <w:sz w:val="20"/>
                <w:szCs w:val="24"/>
              </w:rPr>
            </w:pPr>
            <w:ins w:id="1030" w:author="Arjan" w:date="2013-01-07T13:01:00Z">
              <w:r w:rsidRPr="0033587D">
                <w:rPr>
                  <w:rFonts w:ascii="Arial" w:eastAsia="Times New Roman" w:hAnsi="Arial" w:cs="Arial"/>
                  <w:b/>
                  <w:color w:val="000000"/>
                  <w:sz w:val="20"/>
                  <w:szCs w:val="24"/>
                </w:rPr>
                <w:t xml:space="preserve">Datum opname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31" w:author="Arjan" w:date="2013-01-07T13:01:00Z"/>
                <w:rFonts w:ascii="Arial" w:eastAsia="Times New Roman" w:hAnsi="Arial" w:cs="Arial"/>
                <w:color w:val="000000"/>
                <w:sz w:val="20"/>
                <w:szCs w:val="24"/>
              </w:rPr>
            </w:pPr>
            <w:ins w:id="1032" w:author="Arjan" w:date="2013-01-07T13:01:00Z">
              <w:r w:rsidRPr="0033587D">
                <w:rPr>
                  <w:rFonts w:ascii="Arial" w:eastAsia="Times New Roman" w:hAnsi="Arial" w:cs="Arial"/>
                  <w:color w:val="000000"/>
                  <w:sz w:val="20"/>
                  <w:szCs w:val="24"/>
                </w:rPr>
                <w:t>1-1-2013</w:t>
              </w:r>
            </w:ins>
          </w:p>
        </w:tc>
      </w:tr>
      <w:tr w:rsidR="0033587D" w:rsidRPr="0033587D">
        <w:trPr>
          <w:trHeight w:val="428"/>
          <w:ins w:id="103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34" w:author="Arjan" w:date="2013-01-07T13:01:00Z"/>
                <w:rFonts w:ascii="Arial" w:eastAsia="Times New Roman" w:hAnsi="Arial" w:cs="Arial"/>
                <w:b/>
                <w:color w:val="000000"/>
                <w:sz w:val="20"/>
                <w:szCs w:val="24"/>
              </w:rPr>
            </w:pPr>
            <w:ins w:id="1035" w:author="Arjan" w:date="2013-01-07T13:01:00Z">
              <w:r w:rsidRPr="0033587D">
                <w:rPr>
                  <w:rFonts w:ascii="Arial" w:eastAsia="Times New Roman" w:hAnsi="Arial" w:cs="Arial"/>
                  <w:b/>
                  <w:color w:val="000000"/>
                  <w:sz w:val="20"/>
                  <w:szCs w:val="24"/>
                </w:rPr>
                <w:t xml:space="preserve">Toelichting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36" w:author="Arjan" w:date="2013-01-07T13:01:00Z"/>
                <w:rFonts w:ascii="Arial" w:eastAsia="Times New Roman" w:hAnsi="Arial" w:cs="Arial"/>
                <w:color w:val="000000"/>
                <w:sz w:val="20"/>
                <w:szCs w:val="24"/>
              </w:rPr>
            </w:pPr>
            <w:ins w:id="1037" w:author="Arjan" w:date="2013-01-07T13:01:00Z">
              <w:r w:rsidRPr="0033587D">
                <w:rPr>
                  <w:rFonts w:ascii="Arial" w:eastAsia="Times New Roman" w:hAnsi="Arial" w:cs="Arial"/>
                  <w:color w:val="000000"/>
                  <w:sz w:val="20"/>
                  <w:szCs w:val="24"/>
                </w:rPr>
                <w:t xml:space="preserve">De kern van de </w:t>
              </w:r>
              <w:proofErr w:type="spellStart"/>
              <w:r w:rsidRPr="0033587D">
                <w:rPr>
                  <w:rFonts w:ascii="Arial" w:eastAsia="Times New Roman" w:hAnsi="Arial" w:cs="Arial"/>
                  <w:color w:val="000000"/>
                  <w:sz w:val="20"/>
                  <w:szCs w:val="24"/>
                </w:rPr>
                <w:t>waardenverzameling</w:t>
              </w:r>
              <w:proofErr w:type="spellEnd"/>
              <w:r w:rsidRPr="0033587D">
                <w:rPr>
                  <w:rFonts w:ascii="Arial" w:eastAsia="Times New Roman" w:hAnsi="Arial" w:cs="Arial"/>
                  <w:color w:val="000000"/>
                  <w:sz w:val="20"/>
                  <w:szCs w:val="24"/>
                </w:rPr>
                <w:t xml:space="preserve"> is overgenomen van de norm NEN2084 (herkomst: NEN2084). Deze is aangevuld met door KING als zinvol beoordeelde waarden (herkomst: KING).</w:t>
              </w:r>
            </w:ins>
          </w:p>
        </w:tc>
      </w:tr>
      <w:tr w:rsidR="0033587D" w:rsidRPr="0033587D">
        <w:trPr>
          <w:trHeight w:val="518"/>
          <w:ins w:id="1038"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39" w:author="Arjan" w:date="2013-01-07T13:01:00Z"/>
                <w:rFonts w:ascii="Arial" w:eastAsia="Times New Roman" w:hAnsi="Arial" w:cs="Arial"/>
                <w:b/>
                <w:color w:val="000000"/>
                <w:sz w:val="20"/>
                <w:szCs w:val="24"/>
              </w:rPr>
            </w:pPr>
            <w:ins w:id="1040" w:author="Arjan" w:date="2013-01-07T13:01:00Z">
              <w:r w:rsidRPr="0033587D">
                <w:rPr>
                  <w:rFonts w:ascii="Arial" w:eastAsia="Times New Roman" w:hAnsi="Arial" w:cs="Arial"/>
                  <w:b/>
                  <w:color w:val="000000"/>
                  <w:sz w:val="20"/>
                  <w:szCs w:val="24"/>
                </w:rPr>
                <w:t xml:space="preserve">Formaat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41" w:author="Arjan" w:date="2013-01-07T13:01:00Z"/>
                <w:rFonts w:ascii="Arial" w:eastAsia="Times New Roman" w:hAnsi="Arial" w:cs="Arial"/>
                <w:color w:val="000000"/>
                <w:sz w:val="20"/>
                <w:szCs w:val="24"/>
              </w:rPr>
            </w:pPr>
            <w:ins w:id="1042"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AN12</w:t>
              </w:r>
              <w:r w:rsidRPr="0033587D">
                <w:rPr>
                  <w:rFonts w:ascii="Arial" w:hAnsi="Arial" w:cs="Arial"/>
                  <w:sz w:val="20"/>
                  <w:szCs w:val="24"/>
                  <w:lang w:val="en-AU"/>
                </w:rPr>
                <w:fldChar w:fldCharType="end"/>
              </w:r>
            </w:ins>
          </w:p>
        </w:tc>
      </w:tr>
      <w:tr w:rsidR="0033587D" w:rsidRPr="0033587D">
        <w:trPr>
          <w:trHeight w:val="230"/>
          <w:ins w:id="1043"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44" w:author="Arjan" w:date="2013-01-07T13:01:00Z"/>
                <w:rFonts w:ascii="Arial" w:eastAsia="Times New Roman" w:hAnsi="Arial" w:cs="Arial"/>
                <w:b/>
                <w:color w:val="000000"/>
                <w:sz w:val="20"/>
                <w:szCs w:val="24"/>
              </w:rPr>
            </w:pPr>
            <w:ins w:id="1045" w:author="Arjan" w:date="2013-01-07T13:01:00Z">
              <w:r w:rsidRPr="0033587D">
                <w:rPr>
                  <w:rFonts w:ascii="Calibri" w:eastAsia="Times New Roman" w:hAnsi="Calibri" w:cs="Arial"/>
                  <w:b/>
                  <w:color w:val="000000"/>
                  <w:szCs w:val="24"/>
                </w:rPr>
                <w:t xml:space="preserve">Indicatie </w:t>
              </w:r>
              <w:proofErr w:type="spellStart"/>
              <w:r w:rsidRPr="0033587D">
                <w:rPr>
                  <w:rFonts w:ascii="Calibri" w:eastAsia="Times New Roman" w:hAnsi="Calibri" w:cs="Arial"/>
                  <w:b/>
                  <w:color w:val="00000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46" w:author="Arjan" w:date="2013-01-07T13:01:00Z"/>
                <w:rFonts w:ascii="Arial" w:eastAsia="Times New Roman" w:hAnsi="Arial" w:cs="Arial"/>
                <w:color w:val="000000"/>
                <w:sz w:val="20"/>
                <w:szCs w:val="24"/>
              </w:rPr>
            </w:pPr>
            <w:ins w:id="1047"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1</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1048" w:author="Arjan" w:date="2013-01-07T13:01:00Z"/>
          <w:rFonts w:ascii="Arial" w:eastAsia="Times New Roman" w:hAnsi="Arial" w:cs="Arial"/>
          <w:b/>
          <w:color w:val="004080"/>
          <w:sz w:val="24"/>
          <w:szCs w:val="24"/>
        </w:rPr>
      </w:pPr>
      <w:ins w:id="1049" w:author="Arjan" w:date="2013-01-07T13:01:00Z">
        <w:r w:rsidRPr="0033587D">
          <w:rPr>
            <w:rFonts w:ascii="Arial" w:hAnsi="Arial" w:cs="Arial"/>
            <w:sz w:val="20"/>
            <w:szCs w:val="24"/>
            <w:lang w:val="en-AU"/>
          </w:rPr>
          <w:lastRenderedPageBreak/>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Hierarchie</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105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51" w:author="Arjan" w:date="2013-01-07T13:01:00Z"/>
                <w:rFonts w:ascii="Arial" w:eastAsia="Times New Roman" w:hAnsi="Arial" w:cs="Arial"/>
                <w:b/>
                <w:color w:val="000000"/>
                <w:sz w:val="20"/>
                <w:szCs w:val="24"/>
              </w:rPr>
            </w:pPr>
            <w:ins w:id="1052"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53" w:author="Arjan" w:date="2013-01-07T13:01:00Z"/>
                <w:rFonts w:ascii="Arial" w:eastAsia="Times New Roman" w:hAnsi="Arial" w:cs="Arial"/>
                <w:color w:val="000000"/>
                <w:sz w:val="20"/>
                <w:szCs w:val="24"/>
              </w:rPr>
            </w:pPr>
            <w:ins w:id="1054"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Hierarchie</w:t>
              </w:r>
              <w:r w:rsidRPr="0033587D">
                <w:rPr>
                  <w:rFonts w:ascii="Arial" w:hAnsi="Arial" w:cs="Arial"/>
                  <w:sz w:val="20"/>
                  <w:szCs w:val="24"/>
                  <w:lang w:val="en-AU"/>
                </w:rPr>
                <w:fldChar w:fldCharType="end"/>
              </w:r>
            </w:ins>
          </w:p>
        </w:tc>
      </w:tr>
      <w:tr w:rsidR="0033587D" w:rsidRPr="0033587D">
        <w:trPr>
          <w:trHeight w:val="538"/>
          <w:ins w:id="105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56" w:author="Arjan" w:date="2013-01-07T13:01:00Z"/>
                <w:rFonts w:ascii="Arial" w:eastAsia="Times New Roman" w:hAnsi="Arial" w:cs="Arial"/>
                <w:b/>
                <w:color w:val="000000"/>
                <w:sz w:val="20"/>
                <w:szCs w:val="24"/>
              </w:rPr>
            </w:pPr>
            <w:ins w:id="1057"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58" w:author="Arjan" w:date="2013-01-07T13:01:00Z"/>
                <w:rFonts w:ascii="Arial" w:eastAsia="Times New Roman" w:hAnsi="Arial" w:cs="Arial"/>
                <w:color w:val="000000"/>
                <w:sz w:val="20"/>
                <w:szCs w:val="24"/>
              </w:rPr>
            </w:pPr>
            <w:ins w:id="1059" w:author="Arjan" w:date="2013-01-07T13:01:00Z">
              <w:r w:rsidRPr="0033587D">
                <w:rPr>
                  <w:rFonts w:ascii="Arial" w:eastAsia="Times New Roman" w:hAnsi="Arial" w:cs="Arial"/>
                  <w:color w:val="000000"/>
                  <w:sz w:val="20"/>
                  <w:szCs w:val="24"/>
                </w:rPr>
                <w:t>KING</w:t>
              </w:r>
            </w:ins>
          </w:p>
        </w:tc>
      </w:tr>
      <w:tr w:rsidR="0033587D" w:rsidRPr="0033587D">
        <w:trPr>
          <w:trHeight w:val="338"/>
          <w:ins w:id="106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61" w:author="Arjan" w:date="2013-01-07T13:01:00Z"/>
                <w:rFonts w:ascii="Arial" w:eastAsia="Times New Roman" w:hAnsi="Arial" w:cs="Arial"/>
                <w:b/>
                <w:color w:val="000000"/>
                <w:sz w:val="20"/>
                <w:szCs w:val="24"/>
              </w:rPr>
            </w:pPr>
            <w:ins w:id="1062"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63" w:author="Arjan" w:date="2013-01-07T13:01:00Z"/>
                <w:rFonts w:ascii="Arial" w:eastAsia="Times New Roman" w:hAnsi="Arial" w:cs="Arial"/>
                <w:color w:val="000000"/>
                <w:sz w:val="20"/>
                <w:szCs w:val="24"/>
              </w:rPr>
            </w:pPr>
          </w:p>
        </w:tc>
      </w:tr>
      <w:tr w:rsidR="0033587D" w:rsidRPr="0033587D">
        <w:trPr>
          <w:ins w:id="106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65" w:author="Arjan" w:date="2013-01-07T13:01:00Z"/>
                <w:rFonts w:ascii="Arial" w:eastAsia="Times New Roman" w:hAnsi="Arial" w:cs="Arial"/>
                <w:b/>
                <w:color w:val="000000"/>
                <w:sz w:val="20"/>
                <w:szCs w:val="24"/>
              </w:rPr>
            </w:pPr>
            <w:proofErr w:type="spellStart"/>
            <w:ins w:id="1066"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67" w:author="Arjan" w:date="2013-01-07T13:01:00Z"/>
                <w:rFonts w:ascii="Arial" w:eastAsia="Times New Roman" w:hAnsi="Arial" w:cs="Arial"/>
                <w:color w:val="000000"/>
                <w:sz w:val="20"/>
                <w:szCs w:val="24"/>
              </w:rPr>
            </w:pPr>
            <w:ins w:id="106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hierarchie</w:t>
              </w:r>
              <w:r w:rsidRPr="0033587D">
                <w:rPr>
                  <w:rFonts w:ascii="Arial" w:hAnsi="Arial" w:cs="Arial"/>
                  <w:sz w:val="20"/>
                  <w:szCs w:val="24"/>
                  <w:lang w:val="en-AU"/>
                </w:rPr>
                <w:fldChar w:fldCharType="end"/>
              </w:r>
            </w:ins>
          </w:p>
        </w:tc>
      </w:tr>
      <w:tr w:rsidR="0033587D" w:rsidRPr="0033587D">
        <w:trPr>
          <w:ins w:id="106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70" w:author="Arjan" w:date="2013-01-07T13:01:00Z"/>
                <w:rFonts w:ascii="Arial" w:eastAsia="Times New Roman" w:hAnsi="Arial" w:cs="Arial"/>
                <w:b/>
                <w:color w:val="000000"/>
                <w:sz w:val="20"/>
                <w:szCs w:val="24"/>
              </w:rPr>
            </w:pPr>
            <w:ins w:id="1071"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72" w:author="Arjan" w:date="2013-01-07T13:01:00Z"/>
                <w:rFonts w:ascii="Arial" w:eastAsia="Times New Roman" w:hAnsi="Arial" w:cs="Arial"/>
                <w:color w:val="000000"/>
                <w:sz w:val="20"/>
                <w:szCs w:val="24"/>
              </w:rPr>
            </w:pPr>
            <w:ins w:id="107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De plaats in de rangorde van het informatieobjecttype.</w:t>
              </w:r>
              <w:r w:rsidRPr="0033587D">
                <w:rPr>
                  <w:rFonts w:ascii="Arial" w:hAnsi="Arial" w:cs="Arial"/>
                  <w:sz w:val="20"/>
                  <w:szCs w:val="24"/>
                  <w:lang w:val="en-AU"/>
                </w:rPr>
                <w:fldChar w:fldCharType="end"/>
              </w:r>
            </w:ins>
          </w:p>
        </w:tc>
      </w:tr>
      <w:tr w:rsidR="0033587D" w:rsidRPr="0033587D">
        <w:trPr>
          <w:trHeight w:val="524"/>
          <w:ins w:id="107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75" w:author="Arjan" w:date="2013-01-07T13:01:00Z"/>
                <w:rFonts w:ascii="Arial" w:eastAsia="Times New Roman" w:hAnsi="Arial" w:cs="Arial"/>
                <w:b/>
                <w:color w:val="000000"/>
                <w:sz w:val="20"/>
                <w:szCs w:val="24"/>
              </w:rPr>
            </w:pPr>
            <w:ins w:id="1076" w:author="Arjan" w:date="2013-01-07T13:01:00Z">
              <w:r w:rsidRPr="0033587D">
                <w:rPr>
                  <w:rFonts w:ascii="Arial" w:eastAsia="Times New Roman" w:hAnsi="Arial" w:cs="Arial"/>
                  <w:b/>
                  <w:color w:val="000000"/>
                  <w:sz w:val="20"/>
                  <w:szCs w:val="24"/>
                </w:rPr>
                <w:t xml:space="preserve">Herkomst 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77" w:author="Arjan" w:date="2013-01-07T13:01:00Z"/>
                <w:rFonts w:ascii="Arial" w:eastAsia="Times New Roman" w:hAnsi="Arial" w:cs="Arial"/>
                <w:color w:val="000000"/>
                <w:sz w:val="20"/>
                <w:szCs w:val="24"/>
              </w:rPr>
            </w:pPr>
            <w:ins w:id="1078" w:author="Arjan" w:date="2013-01-07T13:01:00Z">
              <w:r w:rsidRPr="0033587D">
                <w:rPr>
                  <w:rFonts w:ascii="Arial" w:eastAsia="Times New Roman" w:hAnsi="Arial" w:cs="Arial"/>
                  <w:color w:val="000000"/>
                  <w:sz w:val="20"/>
                  <w:szCs w:val="24"/>
                </w:rPr>
                <w:t>KING</w:t>
              </w:r>
            </w:ins>
          </w:p>
        </w:tc>
      </w:tr>
      <w:tr w:rsidR="0033587D" w:rsidRPr="0033587D">
        <w:trPr>
          <w:ins w:id="107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80" w:author="Arjan" w:date="2013-01-07T13:01:00Z"/>
                <w:rFonts w:ascii="Arial" w:eastAsia="Times New Roman" w:hAnsi="Arial" w:cs="Arial"/>
                <w:b/>
                <w:color w:val="000000"/>
                <w:sz w:val="20"/>
                <w:szCs w:val="24"/>
              </w:rPr>
            </w:pPr>
            <w:ins w:id="1081" w:author="Arjan" w:date="2013-01-07T13:01:00Z">
              <w:r w:rsidRPr="0033587D">
                <w:rPr>
                  <w:rFonts w:ascii="Arial" w:eastAsia="Times New Roman" w:hAnsi="Arial" w:cs="Arial"/>
                  <w:b/>
                  <w:color w:val="000000"/>
                  <w:sz w:val="20"/>
                  <w:szCs w:val="24"/>
                </w:rPr>
                <w:t xml:space="preserve">Datum opname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82" w:author="Arjan" w:date="2013-01-07T13:01:00Z"/>
                <w:rFonts w:ascii="Arial" w:eastAsia="Times New Roman" w:hAnsi="Arial" w:cs="Arial"/>
                <w:color w:val="000000"/>
                <w:sz w:val="20"/>
                <w:szCs w:val="24"/>
              </w:rPr>
            </w:pPr>
            <w:ins w:id="1083" w:author="Arjan" w:date="2013-01-07T13:01:00Z">
              <w:r w:rsidRPr="0033587D">
                <w:rPr>
                  <w:rFonts w:ascii="Arial" w:eastAsia="Times New Roman" w:hAnsi="Arial" w:cs="Arial"/>
                  <w:color w:val="000000"/>
                  <w:sz w:val="20"/>
                  <w:szCs w:val="24"/>
                </w:rPr>
                <w:t>1-1-2013</w:t>
              </w:r>
            </w:ins>
          </w:p>
        </w:tc>
      </w:tr>
      <w:tr w:rsidR="0033587D" w:rsidRPr="0033587D">
        <w:trPr>
          <w:trHeight w:val="428"/>
          <w:ins w:id="108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85" w:author="Arjan" w:date="2013-01-07T13:01:00Z"/>
                <w:rFonts w:ascii="Arial" w:eastAsia="Times New Roman" w:hAnsi="Arial" w:cs="Arial"/>
                <w:b/>
                <w:color w:val="000000"/>
                <w:sz w:val="20"/>
                <w:szCs w:val="24"/>
              </w:rPr>
            </w:pPr>
            <w:ins w:id="1086" w:author="Arjan" w:date="2013-01-07T13:01:00Z">
              <w:r w:rsidRPr="0033587D">
                <w:rPr>
                  <w:rFonts w:ascii="Arial" w:eastAsia="Times New Roman" w:hAnsi="Arial" w:cs="Arial"/>
                  <w:b/>
                  <w:color w:val="000000"/>
                  <w:sz w:val="20"/>
                  <w:szCs w:val="24"/>
                </w:rPr>
                <w:t xml:space="preserve">Toelichting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87" w:author="Arjan" w:date="2013-01-07T13:01:00Z"/>
                <w:rFonts w:ascii="Arial" w:eastAsia="Times New Roman" w:hAnsi="Arial" w:cs="Arial"/>
                <w:color w:val="000000"/>
                <w:sz w:val="20"/>
                <w:szCs w:val="24"/>
              </w:rPr>
            </w:pPr>
            <w:ins w:id="1088" w:author="Arjan" w:date="2013-01-07T13:01:00Z">
              <w:r w:rsidRPr="0033587D">
                <w:rPr>
                  <w:rFonts w:ascii="Arial" w:eastAsia="Times New Roman" w:hAnsi="Arial" w:cs="Arial"/>
                  <w:color w:val="000000"/>
                  <w:sz w:val="20"/>
                  <w:szCs w:val="24"/>
                </w:rPr>
                <w:t xml:space="preserve">Het betreft hier de plaats van het objecttype in of ten opzichte van de </w:t>
              </w:r>
              <w:proofErr w:type="spellStart"/>
              <w:r w:rsidRPr="0033587D">
                <w:rPr>
                  <w:rFonts w:ascii="Arial" w:eastAsia="Times New Roman" w:hAnsi="Arial" w:cs="Arial"/>
                  <w:color w:val="000000"/>
                  <w:sz w:val="20"/>
                  <w:szCs w:val="24"/>
                </w:rPr>
                <w:t>hierarchie</w:t>
              </w:r>
              <w:proofErr w:type="spellEnd"/>
              <w:r w:rsidRPr="0033587D">
                <w:rPr>
                  <w:rFonts w:ascii="Arial" w:eastAsia="Times New Roman" w:hAnsi="Arial" w:cs="Arial"/>
                  <w:color w:val="000000"/>
                  <w:sz w:val="20"/>
                  <w:szCs w:val="24"/>
                </w:rPr>
                <w:t xml:space="preserve"> van de </w:t>
              </w:r>
              <w:proofErr w:type="spellStart"/>
              <w:r w:rsidRPr="0033587D">
                <w:rPr>
                  <w:rFonts w:ascii="Arial" w:eastAsia="Times New Roman" w:hAnsi="Arial" w:cs="Arial"/>
                  <w:color w:val="000000"/>
                  <w:sz w:val="20"/>
                  <w:szCs w:val="24"/>
                </w:rPr>
                <w:t>informatieobjecttypen</w:t>
              </w:r>
              <w:proofErr w:type="spellEnd"/>
              <w:r w:rsidRPr="0033587D">
                <w:rPr>
                  <w:rFonts w:ascii="Arial" w:eastAsia="Times New Roman" w:hAnsi="Arial" w:cs="Arial"/>
                  <w:color w:val="000000"/>
                  <w:sz w:val="20"/>
                  <w:szCs w:val="24"/>
                </w:rPr>
                <w:t xml:space="preserve"> in de NEN2084. Een documenttype met een herkomst anders dan de NEN2084 komt pas vanaf niveau 2 in de </w:t>
              </w:r>
              <w:proofErr w:type="spellStart"/>
              <w:r w:rsidRPr="0033587D">
                <w:rPr>
                  <w:rFonts w:ascii="Arial" w:eastAsia="Times New Roman" w:hAnsi="Arial" w:cs="Arial"/>
                  <w:color w:val="000000"/>
                  <w:sz w:val="20"/>
                  <w:szCs w:val="24"/>
                </w:rPr>
                <w:t>hierarchie</w:t>
              </w:r>
              <w:proofErr w:type="spellEnd"/>
              <w:r w:rsidRPr="0033587D">
                <w:rPr>
                  <w:rFonts w:ascii="Arial" w:eastAsia="Times New Roman" w:hAnsi="Arial" w:cs="Arial"/>
                  <w:color w:val="000000"/>
                  <w:sz w:val="20"/>
                  <w:szCs w:val="24"/>
                </w:rPr>
                <w:t xml:space="preserve"> voor. Anders gezegd, de NEN2084 bepaalt de hoofdstructuur van de </w:t>
              </w:r>
              <w:proofErr w:type="spellStart"/>
              <w:r w:rsidRPr="0033587D">
                <w:rPr>
                  <w:rFonts w:ascii="Arial" w:eastAsia="Times New Roman" w:hAnsi="Arial" w:cs="Arial"/>
                  <w:color w:val="000000"/>
                  <w:sz w:val="20"/>
                  <w:szCs w:val="24"/>
                </w:rPr>
                <w:t>hierarchie</w:t>
              </w:r>
              <w:proofErr w:type="spellEnd"/>
              <w:r w:rsidRPr="0033587D">
                <w:rPr>
                  <w:rFonts w:ascii="Arial" w:eastAsia="Times New Roman" w:hAnsi="Arial" w:cs="Arial"/>
                  <w:color w:val="000000"/>
                  <w:sz w:val="20"/>
                  <w:szCs w:val="24"/>
                </w:rPr>
                <w:t>.</w:t>
              </w:r>
            </w:ins>
          </w:p>
        </w:tc>
      </w:tr>
      <w:tr w:rsidR="0033587D" w:rsidRPr="0033587D">
        <w:trPr>
          <w:trHeight w:val="518"/>
          <w:ins w:id="1089"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090" w:author="Arjan" w:date="2013-01-07T13:01:00Z"/>
                <w:rFonts w:ascii="Arial" w:eastAsia="Times New Roman" w:hAnsi="Arial" w:cs="Arial"/>
                <w:b/>
                <w:color w:val="000000"/>
                <w:sz w:val="20"/>
                <w:szCs w:val="24"/>
              </w:rPr>
            </w:pPr>
            <w:ins w:id="1091" w:author="Arjan" w:date="2013-01-07T13:01:00Z">
              <w:r w:rsidRPr="0033587D">
                <w:rPr>
                  <w:rFonts w:ascii="Arial" w:eastAsia="Times New Roman" w:hAnsi="Arial" w:cs="Arial"/>
                  <w:b/>
                  <w:color w:val="000000"/>
                  <w:sz w:val="20"/>
                  <w:szCs w:val="24"/>
                </w:rPr>
                <w:t xml:space="preserve">Formaat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92" w:author="Arjan" w:date="2013-01-07T13:01:00Z"/>
                <w:rFonts w:ascii="Arial" w:eastAsia="Times New Roman" w:hAnsi="Arial" w:cs="Arial"/>
                <w:color w:val="000000"/>
                <w:sz w:val="20"/>
                <w:szCs w:val="24"/>
              </w:rPr>
            </w:pPr>
            <w:ins w:id="1093"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AN80</w:t>
              </w:r>
              <w:r w:rsidRPr="0033587D">
                <w:rPr>
                  <w:rFonts w:ascii="Arial" w:hAnsi="Arial" w:cs="Arial"/>
                  <w:sz w:val="20"/>
                  <w:szCs w:val="24"/>
                  <w:lang w:val="en-AU"/>
                </w:rPr>
                <w:fldChar w:fldCharType="end"/>
              </w:r>
            </w:ins>
          </w:p>
        </w:tc>
      </w:tr>
      <w:tr w:rsidR="0033587D" w:rsidRPr="0033587D">
        <w:trPr>
          <w:trHeight w:val="230"/>
          <w:ins w:id="1094"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095" w:author="Arjan" w:date="2013-01-07T13:01:00Z"/>
                <w:rFonts w:ascii="Arial" w:eastAsia="Times New Roman" w:hAnsi="Arial" w:cs="Arial"/>
                <w:b/>
                <w:color w:val="000000"/>
                <w:sz w:val="20"/>
                <w:szCs w:val="24"/>
              </w:rPr>
            </w:pPr>
            <w:ins w:id="1096" w:author="Arjan" w:date="2013-01-07T13:01:00Z">
              <w:r w:rsidRPr="0033587D">
                <w:rPr>
                  <w:rFonts w:ascii="Calibri" w:eastAsia="Times New Roman" w:hAnsi="Calibri" w:cs="Arial"/>
                  <w:b/>
                  <w:color w:val="000000"/>
                  <w:szCs w:val="24"/>
                </w:rPr>
                <w:t xml:space="preserve">Indicatie </w:t>
              </w:r>
              <w:proofErr w:type="spellStart"/>
              <w:r w:rsidRPr="0033587D">
                <w:rPr>
                  <w:rFonts w:ascii="Calibri" w:eastAsia="Times New Roman" w:hAnsi="Calibri" w:cs="Arial"/>
                  <w:b/>
                  <w:color w:val="00000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097" w:author="Arjan" w:date="2013-01-07T13:01:00Z"/>
                <w:rFonts w:ascii="Arial" w:eastAsia="Times New Roman" w:hAnsi="Arial" w:cs="Arial"/>
                <w:color w:val="000000"/>
                <w:sz w:val="20"/>
                <w:szCs w:val="24"/>
              </w:rPr>
            </w:pPr>
            <w:ins w:id="1098"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1</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Pr="0033587D" w:rsidRDefault="00D44D5A" w:rsidP="0033587D">
      <w:pPr>
        <w:autoSpaceDE w:val="0"/>
        <w:autoSpaceDN w:val="0"/>
        <w:adjustRightInd w:val="0"/>
        <w:spacing w:before="240" w:after="60" w:line="240" w:lineRule="auto"/>
        <w:outlineLvl w:val="3"/>
        <w:rPr>
          <w:ins w:id="1099" w:author="Arjan" w:date="2013-01-07T13:01:00Z"/>
          <w:rFonts w:ascii="Arial" w:eastAsia="Times New Roman" w:hAnsi="Arial" w:cs="Arial"/>
          <w:b/>
          <w:color w:val="004080"/>
          <w:sz w:val="24"/>
          <w:szCs w:val="24"/>
        </w:rPr>
      </w:pPr>
      <w:ins w:id="1100"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b/>
            <w:color w:val="004080"/>
            <w:sz w:val="24"/>
            <w:szCs w:val="24"/>
          </w:rPr>
          <w:instrText>Att.Stereotype</w:instrText>
        </w:r>
        <w:r w:rsidRPr="0033587D">
          <w:rPr>
            <w:rFonts w:ascii="Arial" w:hAnsi="Arial" w:cs="Arial"/>
            <w:sz w:val="20"/>
            <w:szCs w:val="24"/>
            <w:lang w:val="en-AU"/>
          </w:rPr>
          <w:fldChar w:fldCharType="separate"/>
        </w:r>
        <w:r w:rsidR="0033587D" w:rsidRPr="0033587D">
          <w:rPr>
            <w:rFonts w:ascii="Arial" w:eastAsia="Times New Roman" w:hAnsi="Arial" w:cs="Arial"/>
            <w:b/>
            <w:color w:val="004080"/>
            <w:sz w:val="24"/>
            <w:szCs w:val="24"/>
          </w:rPr>
          <w:t>«Referentiegegeven»</w:t>
        </w:r>
        <w:r w:rsidRPr="0033587D">
          <w:rPr>
            <w:rFonts w:ascii="Arial" w:hAnsi="Arial" w:cs="Arial"/>
            <w:sz w:val="20"/>
            <w:szCs w:val="24"/>
            <w:lang w:val="en-AU"/>
          </w:rPr>
          <w:fldChar w:fldCharType="end"/>
        </w:r>
        <w:r w:rsidR="0033587D" w:rsidRPr="0033587D">
          <w:rPr>
            <w:rFonts w:ascii="Arial" w:eastAsia="Times New Roman" w:hAnsi="Arial" w:cs="Arial"/>
            <w:b/>
            <w:color w:val="004080"/>
            <w:sz w:val="24"/>
            <w:szCs w:val="24"/>
          </w:rPr>
          <w:t xml:space="preserve"> </w:t>
        </w:r>
        <w:r w:rsidRPr="0033587D">
          <w:rPr>
            <w:rFonts w:ascii="Arial" w:eastAsia="Times New Roman" w:hAnsi="Arial" w:cs="Arial"/>
            <w:b/>
            <w:color w:val="004080"/>
            <w:sz w:val="24"/>
            <w:szCs w:val="24"/>
          </w:rPr>
          <w:fldChar w:fldCharType="begin" w:fldLock="1"/>
        </w:r>
        <w:r w:rsidR="0033587D" w:rsidRPr="0033587D">
          <w:rPr>
            <w:rFonts w:ascii="Arial" w:eastAsia="Times New Roman" w:hAnsi="Arial" w:cs="Arial"/>
            <w:b/>
            <w:color w:val="004080"/>
            <w:sz w:val="24"/>
            <w:szCs w:val="24"/>
          </w:rPr>
          <w:instrText>MERGEFIELD Att.Name</w:instrText>
        </w:r>
        <w:r w:rsidRPr="0033587D">
          <w:rPr>
            <w:rFonts w:ascii="Arial" w:eastAsia="Times New Roman" w:hAnsi="Arial" w:cs="Arial"/>
            <w:b/>
            <w:color w:val="004080"/>
            <w:sz w:val="24"/>
            <w:szCs w:val="24"/>
          </w:rPr>
          <w:fldChar w:fldCharType="separate"/>
        </w:r>
        <w:r w:rsidR="0033587D" w:rsidRPr="0033587D">
          <w:rPr>
            <w:rFonts w:ascii="Arial" w:eastAsia="Times New Roman" w:hAnsi="Arial" w:cs="Arial"/>
            <w:b/>
            <w:color w:val="004080"/>
            <w:sz w:val="24"/>
            <w:szCs w:val="24"/>
          </w:rPr>
          <w:t>Opmerking</w:t>
        </w:r>
        <w:r w:rsidRPr="0033587D">
          <w:rPr>
            <w:rFonts w:ascii="Arial" w:eastAsia="Times New Roman" w:hAnsi="Arial" w:cs="Arial"/>
            <w:b/>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3587D" w:rsidRPr="0033587D">
        <w:trPr>
          <w:trHeight w:val="383"/>
          <w:ins w:id="1101"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02" w:author="Arjan" w:date="2013-01-07T13:01:00Z"/>
                <w:rFonts w:ascii="Arial" w:eastAsia="Times New Roman" w:hAnsi="Arial" w:cs="Arial"/>
                <w:b/>
                <w:color w:val="000000"/>
                <w:sz w:val="20"/>
                <w:szCs w:val="24"/>
              </w:rPr>
            </w:pPr>
            <w:ins w:id="1103" w:author="Arjan" w:date="2013-01-07T13:01:00Z">
              <w:r w:rsidRPr="0033587D">
                <w:rPr>
                  <w:rFonts w:ascii="Arial" w:eastAsia="Times New Roman" w:hAnsi="Arial" w:cs="Arial"/>
                  <w:b/>
                  <w:color w:val="000000"/>
                  <w:sz w:val="20"/>
                  <w:szCs w:val="24"/>
                </w:rPr>
                <w:t xml:space="preserve">Naam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104" w:author="Arjan" w:date="2013-01-07T13:01:00Z"/>
                <w:rFonts w:ascii="Arial" w:eastAsia="Times New Roman" w:hAnsi="Arial" w:cs="Arial"/>
                <w:color w:val="000000"/>
                <w:sz w:val="20"/>
                <w:szCs w:val="24"/>
              </w:rPr>
            </w:pPr>
            <w:ins w:id="1105"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Att.Name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Opmerking</w:t>
              </w:r>
              <w:r w:rsidRPr="0033587D">
                <w:rPr>
                  <w:rFonts w:ascii="Arial" w:hAnsi="Arial" w:cs="Arial"/>
                  <w:sz w:val="20"/>
                  <w:szCs w:val="24"/>
                  <w:lang w:val="en-AU"/>
                </w:rPr>
                <w:fldChar w:fldCharType="end"/>
              </w:r>
            </w:ins>
          </w:p>
        </w:tc>
      </w:tr>
      <w:tr w:rsidR="0033587D" w:rsidRPr="0033587D">
        <w:trPr>
          <w:trHeight w:val="538"/>
          <w:ins w:id="1106"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07" w:author="Arjan" w:date="2013-01-07T13:01:00Z"/>
                <w:rFonts w:ascii="Arial" w:eastAsia="Times New Roman" w:hAnsi="Arial" w:cs="Arial"/>
                <w:b/>
                <w:color w:val="000000"/>
                <w:sz w:val="20"/>
                <w:szCs w:val="24"/>
              </w:rPr>
            </w:pPr>
            <w:ins w:id="1108" w:author="Arjan" w:date="2013-01-07T13:01:00Z">
              <w:r w:rsidRPr="0033587D">
                <w:rPr>
                  <w:rFonts w:ascii="Arial" w:eastAsia="Times New Roman" w:hAnsi="Arial" w:cs="Arial"/>
                  <w:b/>
                  <w:color w:val="000000"/>
                  <w:sz w:val="20"/>
                  <w:szCs w:val="24"/>
                </w:rPr>
                <w:t xml:space="preserve">Herkomst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09" w:author="Arjan" w:date="2013-01-07T13:01:00Z"/>
                <w:rFonts w:ascii="Arial" w:eastAsia="Times New Roman" w:hAnsi="Arial" w:cs="Arial"/>
                <w:color w:val="000000"/>
                <w:sz w:val="20"/>
                <w:szCs w:val="24"/>
              </w:rPr>
            </w:pPr>
            <w:ins w:id="1110" w:author="Arjan" w:date="2013-01-07T13:01:00Z">
              <w:r w:rsidRPr="0033587D">
                <w:rPr>
                  <w:rFonts w:ascii="Arial" w:eastAsia="Times New Roman" w:hAnsi="Arial" w:cs="Arial"/>
                  <w:color w:val="000000"/>
                  <w:sz w:val="20"/>
                  <w:szCs w:val="24"/>
                </w:rPr>
                <w:t>KING</w:t>
              </w:r>
            </w:ins>
          </w:p>
        </w:tc>
      </w:tr>
      <w:tr w:rsidR="0033587D" w:rsidRPr="0033587D">
        <w:trPr>
          <w:trHeight w:val="338"/>
          <w:ins w:id="1111"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12" w:author="Arjan" w:date="2013-01-07T13:01:00Z"/>
                <w:rFonts w:ascii="Arial" w:eastAsia="Times New Roman" w:hAnsi="Arial" w:cs="Arial"/>
                <w:b/>
                <w:color w:val="000000"/>
                <w:sz w:val="20"/>
                <w:szCs w:val="24"/>
              </w:rPr>
            </w:pPr>
            <w:ins w:id="1113" w:author="Arjan" w:date="2013-01-07T13:01:00Z">
              <w:r w:rsidRPr="0033587D">
                <w:rPr>
                  <w:rFonts w:ascii="Arial" w:eastAsia="Times New Roman" w:hAnsi="Arial" w:cs="Arial"/>
                  <w:b/>
                  <w:color w:val="000000"/>
                  <w:sz w:val="20"/>
                  <w:szCs w:val="24"/>
                </w:rPr>
                <w:t xml:space="preserve">Code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14" w:author="Arjan" w:date="2013-01-07T13:01:00Z"/>
                <w:rFonts w:ascii="Arial" w:eastAsia="Times New Roman" w:hAnsi="Arial" w:cs="Arial"/>
                <w:color w:val="000000"/>
                <w:sz w:val="20"/>
                <w:szCs w:val="24"/>
              </w:rPr>
            </w:pPr>
          </w:p>
        </w:tc>
      </w:tr>
      <w:tr w:rsidR="0033587D" w:rsidRPr="0033587D">
        <w:trPr>
          <w:ins w:id="111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16" w:author="Arjan" w:date="2013-01-07T13:01:00Z"/>
                <w:rFonts w:ascii="Arial" w:eastAsia="Times New Roman" w:hAnsi="Arial" w:cs="Arial"/>
                <w:b/>
                <w:color w:val="000000"/>
                <w:sz w:val="20"/>
                <w:szCs w:val="24"/>
              </w:rPr>
            </w:pPr>
            <w:proofErr w:type="spellStart"/>
            <w:ins w:id="1117" w:author="Arjan" w:date="2013-01-07T13:01:00Z">
              <w:r w:rsidRPr="0033587D">
                <w:rPr>
                  <w:rFonts w:ascii="Arial" w:eastAsia="Times New Roman" w:hAnsi="Arial" w:cs="Arial"/>
                  <w:b/>
                  <w:color w:val="000000"/>
                  <w:sz w:val="20"/>
                  <w:szCs w:val="24"/>
                </w:rPr>
                <w:t>XML-tag</w:t>
              </w:r>
              <w:proofErr w:type="spellEnd"/>
              <w:r w:rsidRPr="0033587D">
                <w:rPr>
                  <w:rFonts w:ascii="Arial" w:eastAsia="Times New Roman" w:hAnsi="Arial" w:cs="Arial"/>
                  <w:b/>
                  <w:color w:val="000000"/>
                  <w:sz w:val="20"/>
                  <w:szCs w:val="24"/>
                </w:rPr>
                <w:t xml:space="preserv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118" w:author="Arjan" w:date="2013-01-07T13:01:00Z"/>
                <w:rFonts w:ascii="Arial" w:eastAsia="Times New Roman" w:hAnsi="Arial" w:cs="Arial"/>
                <w:color w:val="000000"/>
                <w:sz w:val="20"/>
                <w:szCs w:val="24"/>
              </w:rPr>
            </w:pPr>
            <w:ins w:id="1119"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Att.Alias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opmerking</w:t>
              </w:r>
              <w:r w:rsidRPr="0033587D">
                <w:rPr>
                  <w:rFonts w:ascii="Arial" w:hAnsi="Arial" w:cs="Arial"/>
                  <w:sz w:val="20"/>
                  <w:szCs w:val="24"/>
                  <w:lang w:val="en-AU"/>
                </w:rPr>
                <w:fldChar w:fldCharType="end"/>
              </w:r>
            </w:ins>
          </w:p>
        </w:tc>
      </w:tr>
      <w:tr w:rsidR="0033587D" w:rsidRPr="0033587D">
        <w:trPr>
          <w:ins w:id="112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21" w:author="Arjan" w:date="2013-01-07T13:01:00Z"/>
                <w:rFonts w:ascii="Arial" w:eastAsia="Times New Roman" w:hAnsi="Arial" w:cs="Arial"/>
                <w:b/>
                <w:color w:val="000000"/>
                <w:sz w:val="20"/>
                <w:szCs w:val="24"/>
              </w:rPr>
            </w:pPr>
            <w:ins w:id="1122" w:author="Arjan" w:date="2013-01-07T13:01:00Z">
              <w:r w:rsidRPr="0033587D">
                <w:rPr>
                  <w:rFonts w:ascii="Arial" w:eastAsia="Times New Roman" w:hAnsi="Arial" w:cs="Arial"/>
                  <w:b/>
                  <w:color w:val="000000"/>
                  <w:sz w:val="20"/>
                  <w:szCs w:val="24"/>
                </w:rPr>
                <w:t xml:space="preserve">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123" w:author="Arjan" w:date="2013-01-07T13:01:00Z"/>
                <w:rFonts w:ascii="Arial" w:eastAsia="Times New Roman" w:hAnsi="Arial" w:cs="Arial"/>
                <w:color w:val="000000"/>
                <w:sz w:val="20"/>
                <w:szCs w:val="24"/>
              </w:rPr>
            </w:pPr>
            <w:ins w:id="1124"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Att.Notes</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Zinvolle toelichting bij het informatieobjecttype</w:t>
              </w:r>
              <w:r w:rsidRPr="0033587D">
                <w:rPr>
                  <w:rFonts w:ascii="Arial" w:hAnsi="Arial" w:cs="Arial"/>
                  <w:sz w:val="20"/>
                  <w:szCs w:val="24"/>
                  <w:lang w:val="en-AU"/>
                </w:rPr>
                <w:fldChar w:fldCharType="end"/>
              </w:r>
            </w:ins>
          </w:p>
        </w:tc>
      </w:tr>
      <w:tr w:rsidR="0033587D" w:rsidRPr="0033587D">
        <w:trPr>
          <w:trHeight w:val="524"/>
          <w:ins w:id="112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26" w:author="Arjan" w:date="2013-01-07T13:01:00Z"/>
                <w:rFonts w:ascii="Arial" w:eastAsia="Times New Roman" w:hAnsi="Arial" w:cs="Arial"/>
                <w:b/>
                <w:color w:val="000000"/>
                <w:sz w:val="20"/>
                <w:szCs w:val="24"/>
              </w:rPr>
            </w:pPr>
            <w:ins w:id="1127" w:author="Arjan" w:date="2013-01-07T13:01:00Z">
              <w:r w:rsidRPr="0033587D">
                <w:rPr>
                  <w:rFonts w:ascii="Arial" w:eastAsia="Times New Roman" w:hAnsi="Arial" w:cs="Arial"/>
                  <w:b/>
                  <w:color w:val="000000"/>
                  <w:sz w:val="20"/>
                  <w:szCs w:val="24"/>
                </w:rPr>
                <w:t xml:space="preserve">Herkomst definitie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28" w:author="Arjan" w:date="2013-01-07T13:01:00Z"/>
                <w:rFonts w:ascii="Arial" w:eastAsia="Times New Roman" w:hAnsi="Arial" w:cs="Arial"/>
                <w:color w:val="000000"/>
                <w:sz w:val="20"/>
                <w:szCs w:val="24"/>
              </w:rPr>
            </w:pPr>
            <w:ins w:id="1129" w:author="Arjan" w:date="2013-01-07T13:01:00Z">
              <w:r w:rsidRPr="0033587D">
                <w:rPr>
                  <w:rFonts w:ascii="Arial" w:eastAsia="Times New Roman" w:hAnsi="Arial" w:cs="Arial"/>
                  <w:color w:val="000000"/>
                  <w:sz w:val="20"/>
                  <w:szCs w:val="24"/>
                </w:rPr>
                <w:t>KING</w:t>
              </w:r>
            </w:ins>
          </w:p>
        </w:tc>
      </w:tr>
      <w:tr w:rsidR="0033587D" w:rsidRPr="0033587D">
        <w:trPr>
          <w:ins w:id="113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31" w:author="Arjan" w:date="2013-01-07T13:01:00Z"/>
                <w:rFonts w:ascii="Arial" w:eastAsia="Times New Roman" w:hAnsi="Arial" w:cs="Arial"/>
                <w:b/>
                <w:color w:val="000000"/>
                <w:sz w:val="20"/>
                <w:szCs w:val="24"/>
              </w:rPr>
            </w:pPr>
            <w:ins w:id="1132" w:author="Arjan" w:date="2013-01-07T13:01:00Z">
              <w:r w:rsidRPr="0033587D">
                <w:rPr>
                  <w:rFonts w:ascii="Arial" w:eastAsia="Times New Roman" w:hAnsi="Arial" w:cs="Arial"/>
                  <w:b/>
                  <w:color w:val="000000"/>
                  <w:sz w:val="20"/>
                  <w:szCs w:val="24"/>
                </w:rPr>
                <w:t xml:space="preserve">Datum opname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33" w:author="Arjan" w:date="2013-01-07T13:01:00Z"/>
                <w:rFonts w:ascii="Arial" w:eastAsia="Times New Roman" w:hAnsi="Arial" w:cs="Arial"/>
                <w:color w:val="000000"/>
                <w:sz w:val="20"/>
                <w:szCs w:val="24"/>
              </w:rPr>
            </w:pPr>
            <w:ins w:id="1134" w:author="Arjan" w:date="2013-01-07T13:01:00Z">
              <w:r w:rsidRPr="0033587D">
                <w:rPr>
                  <w:rFonts w:ascii="Arial" w:eastAsia="Times New Roman" w:hAnsi="Arial" w:cs="Arial"/>
                  <w:color w:val="000000"/>
                  <w:sz w:val="20"/>
                  <w:szCs w:val="24"/>
                </w:rPr>
                <w:t>1-1-2013</w:t>
              </w:r>
            </w:ins>
          </w:p>
        </w:tc>
      </w:tr>
      <w:tr w:rsidR="0033587D" w:rsidRPr="0033587D">
        <w:trPr>
          <w:trHeight w:val="428"/>
          <w:ins w:id="113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36" w:author="Arjan" w:date="2013-01-07T13:01:00Z"/>
                <w:rFonts w:ascii="Arial" w:eastAsia="Times New Roman" w:hAnsi="Arial" w:cs="Arial"/>
                <w:b/>
                <w:color w:val="000000"/>
                <w:sz w:val="20"/>
                <w:szCs w:val="24"/>
              </w:rPr>
            </w:pPr>
            <w:ins w:id="1137" w:author="Arjan" w:date="2013-01-07T13:01:00Z">
              <w:r w:rsidRPr="0033587D">
                <w:rPr>
                  <w:rFonts w:ascii="Arial" w:eastAsia="Times New Roman" w:hAnsi="Arial" w:cs="Arial"/>
                  <w:b/>
                  <w:color w:val="000000"/>
                  <w:sz w:val="20"/>
                  <w:szCs w:val="24"/>
                </w:rPr>
                <w:t xml:space="preserve">Toelichting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38" w:author="Arjan" w:date="2013-01-07T13:01:00Z"/>
                <w:rFonts w:ascii="Arial" w:eastAsia="Times New Roman" w:hAnsi="Arial" w:cs="Arial"/>
                <w:color w:val="000000"/>
                <w:sz w:val="20"/>
                <w:szCs w:val="24"/>
              </w:rPr>
            </w:pPr>
            <w:ins w:id="1139" w:author="Arjan" w:date="2013-01-07T13:01:00Z">
              <w:r w:rsidRPr="0033587D">
                <w:rPr>
                  <w:rFonts w:ascii="Arial" w:eastAsia="Times New Roman" w:hAnsi="Arial" w:cs="Arial"/>
                  <w:color w:val="000000"/>
                  <w:sz w:val="20"/>
                  <w:szCs w:val="24"/>
                </w:rPr>
                <w:t xml:space="preserve">Het betreft vooral toelichting over het correct kunnen gebruiken van de </w:t>
              </w:r>
              <w:proofErr w:type="spellStart"/>
              <w:r w:rsidRPr="0033587D">
                <w:rPr>
                  <w:rFonts w:ascii="Arial" w:eastAsia="Times New Roman" w:hAnsi="Arial" w:cs="Arial"/>
                  <w:color w:val="000000"/>
                  <w:sz w:val="20"/>
                  <w:szCs w:val="24"/>
                </w:rPr>
                <w:t>informatieobjecttypen</w:t>
              </w:r>
              <w:proofErr w:type="spellEnd"/>
              <w:r w:rsidRPr="0033587D">
                <w:rPr>
                  <w:rFonts w:ascii="Arial" w:eastAsia="Times New Roman" w:hAnsi="Arial" w:cs="Arial"/>
                  <w:color w:val="000000"/>
                  <w:sz w:val="20"/>
                  <w:szCs w:val="24"/>
                </w:rPr>
                <w:t xml:space="preserve">. Een voorbeeld is het op enig moment vervangen zijn van een </w:t>
              </w:r>
              <w:proofErr w:type="spellStart"/>
              <w:r w:rsidRPr="0033587D">
                <w:rPr>
                  <w:rFonts w:ascii="Arial" w:eastAsia="Times New Roman" w:hAnsi="Arial" w:cs="Arial"/>
                  <w:color w:val="000000"/>
                  <w:sz w:val="20"/>
                  <w:szCs w:val="24"/>
                </w:rPr>
                <w:t>informatieobjecttype</w:t>
              </w:r>
              <w:proofErr w:type="spellEnd"/>
              <w:r w:rsidRPr="0033587D">
                <w:rPr>
                  <w:rFonts w:ascii="Arial" w:eastAsia="Times New Roman" w:hAnsi="Arial" w:cs="Arial"/>
                  <w:color w:val="000000"/>
                  <w:sz w:val="20"/>
                  <w:szCs w:val="24"/>
                </w:rPr>
                <w:t xml:space="preserve"> door een ander </w:t>
              </w:r>
              <w:proofErr w:type="spellStart"/>
              <w:r w:rsidRPr="0033587D">
                <w:rPr>
                  <w:rFonts w:ascii="Arial" w:eastAsia="Times New Roman" w:hAnsi="Arial" w:cs="Arial"/>
                  <w:color w:val="000000"/>
                  <w:sz w:val="20"/>
                  <w:szCs w:val="24"/>
                </w:rPr>
                <w:t>informatieobjecttype</w:t>
              </w:r>
              <w:proofErr w:type="spellEnd"/>
              <w:r w:rsidRPr="0033587D">
                <w:rPr>
                  <w:rFonts w:ascii="Arial" w:eastAsia="Times New Roman" w:hAnsi="Arial" w:cs="Arial"/>
                  <w:color w:val="000000"/>
                  <w:sz w:val="20"/>
                  <w:szCs w:val="24"/>
                </w:rPr>
                <w:t xml:space="preserve"> d.w.z. het van naam veranderd zijn van het </w:t>
              </w:r>
              <w:proofErr w:type="spellStart"/>
              <w:r w:rsidRPr="0033587D">
                <w:rPr>
                  <w:rFonts w:ascii="Arial" w:eastAsia="Times New Roman" w:hAnsi="Arial" w:cs="Arial"/>
                  <w:color w:val="000000"/>
                  <w:sz w:val="20"/>
                  <w:szCs w:val="24"/>
                </w:rPr>
                <w:t>informatieobjecttype</w:t>
              </w:r>
              <w:proofErr w:type="spellEnd"/>
              <w:r w:rsidRPr="0033587D">
                <w:rPr>
                  <w:rFonts w:ascii="Arial" w:eastAsia="Times New Roman" w:hAnsi="Arial" w:cs="Arial"/>
                  <w:color w:val="000000"/>
                  <w:sz w:val="20"/>
                  <w:szCs w:val="24"/>
                </w:rPr>
                <w:t>.</w:t>
              </w:r>
            </w:ins>
          </w:p>
        </w:tc>
      </w:tr>
      <w:tr w:rsidR="0033587D" w:rsidRPr="0033587D">
        <w:trPr>
          <w:trHeight w:val="518"/>
          <w:ins w:id="1140"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rPr>
                <w:ins w:id="1141" w:author="Arjan" w:date="2013-01-07T13:01:00Z"/>
                <w:rFonts w:ascii="Arial" w:eastAsia="Times New Roman" w:hAnsi="Arial" w:cs="Arial"/>
                <w:b/>
                <w:color w:val="000000"/>
                <w:sz w:val="20"/>
                <w:szCs w:val="24"/>
              </w:rPr>
            </w:pPr>
            <w:ins w:id="1142" w:author="Arjan" w:date="2013-01-07T13:01:00Z">
              <w:r w:rsidRPr="0033587D">
                <w:rPr>
                  <w:rFonts w:ascii="Arial" w:eastAsia="Times New Roman" w:hAnsi="Arial" w:cs="Arial"/>
                  <w:b/>
                  <w:color w:val="000000"/>
                  <w:sz w:val="20"/>
                  <w:szCs w:val="24"/>
                </w:rPr>
                <w:t xml:space="preserve">Formaat </w:t>
              </w:r>
              <w:r w:rsidRPr="0033587D">
                <w:rPr>
                  <w:rFonts w:ascii="Calibri" w:eastAsia="Times New Roman" w:hAnsi="Calibri" w:cs="Arial"/>
                  <w:b/>
                  <w:color w:val="000000"/>
                  <w:szCs w:val="24"/>
                </w:rPr>
                <w:t>referentiegegeven</w:t>
              </w:r>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143" w:author="Arjan" w:date="2013-01-07T13:01:00Z"/>
                <w:rFonts w:ascii="Arial" w:eastAsia="Times New Roman" w:hAnsi="Arial" w:cs="Arial"/>
                <w:color w:val="000000"/>
                <w:sz w:val="20"/>
                <w:szCs w:val="24"/>
              </w:rPr>
            </w:pPr>
            <w:ins w:id="1144"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Att.Type</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AN255</w:t>
              </w:r>
              <w:r w:rsidRPr="0033587D">
                <w:rPr>
                  <w:rFonts w:ascii="Arial" w:hAnsi="Arial" w:cs="Arial"/>
                  <w:sz w:val="20"/>
                  <w:szCs w:val="24"/>
                  <w:lang w:val="en-AU"/>
                </w:rPr>
                <w:fldChar w:fldCharType="end"/>
              </w:r>
            </w:ins>
          </w:p>
        </w:tc>
      </w:tr>
      <w:tr w:rsidR="0033587D" w:rsidRPr="0033587D">
        <w:trPr>
          <w:trHeight w:val="230"/>
          <w:ins w:id="1145" w:author="Arjan" w:date="2013-01-07T13:01:00Z"/>
        </w:trPr>
        <w:tc>
          <w:tcPr>
            <w:tcW w:w="3690" w:type="dxa"/>
            <w:tcBorders>
              <w:top w:val="nil"/>
              <w:left w:val="nil"/>
              <w:bottom w:val="nil"/>
              <w:right w:val="nil"/>
            </w:tcBorders>
          </w:tcPr>
          <w:p w:rsidR="0033587D" w:rsidRPr="0033587D" w:rsidRDefault="0033587D" w:rsidP="0033587D">
            <w:pPr>
              <w:autoSpaceDE w:val="0"/>
              <w:autoSpaceDN w:val="0"/>
              <w:adjustRightInd w:val="0"/>
              <w:spacing w:after="0" w:line="240" w:lineRule="auto"/>
              <w:rPr>
                <w:ins w:id="1146" w:author="Arjan" w:date="2013-01-07T13:01:00Z"/>
                <w:rFonts w:ascii="Arial" w:eastAsia="Times New Roman" w:hAnsi="Arial" w:cs="Arial"/>
                <w:b/>
                <w:color w:val="000000"/>
                <w:sz w:val="20"/>
                <w:szCs w:val="24"/>
              </w:rPr>
            </w:pPr>
            <w:ins w:id="1147" w:author="Arjan" w:date="2013-01-07T13:01:00Z">
              <w:r w:rsidRPr="0033587D">
                <w:rPr>
                  <w:rFonts w:ascii="Calibri" w:eastAsia="Times New Roman" w:hAnsi="Calibri" w:cs="Arial"/>
                  <w:b/>
                  <w:color w:val="000000"/>
                  <w:szCs w:val="24"/>
                </w:rPr>
                <w:t xml:space="preserve">Indicatie </w:t>
              </w:r>
              <w:proofErr w:type="spellStart"/>
              <w:r w:rsidRPr="0033587D">
                <w:rPr>
                  <w:rFonts w:ascii="Calibri" w:eastAsia="Times New Roman" w:hAnsi="Calibri" w:cs="Arial"/>
                  <w:b/>
                  <w:color w:val="000000"/>
                  <w:szCs w:val="24"/>
                </w:rPr>
                <w:t>kardinaliteit</w:t>
              </w:r>
              <w:proofErr w:type="spellEnd"/>
            </w:ins>
          </w:p>
        </w:tc>
        <w:tc>
          <w:tcPr>
            <w:tcW w:w="5670" w:type="dxa"/>
            <w:tcBorders>
              <w:top w:val="nil"/>
              <w:left w:val="nil"/>
              <w:bottom w:val="nil"/>
              <w:right w:val="nil"/>
            </w:tcBorders>
          </w:tcPr>
          <w:p w:rsidR="0033587D" w:rsidRPr="0033587D" w:rsidRDefault="00D44D5A" w:rsidP="0033587D">
            <w:pPr>
              <w:autoSpaceDE w:val="0"/>
              <w:autoSpaceDN w:val="0"/>
              <w:adjustRightInd w:val="0"/>
              <w:spacing w:after="0" w:line="240" w:lineRule="auto"/>
              <w:rPr>
                <w:ins w:id="1148" w:author="Arjan" w:date="2013-01-07T13:01:00Z"/>
                <w:rFonts w:ascii="Arial" w:eastAsia="Times New Roman" w:hAnsi="Arial" w:cs="Arial"/>
                <w:color w:val="000000"/>
                <w:sz w:val="20"/>
                <w:szCs w:val="24"/>
              </w:rPr>
            </w:pPr>
            <w:ins w:id="1149" w:author="Arjan" w:date="2013-01-07T13:01:00Z">
              <w:r w:rsidRPr="0033587D">
                <w:rPr>
                  <w:rFonts w:ascii="Arial" w:hAnsi="Arial" w:cs="Arial"/>
                  <w:sz w:val="20"/>
                  <w:szCs w:val="24"/>
                  <w:lang w:val="en-AU"/>
                </w:rPr>
                <w:fldChar w:fldCharType="begin" w:fldLock="1"/>
              </w:r>
              <w:r w:rsidR="0033587D" w:rsidRPr="0033587D">
                <w:rPr>
                  <w:rFonts w:ascii="Arial" w:hAnsi="Arial" w:cs="Arial"/>
                  <w:sz w:val="20"/>
                  <w:szCs w:val="24"/>
                  <w:lang w:val="en-AU"/>
                </w:rPr>
                <w:instrText xml:space="preserve">MERGEFIELD </w:instrText>
              </w:r>
              <w:r w:rsidR="0033587D" w:rsidRPr="0033587D">
                <w:rPr>
                  <w:rFonts w:ascii="Arial" w:eastAsia="Times New Roman" w:hAnsi="Arial" w:cs="Arial"/>
                  <w:color w:val="000000"/>
                  <w:sz w:val="20"/>
                  <w:szCs w:val="24"/>
                </w:rPr>
                <w:instrText>Att.LowerBound</w:instrText>
              </w:r>
              <w:r w:rsidRPr="0033587D">
                <w:rPr>
                  <w:rFonts w:ascii="Arial" w:hAnsi="Arial" w:cs="Arial"/>
                  <w:sz w:val="20"/>
                  <w:szCs w:val="24"/>
                  <w:lang w:val="en-AU"/>
                </w:rPr>
                <w:fldChar w:fldCharType="separate"/>
              </w:r>
              <w:r w:rsidR="0033587D" w:rsidRPr="0033587D">
                <w:rPr>
                  <w:rFonts w:ascii="Arial" w:eastAsia="Times New Roman" w:hAnsi="Arial" w:cs="Arial"/>
                  <w:color w:val="000000"/>
                  <w:sz w:val="20"/>
                  <w:szCs w:val="24"/>
                </w:rPr>
                <w:t>0</w:t>
              </w:r>
              <w:r w:rsidRPr="0033587D">
                <w:rPr>
                  <w:rFonts w:ascii="Arial" w:hAnsi="Arial" w:cs="Arial"/>
                  <w:sz w:val="20"/>
                  <w:szCs w:val="24"/>
                  <w:lang w:val="en-AU"/>
                </w:rPr>
                <w:fldChar w:fldCharType="end"/>
              </w:r>
              <w:r w:rsidR="0033587D" w:rsidRPr="0033587D">
                <w:rPr>
                  <w:rFonts w:ascii="Arial" w:eastAsia="Times New Roman" w:hAnsi="Arial" w:cs="Arial"/>
                  <w:color w:val="000000"/>
                  <w:sz w:val="20"/>
                  <w:szCs w:val="24"/>
                </w:rPr>
                <w:t xml:space="preserve"> - </w:t>
              </w:r>
              <w:r w:rsidRPr="0033587D">
                <w:rPr>
                  <w:rFonts w:ascii="Arial" w:eastAsia="Times New Roman" w:hAnsi="Arial" w:cs="Arial"/>
                  <w:color w:val="000000"/>
                  <w:sz w:val="20"/>
                  <w:szCs w:val="24"/>
                </w:rPr>
                <w:fldChar w:fldCharType="begin" w:fldLock="1"/>
              </w:r>
              <w:r w:rsidR="0033587D" w:rsidRPr="0033587D">
                <w:rPr>
                  <w:rFonts w:ascii="Arial" w:eastAsia="Times New Roman" w:hAnsi="Arial" w:cs="Arial"/>
                  <w:color w:val="000000"/>
                  <w:sz w:val="20"/>
                  <w:szCs w:val="24"/>
                </w:rPr>
                <w:instrText>MERGEFIELD Att.UpperBound</w:instrText>
              </w:r>
              <w:r w:rsidRPr="0033587D">
                <w:rPr>
                  <w:rFonts w:ascii="Arial" w:eastAsia="Times New Roman" w:hAnsi="Arial" w:cs="Arial"/>
                  <w:color w:val="000000"/>
                  <w:sz w:val="20"/>
                  <w:szCs w:val="24"/>
                </w:rPr>
                <w:fldChar w:fldCharType="separate"/>
              </w:r>
              <w:r w:rsidR="0033587D" w:rsidRPr="0033587D">
                <w:rPr>
                  <w:rFonts w:ascii="Arial" w:eastAsia="Times New Roman" w:hAnsi="Arial" w:cs="Arial"/>
                  <w:color w:val="000000"/>
                  <w:sz w:val="20"/>
                  <w:szCs w:val="24"/>
                </w:rPr>
                <w:t>1</w:t>
              </w:r>
              <w:r w:rsidRPr="0033587D">
                <w:rPr>
                  <w:rFonts w:ascii="Arial" w:eastAsia="Times New Roman" w:hAnsi="Arial" w:cs="Arial"/>
                  <w:color w:val="000000"/>
                  <w:sz w:val="20"/>
                  <w:szCs w:val="24"/>
                </w:rPr>
                <w:fldChar w:fldCharType="end"/>
              </w:r>
            </w:ins>
          </w:p>
        </w:tc>
      </w:tr>
    </w:tbl>
    <w:p w:rsidR="0033587D" w:rsidRDefault="0033587D" w:rsidP="0044638F"/>
    <w:p w:rsidR="00772000" w:rsidRDefault="00772000" w:rsidP="00772000">
      <w:pPr>
        <w:pStyle w:val="Kop2"/>
      </w:pPr>
      <w:bookmarkStart w:id="1150" w:name="_Toc348096661"/>
      <w:r>
        <w:t>KLANTCONTACT</w:t>
      </w:r>
      <w:bookmarkEnd w:id="1150"/>
    </w:p>
    <w:p w:rsidR="00772000" w:rsidRDefault="00772000" w:rsidP="00772000">
      <w:pPr>
        <w:spacing w:after="0"/>
      </w:pPr>
      <w:r w:rsidRPr="00772000">
        <w:rPr>
          <w:noProof/>
          <w:lang w:eastAsia="nl-NL"/>
        </w:rPr>
        <w:drawing>
          <wp:anchor distT="0" distB="0" distL="114300" distR="114300" simplePos="0" relativeHeight="251667456" behindDoc="0" locked="0" layoutInCell="1" allowOverlap="1">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t xml:space="preserve">De behoefte is geuit om ook contacten met klanten met betrekking tot zaken te </w:t>
      </w:r>
      <w:r>
        <w:lastRenderedPageBreak/>
        <w:t>modelleren in het RGBZ. Klantcontacten kunnen onderscheiden worden in zes groepen zoals gevisualiseerd in nevenstaande figuur. Dit betreft vier soorten contacten:</w:t>
      </w:r>
    </w:p>
    <w:p w:rsidR="00772000" w:rsidRDefault="00772000" w:rsidP="00772000">
      <w:pPr>
        <w:pStyle w:val="Lijstalinea"/>
        <w:numPr>
          <w:ilvl w:val="0"/>
          <w:numId w:val="17"/>
        </w:numPr>
        <w:spacing w:after="0"/>
        <w:ind w:left="426"/>
      </w:pPr>
      <w: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rsidR="00772000" w:rsidRDefault="00772000" w:rsidP="00772000">
      <w:pPr>
        <w:pStyle w:val="Lijstalinea"/>
        <w:numPr>
          <w:ilvl w:val="0"/>
          <w:numId w:val="17"/>
        </w:numPr>
        <w:spacing w:after="0"/>
        <w:ind w:left="426"/>
      </w:pPr>
      <w:r>
        <w:t>Anoniem klantcontact: een gebeurtenis van een aaneengesloten tijdsspanne waarbij interactief informatie wordt uitgewisseld tussen minimaal 2 partijen waarvan tenminste 1 medewerker van een gemeente en 1 of meer natuurlijke personen die niet zijn geïdentificeerd.</w:t>
      </w:r>
    </w:p>
    <w:p w:rsidR="00772000" w:rsidRDefault="00772000" w:rsidP="00772000">
      <w:pPr>
        <w:pStyle w:val="Lijstalinea"/>
        <w:numPr>
          <w:ilvl w:val="0"/>
          <w:numId w:val="17"/>
        </w:numPr>
        <w:spacing w:after="0"/>
        <w:ind w:left="426"/>
      </w:pPr>
      <w:proofErr w:type="spellStart"/>
      <w:r>
        <w:t>Informatie-ontvangst</w:t>
      </w:r>
      <w:proofErr w:type="spellEnd"/>
      <w:r>
        <w:t>: Een gebeurtenis waarbij op een bepaald moment voor de gemeente bestemde informatie wordt ontvangen door de Gemeente (</w:t>
      </w:r>
      <w:r w:rsidR="00F53FB3">
        <w:t xml:space="preserve">ook </w:t>
      </w:r>
      <w:r w:rsidR="007F03EA">
        <w:t xml:space="preserve">al </w:t>
      </w:r>
      <w:r w:rsidR="00F53FB3">
        <w:t xml:space="preserve">is de afzender bekend, </w:t>
      </w:r>
      <w:r>
        <w:t>bij de</w:t>
      </w:r>
      <w:r w:rsidR="00F53FB3">
        <w:t xml:space="preserve"> gebeurtenis </w:t>
      </w:r>
      <w:r>
        <w:t xml:space="preserve">is de </w:t>
      </w:r>
      <w:r w:rsidR="00F53FB3">
        <w:t>af</w:t>
      </w:r>
      <w:r>
        <w:t xml:space="preserve">zender niet </w:t>
      </w:r>
      <w:r w:rsidR="00F53FB3">
        <w:t xml:space="preserve">actief </w:t>
      </w:r>
      <w:r>
        <w:t>betrokken).</w:t>
      </w:r>
    </w:p>
    <w:p w:rsidR="00772000" w:rsidRDefault="00772000" w:rsidP="00772000">
      <w:pPr>
        <w:pStyle w:val="Lijstalinea"/>
        <w:numPr>
          <w:ilvl w:val="0"/>
          <w:numId w:val="17"/>
        </w:numPr>
        <w:ind w:left="426"/>
      </w:pPr>
      <w:proofErr w:type="spellStart"/>
      <w:r>
        <w:t>Informatie-verzending</w:t>
      </w:r>
      <w:proofErr w:type="spellEnd"/>
      <w:r>
        <w:t>: Een gebeurtenis waarbij op een bepaald moment voor een burger of bedrijf bestemde informatie wordt verzonden door de Gemeente (</w:t>
      </w:r>
      <w:r w:rsidR="007F03EA">
        <w:t xml:space="preserve">ook al is de geadresseerde bekend, </w:t>
      </w:r>
      <w:r>
        <w:t xml:space="preserve">bij de gebeurtenis is de geadresseerde niet </w:t>
      </w:r>
      <w:r w:rsidR="007F03EA">
        <w:t xml:space="preserve">actief </w:t>
      </w:r>
      <w:r>
        <w:t>betrokken).</w:t>
      </w:r>
    </w:p>
    <w:p w:rsidR="00CF1DA2" w:rsidRDefault="00772000" w:rsidP="0044638F">
      <w:r>
        <w:t xml:space="preserve">We hebben besloten om alleen de zaakgerelateerde persoonlijke klantcontacten te ondersteunen met het RGBZ. De modellering visualiseren we in onderstaand schema.  </w:t>
      </w:r>
      <w:r w:rsidR="00CF1DA2">
        <w:t xml:space="preserve">Daaronder volgen de specificaties van objecttype, attribuut- en relatiesoorten en relatieklasse. </w:t>
      </w:r>
      <w:r w:rsidR="00CF1DA2">
        <w:br/>
        <w:t>Aan het RGBZ zijn toegevoegd het objecttype KLANTCONTACT, de relaties van KLANTCONTACT met ZAAK, DOCUMENT, NATUURLIJK PERSOON, VESTIGING en MEDEWERKER en de relatieklasse KLANT-CONTACTPERSOON. Deze relatieklassen bevat de gegevens van de medewerker va n een vestiging van een onderneming waarmee een klantcontact plaats vond.</w:t>
      </w:r>
    </w:p>
    <w:p w:rsidR="00772000" w:rsidRDefault="007F03EA" w:rsidP="0044638F">
      <w:r>
        <w:t xml:space="preserve">Een punt van discussie was </w:t>
      </w:r>
      <w:r w:rsidRPr="007F03EA">
        <w:t xml:space="preserve">het al dan niet relateren van een klantcontact aan de status van een zaak in plaats van rechtstreeks aan die zaak (zoals het nu gemodelleerd is). </w:t>
      </w:r>
      <w:r>
        <w:t>Gebleken is dat dit alleen gebruikt wordt</w:t>
      </w:r>
      <w:r w:rsidRPr="007F03EA">
        <w:t xml:space="preserve"> voor het overzichtelijk kunnen presenteren van klantcontacten. </w:t>
      </w:r>
      <w:r>
        <w:t>H</w:t>
      </w:r>
      <w:r w:rsidRPr="007F03EA">
        <w:t xml:space="preserve">et op deze wijze registreren van een klantcontact </w:t>
      </w:r>
      <w:r>
        <w:t xml:space="preserve">is </w:t>
      </w:r>
      <w:r w:rsidRPr="007F03EA">
        <w:t xml:space="preserve">niet anders dan een </w:t>
      </w:r>
      <w:proofErr w:type="spellStart"/>
      <w:r w:rsidRPr="007F03EA">
        <w:t>tijdstip-relatie</w:t>
      </w:r>
      <w:proofErr w:type="spellEnd"/>
      <w:r w:rsidRPr="007F03EA">
        <w:t xml:space="preserve">. Er wordt niet inhoudelijk bepaald op welke status een klantcontact betrekking heeft. De </w:t>
      </w:r>
      <w:r>
        <w:t>beoogde relatie</w:t>
      </w:r>
      <w:r w:rsidRPr="007F03EA">
        <w:t xml:space="preserve"> kan </w:t>
      </w:r>
      <w:r>
        <w:t xml:space="preserve">dan </w:t>
      </w:r>
      <w:r w:rsidRPr="007F03EA">
        <w:t xml:space="preserve">ook afgeleid worden van de </w:t>
      </w:r>
      <w:r>
        <w:t>‘</w:t>
      </w:r>
      <w:proofErr w:type="spellStart"/>
      <w:r w:rsidRPr="007F03EA">
        <w:t>datum-tijd-stempels</w:t>
      </w:r>
      <w:proofErr w:type="spellEnd"/>
      <w:r>
        <w:t>’</w:t>
      </w:r>
      <w:r w:rsidRPr="007F03EA">
        <w:t xml:space="preserve"> van klantcontact en status. Dientengevolge </w:t>
      </w:r>
      <w:r>
        <w:t>is afgezien van het relateren van klantcontact aan status</w:t>
      </w:r>
      <w:r w:rsidRPr="007F03EA">
        <w:t>.</w:t>
      </w:r>
    </w:p>
    <w:p w:rsidR="00772000" w:rsidRDefault="00CF1DA2" w:rsidP="0044638F">
      <w:r>
        <w:rPr>
          <w:noProof/>
          <w:lang w:eastAsia="nl-NL"/>
        </w:rPr>
        <w:lastRenderedPageBreak/>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5971540" cy="4465955"/>
            <wp:effectExtent l="19050" t="0" r="0" b="0"/>
            <wp:wrapTopAndBottom/>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971540" cy="4465955"/>
                    </a:xfrm>
                    <a:prstGeom prst="rect">
                      <a:avLst/>
                    </a:prstGeom>
                    <a:noFill/>
                    <a:ln w="9525">
                      <a:noFill/>
                      <a:miter lim="800000"/>
                      <a:headEnd/>
                      <a:tailEnd/>
                    </a:ln>
                  </pic:spPr>
                </pic:pic>
              </a:graphicData>
            </a:graphic>
          </wp:anchor>
        </w:drawing>
      </w:r>
    </w:p>
    <w:tbl>
      <w:tblPr>
        <w:tblW w:w="0" w:type="auto"/>
        <w:tblInd w:w="60" w:type="dxa"/>
        <w:tblLayout w:type="fixed"/>
        <w:tblCellMar>
          <w:left w:w="60" w:type="dxa"/>
          <w:right w:w="60" w:type="dxa"/>
        </w:tblCellMar>
        <w:tblLook w:val="0000"/>
      </w:tblPr>
      <w:tblGrid>
        <w:gridCol w:w="3600"/>
        <w:gridCol w:w="1080"/>
        <w:gridCol w:w="3330"/>
        <w:gridCol w:w="1350"/>
      </w:tblGrid>
      <w:tr w:rsidR="00CF1DA2" w:rsidRPr="00CF1DA2">
        <w:trPr>
          <w:ins w:id="115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52" w:author="Arjan" w:date="2012-12-10T16:10:00Z"/>
                <w:rFonts w:ascii="Arial" w:eastAsia="Times New Roman" w:hAnsi="Arial" w:cs="Arial"/>
                <w:color w:val="000000"/>
                <w:sz w:val="20"/>
                <w:szCs w:val="20"/>
              </w:rPr>
            </w:pPr>
            <w:bookmarkStart w:id="1153" w:name="BKM_627E6CE3_8797_4b96_A5C9_8864389023C1"/>
            <w:bookmarkStart w:id="1154" w:name="BKM_C6239CFC_5A25_42db_9BD4_E9472DD58A72"/>
            <w:bookmarkStart w:id="1155" w:name="BKM_E0980E81_E6E7_456b_8D8C_1F66987EF551"/>
            <w:bookmarkStart w:id="1156" w:name="BKM_ADBDE3EA_3310_4dd7_BB46_32306A597D7D"/>
            <w:bookmarkStart w:id="1157" w:name="BKM_F8D8880B_1F87_4c8b_BE83_C92AAF747619"/>
            <w:bookmarkStart w:id="1158" w:name="BKM_76EB1F01_9FFF_4f0b_A1E2_685D821C0846"/>
            <w:bookmarkEnd w:id="1153"/>
            <w:bookmarkEnd w:id="1154"/>
            <w:bookmarkEnd w:id="1155"/>
            <w:bookmarkEnd w:id="1156"/>
            <w:bookmarkEnd w:id="1157"/>
            <w:bookmarkEnd w:id="1158"/>
            <w:ins w:id="1159" w:author="Arjan" w:date="2012-12-10T16:10:00Z">
              <w:r w:rsidRPr="00CF1DA2">
                <w:rPr>
                  <w:rFonts w:ascii="Arial" w:eastAsia="Times New Roman" w:hAnsi="Arial" w:cs="Arial"/>
                  <w:b/>
                  <w:bCs/>
                  <w:color w:val="000000"/>
                  <w:sz w:val="20"/>
                  <w:szCs w:val="20"/>
                </w:rPr>
                <w:t>Naam objecttype</w:t>
              </w:r>
            </w:ins>
          </w:p>
        </w:tc>
        <w:tc>
          <w:tcPr>
            <w:tcW w:w="5760" w:type="dxa"/>
            <w:gridSpan w:val="3"/>
            <w:tcBorders>
              <w:top w:val="nil"/>
              <w:left w:val="nil"/>
              <w:bottom w:val="nil"/>
              <w:right w:val="nil"/>
            </w:tcBorders>
          </w:tcPr>
          <w:p w:rsidR="00CF1DA2" w:rsidRPr="00CF1DA2" w:rsidRDefault="00D44D5A" w:rsidP="00CF1DA2">
            <w:pPr>
              <w:autoSpaceDE w:val="0"/>
              <w:autoSpaceDN w:val="0"/>
              <w:adjustRightInd w:val="0"/>
              <w:spacing w:after="0" w:line="240" w:lineRule="auto"/>
              <w:rPr>
                <w:ins w:id="1160" w:author="Arjan" w:date="2012-12-10T16:10:00Z"/>
                <w:rFonts w:ascii="Arial" w:eastAsia="Times New Roman" w:hAnsi="Arial" w:cs="Arial"/>
                <w:color w:val="000000"/>
                <w:sz w:val="20"/>
                <w:szCs w:val="20"/>
              </w:rPr>
            </w:pPr>
            <w:ins w:id="116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ins>
          </w:p>
        </w:tc>
      </w:tr>
      <w:tr w:rsidR="00CF1DA2" w:rsidRPr="00CF1DA2">
        <w:trPr>
          <w:ins w:id="116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63"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64" w:author="Arjan" w:date="2012-12-10T16:10:00Z"/>
                <w:rFonts w:ascii="Arial" w:eastAsia="Times New Roman" w:hAnsi="Arial" w:cs="Arial"/>
                <w:color w:val="000000"/>
                <w:sz w:val="20"/>
                <w:szCs w:val="20"/>
              </w:rPr>
            </w:pPr>
          </w:p>
        </w:tc>
      </w:tr>
      <w:tr w:rsidR="00CF1DA2" w:rsidRPr="00CF1DA2">
        <w:trPr>
          <w:ins w:id="116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66" w:author="Arjan" w:date="2012-12-10T16:10:00Z"/>
                <w:rFonts w:ascii="Arial" w:eastAsia="Times New Roman" w:hAnsi="Arial" w:cs="Arial"/>
                <w:color w:val="000000"/>
                <w:sz w:val="20"/>
                <w:szCs w:val="20"/>
              </w:rPr>
            </w:pPr>
            <w:proofErr w:type="spellStart"/>
            <w:ins w:id="1167" w:author="Arjan" w:date="2012-12-10T16:10:00Z">
              <w:r w:rsidRPr="00CF1DA2">
                <w:rPr>
                  <w:rFonts w:ascii="Arial" w:eastAsia="Times New Roman" w:hAnsi="Arial" w:cs="Arial"/>
                  <w:b/>
                  <w:bCs/>
                  <w:color w:val="000000"/>
                  <w:sz w:val="20"/>
                  <w:szCs w:val="20"/>
                </w:rPr>
                <w:t>Mnemonic</w:t>
              </w:r>
              <w:proofErr w:type="spellEnd"/>
              <w:r w:rsidRPr="00CF1DA2">
                <w:rPr>
                  <w:rFonts w:ascii="Arial" w:eastAsia="Times New Roman" w:hAnsi="Arial" w:cs="Arial"/>
                  <w:b/>
                  <w:bCs/>
                  <w:color w:val="000000"/>
                  <w:sz w:val="20"/>
                  <w:szCs w:val="20"/>
                </w:rPr>
                <w:t xml:space="preserve"> objecttype</w:t>
              </w:r>
            </w:ins>
          </w:p>
        </w:tc>
        <w:tc>
          <w:tcPr>
            <w:tcW w:w="5760" w:type="dxa"/>
            <w:gridSpan w:val="3"/>
            <w:tcBorders>
              <w:top w:val="nil"/>
              <w:left w:val="nil"/>
              <w:bottom w:val="nil"/>
              <w:right w:val="nil"/>
            </w:tcBorders>
          </w:tcPr>
          <w:p w:rsidR="00CF1DA2" w:rsidRPr="00CF1DA2" w:rsidRDefault="00D44D5A" w:rsidP="00CF1DA2">
            <w:pPr>
              <w:autoSpaceDE w:val="0"/>
              <w:autoSpaceDN w:val="0"/>
              <w:adjustRightInd w:val="0"/>
              <w:spacing w:after="0" w:line="240" w:lineRule="auto"/>
              <w:rPr>
                <w:ins w:id="1168" w:author="Arjan" w:date="2012-12-10T16:10:00Z"/>
                <w:rFonts w:ascii="Arial" w:eastAsia="Times New Roman" w:hAnsi="Arial" w:cs="Arial"/>
                <w:color w:val="000000"/>
                <w:sz w:val="20"/>
                <w:szCs w:val="20"/>
              </w:rPr>
            </w:pPr>
            <w:ins w:id="116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ins>
          </w:p>
        </w:tc>
      </w:tr>
      <w:tr w:rsidR="00CF1DA2" w:rsidRPr="00CF1DA2">
        <w:trPr>
          <w:ins w:id="117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71"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72" w:author="Arjan" w:date="2012-12-10T16:10:00Z"/>
                <w:rFonts w:ascii="Arial" w:eastAsia="Times New Roman" w:hAnsi="Arial" w:cs="Arial"/>
                <w:color w:val="000000"/>
                <w:sz w:val="20"/>
                <w:szCs w:val="20"/>
              </w:rPr>
            </w:pPr>
          </w:p>
        </w:tc>
      </w:tr>
      <w:tr w:rsidR="00CF1DA2" w:rsidRPr="00CF1DA2">
        <w:trPr>
          <w:ins w:id="117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74" w:author="Arjan" w:date="2012-12-10T16:10:00Z"/>
                <w:rFonts w:ascii="Arial" w:eastAsia="Times New Roman" w:hAnsi="Arial" w:cs="Arial"/>
                <w:b/>
                <w:bCs/>
                <w:color w:val="000000"/>
                <w:sz w:val="20"/>
                <w:szCs w:val="20"/>
              </w:rPr>
            </w:pPr>
            <w:ins w:id="1175" w:author="Arjan" w:date="2012-12-10T16:10:00Z">
              <w:r w:rsidRPr="00CF1DA2">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76" w:author="Arjan" w:date="2012-12-10T16:10:00Z"/>
                <w:rFonts w:ascii="Arial" w:eastAsia="Times New Roman" w:hAnsi="Arial" w:cs="Arial"/>
                <w:color w:val="000000"/>
                <w:sz w:val="20"/>
                <w:szCs w:val="20"/>
              </w:rPr>
            </w:pPr>
            <w:ins w:id="1177" w:author="Arjan" w:date="2012-12-10T16:10:00Z">
              <w:r w:rsidRPr="00CF1DA2">
                <w:rPr>
                  <w:rFonts w:ascii="Arial" w:eastAsia="Times New Roman" w:hAnsi="Arial" w:cs="Arial"/>
                  <w:color w:val="000000"/>
                  <w:sz w:val="20"/>
                  <w:szCs w:val="20"/>
                </w:rPr>
                <w:t>KING</w:t>
              </w:r>
            </w:ins>
          </w:p>
        </w:tc>
      </w:tr>
      <w:tr w:rsidR="00CF1DA2" w:rsidRPr="00CF1DA2">
        <w:trPr>
          <w:trHeight w:val="230"/>
          <w:ins w:id="117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79"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0" w:author="Arjan" w:date="2012-12-10T16:10:00Z"/>
                <w:rFonts w:ascii="Arial" w:eastAsia="Times New Roman" w:hAnsi="Arial" w:cs="Arial"/>
                <w:color w:val="000000"/>
                <w:sz w:val="20"/>
                <w:szCs w:val="20"/>
              </w:rPr>
            </w:pPr>
          </w:p>
        </w:tc>
      </w:tr>
      <w:tr w:rsidR="00CF1DA2" w:rsidRPr="00CF1DA2">
        <w:trPr>
          <w:trHeight w:val="230"/>
          <w:ins w:id="118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2" w:author="Arjan" w:date="2012-12-10T16:10:00Z"/>
                <w:rFonts w:ascii="Arial" w:eastAsia="Times New Roman" w:hAnsi="Arial" w:cs="Arial"/>
                <w:b/>
                <w:bCs/>
                <w:color w:val="000000"/>
                <w:sz w:val="20"/>
                <w:szCs w:val="20"/>
              </w:rPr>
            </w:pPr>
            <w:ins w:id="1183" w:author="Arjan" w:date="2012-12-10T16:10:00Z">
              <w:r w:rsidRPr="00CF1DA2">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4" w:author="Arjan" w:date="2012-12-10T16:10:00Z"/>
                <w:rFonts w:ascii="Arial" w:eastAsia="Times New Roman" w:hAnsi="Arial" w:cs="Arial"/>
                <w:color w:val="000000"/>
                <w:sz w:val="20"/>
                <w:szCs w:val="20"/>
              </w:rPr>
            </w:pPr>
          </w:p>
        </w:tc>
      </w:tr>
      <w:tr w:rsidR="00CF1DA2" w:rsidRPr="00CF1DA2">
        <w:trPr>
          <w:trHeight w:val="230"/>
          <w:ins w:id="118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6"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7" w:author="Arjan" w:date="2012-12-10T16:10:00Z"/>
                <w:rFonts w:ascii="Arial" w:eastAsia="Times New Roman" w:hAnsi="Arial" w:cs="Arial"/>
                <w:color w:val="000000"/>
                <w:sz w:val="20"/>
                <w:szCs w:val="20"/>
              </w:rPr>
            </w:pPr>
          </w:p>
        </w:tc>
      </w:tr>
      <w:tr w:rsidR="00CF1DA2" w:rsidRPr="00CF1DA2">
        <w:trPr>
          <w:trHeight w:val="230"/>
          <w:ins w:id="118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89" w:author="Arjan" w:date="2012-12-10T16:10:00Z"/>
                <w:rFonts w:ascii="Arial" w:eastAsia="Times New Roman" w:hAnsi="Arial" w:cs="Arial"/>
                <w:b/>
                <w:bCs/>
                <w:color w:val="000000"/>
                <w:sz w:val="20"/>
                <w:szCs w:val="20"/>
              </w:rPr>
            </w:pPr>
            <w:ins w:id="1190" w:author="Arjan" w:date="2012-12-10T16:10:00Z">
              <w:r w:rsidRPr="00CF1DA2">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rsidR="00CF1DA2" w:rsidRPr="00CF1DA2" w:rsidRDefault="00D44D5A" w:rsidP="00CF1DA2">
            <w:pPr>
              <w:autoSpaceDE w:val="0"/>
              <w:autoSpaceDN w:val="0"/>
              <w:adjustRightInd w:val="0"/>
              <w:spacing w:after="0" w:line="240" w:lineRule="auto"/>
              <w:rPr>
                <w:ins w:id="1191" w:author="Arjan" w:date="2012-12-10T16:10:00Z"/>
                <w:rFonts w:ascii="Arial" w:eastAsia="Times New Roman" w:hAnsi="Arial" w:cs="Arial"/>
                <w:color w:val="000000"/>
                <w:sz w:val="20"/>
                <w:szCs w:val="20"/>
              </w:rPr>
            </w:pPr>
            <w:ins w:id="1192"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ins>
          </w:p>
        </w:tc>
      </w:tr>
      <w:tr w:rsidR="00CF1DA2" w:rsidRPr="00CF1DA2">
        <w:trPr>
          <w:ins w:id="119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94"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95" w:author="Arjan" w:date="2012-12-10T16:10:00Z"/>
                <w:rFonts w:ascii="Arial" w:eastAsia="Times New Roman" w:hAnsi="Arial" w:cs="Arial"/>
                <w:color w:val="000000"/>
                <w:sz w:val="20"/>
                <w:szCs w:val="20"/>
              </w:rPr>
            </w:pPr>
          </w:p>
        </w:tc>
      </w:tr>
      <w:tr w:rsidR="00CF1DA2" w:rsidRPr="00CF1DA2">
        <w:trPr>
          <w:ins w:id="119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197" w:author="Arjan" w:date="2012-12-10T16:10:00Z"/>
                <w:rFonts w:ascii="Arial" w:eastAsia="Times New Roman" w:hAnsi="Arial" w:cs="Arial"/>
                <w:b/>
                <w:bCs/>
                <w:color w:val="000000"/>
                <w:sz w:val="20"/>
                <w:szCs w:val="20"/>
              </w:rPr>
            </w:pPr>
            <w:ins w:id="1198" w:author="Arjan" w:date="2012-12-10T16:10:00Z">
              <w:r w:rsidRPr="00CF1DA2">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199" w:author="Arjan" w:date="2012-12-10T16:10:00Z"/>
                <w:rFonts w:ascii="Arial" w:eastAsia="Times New Roman" w:hAnsi="Arial" w:cs="Arial"/>
                <w:color w:val="000000"/>
                <w:sz w:val="20"/>
                <w:szCs w:val="20"/>
              </w:rPr>
            </w:pPr>
            <w:ins w:id="1200" w:author="Arjan" w:date="2012-12-10T16:10:00Z">
              <w:r w:rsidRPr="00CF1DA2">
                <w:rPr>
                  <w:rFonts w:ascii="Arial" w:eastAsia="Times New Roman" w:hAnsi="Arial" w:cs="Arial"/>
                  <w:color w:val="000000"/>
                  <w:sz w:val="20"/>
                  <w:szCs w:val="20"/>
                </w:rPr>
                <w:t>KING</w:t>
              </w:r>
            </w:ins>
          </w:p>
        </w:tc>
      </w:tr>
      <w:tr w:rsidR="00CF1DA2" w:rsidRPr="00CF1DA2">
        <w:trPr>
          <w:trHeight w:val="230"/>
          <w:ins w:id="120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02"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03" w:author="Arjan" w:date="2012-12-10T16:10:00Z"/>
                <w:rFonts w:ascii="Arial" w:eastAsia="Times New Roman" w:hAnsi="Arial" w:cs="Arial"/>
                <w:color w:val="000000"/>
                <w:sz w:val="20"/>
                <w:szCs w:val="20"/>
              </w:rPr>
            </w:pPr>
          </w:p>
        </w:tc>
      </w:tr>
      <w:tr w:rsidR="00CF1DA2" w:rsidRPr="00CF1DA2">
        <w:trPr>
          <w:ins w:id="120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05" w:author="Arjan" w:date="2012-12-10T16:10:00Z"/>
                <w:rFonts w:ascii="Arial" w:eastAsia="Times New Roman" w:hAnsi="Arial" w:cs="Arial"/>
                <w:b/>
                <w:bCs/>
                <w:color w:val="000000"/>
                <w:sz w:val="20"/>
                <w:szCs w:val="20"/>
              </w:rPr>
            </w:pPr>
            <w:ins w:id="1206" w:author="Arjan" w:date="2012-12-10T16:10:00Z">
              <w:r w:rsidRPr="00CF1DA2">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07" w:author="Arjan" w:date="2012-12-10T16:10:00Z"/>
                <w:rFonts w:ascii="Arial" w:eastAsia="Times New Roman" w:hAnsi="Arial" w:cs="Arial"/>
                <w:color w:val="000000"/>
                <w:sz w:val="20"/>
                <w:szCs w:val="20"/>
              </w:rPr>
            </w:pPr>
            <w:ins w:id="1208" w:author="Arjan" w:date="2012-12-10T16:10:00Z">
              <w:r w:rsidRPr="00CF1DA2">
                <w:rPr>
                  <w:rFonts w:ascii="Arial" w:eastAsia="Times New Roman" w:hAnsi="Arial" w:cs="Arial"/>
                  <w:color w:val="000000"/>
                  <w:sz w:val="20"/>
                  <w:szCs w:val="20"/>
                </w:rPr>
                <w:t>1 januari 2013</w:t>
              </w:r>
            </w:ins>
          </w:p>
        </w:tc>
      </w:tr>
      <w:tr w:rsidR="00CF1DA2" w:rsidRPr="00CF1DA2">
        <w:trPr>
          <w:trHeight w:val="260"/>
          <w:ins w:id="120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1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11" w:author="Arjan" w:date="2012-12-10T16:10:00Z"/>
                <w:rFonts w:ascii="Arial" w:eastAsia="Times New Roman" w:hAnsi="Arial" w:cs="Arial"/>
                <w:color w:val="000000"/>
                <w:sz w:val="20"/>
                <w:szCs w:val="20"/>
              </w:rPr>
            </w:pPr>
          </w:p>
        </w:tc>
      </w:tr>
      <w:tr w:rsidR="00CF1DA2" w:rsidRPr="00CF1DA2">
        <w:trPr>
          <w:ins w:id="121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13" w:author="Arjan" w:date="2012-12-10T16:10:00Z"/>
                <w:rFonts w:ascii="Arial" w:eastAsia="Times New Roman" w:hAnsi="Arial" w:cs="Arial"/>
                <w:b/>
                <w:bCs/>
                <w:color w:val="000000"/>
                <w:sz w:val="20"/>
                <w:szCs w:val="20"/>
              </w:rPr>
            </w:pPr>
            <w:ins w:id="1214" w:author="Arjan" w:date="2012-12-10T16:10:00Z">
              <w:r w:rsidRPr="00CF1DA2">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15" w:author="Arjan" w:date="2012-12-10T16:10:00Z"/>
                <w:rFonts w:ascii="Arial" w:eastAsia="Times New Roman" w:hAnsi="Arial" w:cs="Arial"/>
                <w:color w:val="000000"/>
                <w:sz w:val="20"/>
                <w:szCs w:val="20"/>
              </w:rPr>
            </w:pPr>
            <w:ins w:id="1216" w:author="Arjan" w:date="2012-12-10T16:10:00Z">
              <w:r w:rsidRPr="00CF1DA2">
                <w:rPr>
                  <w:rFonts w:ascii="Arial" w:eastAsia="Times New Roman" w:hAnsi="Arial" w:cs="Arial"/>
                  <w:color w:val="000000"/>
                  <w:sz w:val="20"/>
                  <w:szCs w:val="20"/>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ins>
          </w:p>
          <w:p w:rsidR="00CF1DA2" w:rsidRPr="00CF1DA2" w:rsidRDefault="00CF1DA2" w:rsidP="00CF1DA2">
            <w:pPr>
              <w:autoSpaceDE w:val="0"/>
              <w:autoSpaceDN w:val="0"/>
              <w:adjustRightInd w:val="0"/>
              <w:spacing w:after="0" w:line="240" w:lineRule="auto"/>
              <w:rPr>
                <w:ins w:id="1217" w:author="Arjan" w:date="2012-12-10T16:10:00Z"/>
                <w:rFonts w:ascii="Arial" w:eastAsia="Times New Roman" w:hAnsi="Arial" w:cs="Arial"/>
                <w:color w:val="000000"/>
                <w:sz w:val="20"/>
                <w:szCs w:val="20"/>
              </w:rPr>
            </w:pPr>
            <w:ins w:id="1218" w:author="Arjan" w:date="2012-12-10T16:10:00Z">
              <w:r w:rsidRPr="00CF1DA2">
                <w:rPr>
                  <w:rFonts w:ascii="Arial" w:eastAsia="Times New Roman" w:hAnsi="Arial" w:cs="Arial"/>
                  <w:color w:val="000000"/>
                  <w:sz w:val="20"/>
                  <w:szCs w:val="20"/>
                </w:rPr>
                <w:lastRenderedPageBreak/>
                <w:t xml:space="preserve">Een anoniem klantcontact en de ontvangst en de verzending van een informatieobject vallen hier niet onder. Voorbeelden hiervan zijn de ontvangst van een ingevuld webformulier en de verzending van een brief. </w:t>
              </w:r>
            </w:ins>
          </w:p>
          <w:p w:rsidR="00CF1DA2" w:rsidRPr="00CF1DA2" w:rsidRDefault="00CF1DA2" w:rsidP="00CF1DA2">
            <w:pPr>
              <w:autoSpaceDE w:val="0"/>
              <w:autoSpaceDN w:val="0"/>
              <w:adjustRightInd w:val="0"/>
              <w:spacing w:after="0" w:line="240" w:lineRule="auto"/>
              <w:rPr>
                <w:ins w:id="1219" w:author="Arjan" w:date="2012-12-10T16:10:00Z"/>
                <w:rFonts w:ascii="Arial" w:eastAsia="Times New Roman" w:hAnsi="Arial" w:cs="Arial"/>
                <w:color w:val="000000"/>
                <w:sz w:val="20"/>
                <w:szCs w:val="20"/>
              </w:rPr>
            </w:pPr>
            <w:ins w:id="1220" w:author="Arjan" w:date="2012-12-10T16:10:00Z">
              <w:r w:rsidRPr="00CF1DA2">
                <w:rPr>
                  <w:rFonts w:ascii="Arial" w:eastAsia="Times New Roman" w:hAnsi="Arial" w:cs="Arial"/>
                  <w:color w:val="000000"/>
                  <w:sz w:val="20"/>
                  <w:szCs w:val="20"/>
                </w:rPr>
                <w:t xml:space="preserve">Een 'grensgeval' is het persoonlijk contact dat leidt tot een nieuwe zaak. Indien die zaak </w:t>
              </w:r>
              <w:proofErr w:type="spellStart"/>
              <w:r w:rsidRPr="00CF1DA2">
                <w:rPr>
                  <w:rFonts w:ascii="Arial" w:eastAsia="Times New Roman" w:hAnsi="Arial" w:cs="Arial"/>
                  <w:color w:val="000000"/>
                  <w:sz w:val="20"/>
                  <w:szCs w:val="20"/>
                </w:rPr>
                <w:t>gecreeerd</w:t>
              </w:r>
              <w:proofErr w:type="spellEnd"/>
              <w:r w:rsidRPr="00CF1DA2">
                <w:rPr>
                  <w:rFonts w:ascii="Arial" w:eastAsia="Times New Roman" w:hAnsi="Arial" w:cs="Arial"/>
                  <w:color w:val="000000"/>
                  <w:sz w:val="20"/>
                  <w:szCs w:val="20"/>
                </w:rPr>
                <w:t xml:space="preserve"> wordt gedurende het persoonlijke contact, dan kan dit contact als klantcontact bij die nieuwe, inmiddels lopende, zaak gevoegd worden.</w:t>
              </w:r>
            </w:ins>
          </w:p>
        </w:tc>
      </w:tr>
      <w:tr w:rsidR="00CF1DA2" w:rsidRPr="00CF1DA2">
        <w:trPr>
          <w:ins w:id="122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22"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23" w:author="Arjan" w:date="2012-12-10T16:10:00Z"/>
                <w:rFonts w:ascii="Arial" w:eastAsia="Times New Roman" w:hAnsi="Arial" w:cs="Arial"/>
                <w:color w:val="000000"/>
                <w:sz w:val="20"/>
                <w:szCs w:val="20"/>
              </w:rPr>
            </w:pPr>
          </w:p>
        </w:tc>
      </w:tr>
      <w:tr w:rsidR="00CF1DA2" w:rsidRPr="00CF1DA2">
        <w:trPr>
          <w:ins w:id="122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25" w:author="Arjan" w:date="2012-12-10T16:10:00Z"/>
                <w:rFonts w:ascii="Arial" w:eastAsia="Times New Roman" w:hAnsi="Arial" w:cs="Arial"/>
                <w:b/>
                <w:bCs/>
                <w:color w:val="000000"/>
                <w:sz w:val="20"/>
                <w:szCs w:val="20"/>
              </w:rPr>
            </w:pPr>
            <w:ins w:id="1226" w:author="Arjan" w:date="2012-12-10T16:10:00Z">
              <w:r w:rsidRPr="00CF1DA2">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27" w:author="Arjan" w:date="2012-12-10T16:10:00Z"/>
                <w:rFonts w:ascii="Arial" w:eastAsia="Times New Roman" w:hAnsi="Arial" w:cs="Arial"/>
                <w:color w:val="000000"/>
                <w:sz w:val="20"/>
                <w:szCs w:val="20"/>
              </w:rPr>
            </w:pPr>
            <w:ins w:id="1228" w:author="Arjan" w:date="2012-12-10T16:10:00Z">
              <w:r w:rsidRPr="00CF1DA2">
                <w:rPr>
                  <w:rFonts w:ascii="Arial" w:eastAsia="Times New Roman" w:hAnsi="Arial" w:cs="Arial"/>
                  <w:color w:val="000000"/>
                  <w:sz w:val="20"/>
                  <w:szCs w:val="20"/>
                </w:rPr>
                <w:t>Identificatie</w:t>
              </w:r>
            </w:ins>
          </w:p>
        </w:tc>
      </w:tr>
      <w:tr w:rsidR="00CF1DA2" w:rsidRPr="00CF1DA2">
        <w:trPr>
          <w:ins w:id="122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1" w:author="Arjan" w:date="2012-12-10T16:10:00Z"/>
                <w:rFonts w:ascii="Arial" w:eastAsia="Times New Roman" w:hAnsi="Arial" w:cs="Arial"/>
                <w:color w:val="000000"/>
                <w:sz w:val="20"/>
                <w:szCs w:val="20"/>
              </w:rPr>
            </w:pPr>
          </w:p>
        </w:tc>
      </w:tr>
      <w:tr w:rsidR="00CF1DA2" w:rsidRPr="00CF1DA2">
        <w:trPr>
          <w:ins w:id="123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3" w:author="Arjan" w:date="2012-12-10T16:10:00Z"/>
                <w:rFonts w:ascii="Arial" w:eastAsia="Times New Roman" w:hAnsi="Arial" w:cs="Arial"/>
                <w:b/>
                <w:bCs/>
                <w:color w:val="000000"/>
                <w:sz w:val="20"/>
                <w:szCs w:val="20"/>
              </w:rPr>
            </w:pPr>
            <w:ins w:id="1234" w:author="Arjan" w:date="2012-12-10T16:10:00Z">
              <w:r w:rsidRPr="00CF1DA2">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5" w:author="Arjan" w:date="2012-12-10T16:10:00Z"/>
                <w:rFonts w:ascii="Arial" w:eastAsia="Times New Roman" w:hAnsi="Arial" w:cs="Arial"/>
                <w:color w:val="000000"/>
                <w:sz w:val="20"/>
                <w:szCs w:val="20"/>
              </w:rPr>
            </w:pPr>
            <w:ins w:id="1236" w:author="Arjan" w:date="2012-12-10T16:10:00Z">
              <w:r w:rsidRPr="00CF1DA2">
                <w:rPr>
                  <w:rFonts w:ascii="Arial" w:eastAsia="Times New Roman" w:hAnsi="Arial" w:cs="Arial"/>
                  <w:color w:val="000000"/>
                  <w:sz w:val="20"/>
                  <w:szCs w:val="20"/>
                </w:rPr>
                <w:t>Alle met burgers en bedrijfsmedewerkers gevoerde contacten over onderhanden en afgesloten zaken ongeacht het kanaal.</w:t>
              </w:r>
            </w:ins>
          </w:p>
        </w:tc>
      </w:tr>
      <w:tr w:rsidR="00CF1DA2" w:rsidRPr="00CF1DA2">
        <w:trPr>
          <w:ins w:id="123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8"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39" w:author="Arjan" w:date="2012-12-10T16:10:00Z"/>
                <w:rFonts w:ascii="Arial" w:eastAsia="Times New Roman" w:hAnsi="Arial" w:cs="Arial"/>
                <w:color w:val="000000"/>
                <w:sz w:val="20"/>
                <w:szCs w:val="20"/>
              </w:rPr>
            </w:pPr>
          </w:p>
        </w:tc>
      </w:tr>
      <w:tr w:rsidR="00CF1DA2" w:rsidRPr="00CF1DA2">
        <w:trPr>
          <w:ins w:id="124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41" w:author="Arjan" w:date="2012-12-10T16:10:00Z"/>
                <w:rFonts w:ascii="Arial" w:eastAsia="Times New Roman" w:hAnsi="Arial" w:cs="Arial"/>
                <w:b/>
                <w:bCs/>
                <w:color w:val="000000"/>
                <w:sz w:val="20"/>
                <w:szCs w:val="20"/>
              </w:rPr>
            </w:pPr>
            <w:ins w:id="1242" w:author="Arjan" w:date="2012-12-10T16:10:00Z">
              <w:r w:rsidRPr="00CF1DA2">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43" w:author="Arjan" w:date="2012-12-10T16:10:00Z"/>
                <w:rFonts w:ascii="Arial" w:eastAsia="Times New Roman" w:hAnsi="Arial" w:cs="Arial"/>
                <w:color w:val="000000"/>
                <w:sz w:val="20"/>
                <w:szCs w:val="20"/>
              </w:rPr>
            </w:pPr>
          </w:p>
        </w:tc>
      </w:tr>
      <w:tr w:rsidR="00CF1DA2" w:rsidRPr="00CF1DA2">
        <w:trPr>
          <w:ins w:id="124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4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1246" w:author="Arjan" w:date="2012-12-10T16:10:00Z"/>
                <w:rFonts w:ascii="Arial" w:eastAsia="Times New Roman" w:hAnsi="Arial" w:cs="Arial"/>
                <w:b/>
                <w:bCs/>
                <w:color w:val="000000"/>
                <w:sz w:val="20"/>
                <w:szCs w:val="20"/>
              </w:rPr>
            </w:pPr>
          </w:p>
        </w:tc>
      </w:tr>
      <w:tr w:rsidR="00CF1DA2" w:rsidRPr="00CF1DA2">
        <w:trPr>
          <w:ins w:id="124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48" w:author="Arjan" w:date="2012-12-10T16:10:00Z"/>
                <w:rFonts w:ascii="Arial" w:eastAsia="Times New Roman" w:hAnsi="Arial" w:cs="Arial"/>
                <w:color w:val="000000"/>
                <w:sz w:val="20"/>
                <w:szCs w:val="20"/>
              </w:rPr>
            </w:pPr>
            <w:ins w:id="1249" w:author="Arjan" w:date="2012-12-10T16:10:00Z">
              <w:r w:rsidRPr="00CF1DA2">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50" w:author="Arjan" w:date="2012-12-10T16:10:00Z"/>
                <w:rFonts w:ascii="Arial" w:eastAsia="Times New Roman" w:hAnsi="Arial" w:cs="Arial"/>
                <w:color w:val="000000"/>
                <w:sz w:val="20"/>
                <w:szCs w:val="20"/>
              </w:rPr>
            </w:pPr>
            <w:ins w:id="1251" w:author="Arjan" w:date="2012-12-10T16:10:00Z">
              <w:r w:rsidRPr="00CF1DA2">
                <w:rPr>
                  <w:rFonts w:ascii="Arial" w:eastAsia="Times New Roman" w:hAnsi="Arial" w:cs="Arial"/>
                  <w:i/>
                  <w:iCs/>
                  <w:color w:val="000000"/>
                  <w:sz w:val="20"/>
                  <w:szCs w:val="20"/>
                </w:rPr>
                <w:t>Code</w:t>
              </w:r>
            </w:ins>
          </w:p>
        </w:tc>
        <w:tc>
          <w:tcPr>
            <w:tcW w:w="333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52" w:author="Arjan" w:date="2012-12-10T16:10:00Z"/>
                <w:rFonts w:ascii="Arial" w:eastAsia="Times New Roman" w:hAnsi="Arial" w:cs="Arial"/>
                <w:color w:val="000000"/>
                <w:sz w:val="20"/>
                <w:szCs w:val="20"/>
              </w:rPr>
            </w:pPr>
            <w:ins w:id="1253" w:author="Arjan" w:date="2012-12-10T16:10:00Z">
              <w:r w:rsidRPr="00CF1DA2">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54" w:author="Arjan" w:date="2012-12-10T16:10:00Z"/>
                <w:rFonts w:ascii="Arial" w:eastAsia="Times New Roman" w:hAnsi="Arial" w:cs="Arial"/>
                <w:color w:val="000000"/>
                <w:sz w:val="20"/>
                <w:szCs w:val="20"/>
              </w:rPr>
            </w:pPr>
            <w:ins w:id="1255" w:author="Arjan" w:date="2012-12-10T16:10:00Z">
              <w:r w:rsidRPr="00CF1DA2">
                <w:rPr>
                  <w:rFonts w:ascii="Arial" w:eastAsia="Times New Roman" w:hAnsi="Arial" w:cs="Arial"/>
                  <w:i/>
                  <w:iCs/>
                  <w:color w:val="000000"/>
                  <w:sz w:val="20"/>
                  <w:szCs w:val="20"/>
                </w:rPr>
                <w:t>Herkomst</w:t>
              </w:r>
            </w:ins>
          </w:p>
        </w:tc>
      </w:tr>
      <w:tr w:rsidR="00CF1DA2" w:rsidRPr="00CF1DA2">
        <w:trPr>
          <w:ins w:id="125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57"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58"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259" w:author="Arjan" w:date="2012-12-10T16:10:00Z"/>
                <w:rFonts w:ascii="Arial" w:eastAsia="Times New Roman" w:hAnsi="Arial" w:cs="Arial"/>
                <w:color w:val="000000"/>
                <w:sz w:val="20"/>
                <w:szCs w:val="20"/>
              </w:rPr>
            </w:pPr>
            <w:ins w:id="126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61" w:author="Arjan" w:date="2012-12-10T16:10:00Z"/>
                <w:rFonts w:ascii="Arial" w:eastAsia="Times New Roman" w:hAnsi="Arial" w:cs="Arial"/>
                <w:color w:val="000000"/>
                <w:sz w:val="20"/>
                <w:szCs w:val="20"/>
              </w:rPr>
            </w:pPr>
            <w:ins w:id="1262" w:author="Arjan" w:date="2012-12-10T16:10:00Z">
              <w:r w:rsidRPr="00CF1DA2">
                <w:rPr>
                  <w:rFonts w:ascii="Arial" w:eastAsia="Times New Roman" w:hAnsi="Arial" w:cs="Arial"/>
                  <w:color w:val="000000"/>
                  <w:sz w:val="20"/>
                  <w:szCs w:val="20"/>
                </w:rPr>
                <w:t>KING</w:t>
              </w:r>
            </w:ins>
          </w:p>
        </w:tc>
      </w:tr>
      <w:tr w:rsidR="00CF1DA2" w:rsidRPr="00CF1DA2">
        <w:trPr>
          <w:ins w:id="126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64"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65"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266" w:author="Arjan" w:date="2012-12-10T16:10:00Z"/>
                <w:rFonts w:ascii="Arial" w:eastAsia="Times New Roman" w:hAnsi="Arial" w:cs="Arial"/>
                <w:color w:val="000000"/>
                <w:sz w:val="20"/>
                <w:szCs w:val="20"/>
              </w:rPr>
            </w:pPr>
            <w:ins w:id="1267"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68" w:author="Arjan" w:date="2012-12-10T16:10:00Z"/>
                <w:rFonts w:ascii="Arial" w:eastAsia="Times New Roman" w:hAnsi="Arial" w:cs="Arial"/>
                <w:color w:val="000000"/>
                <w:sz w:val="20"/>
                <w:szCs w:val="20"/>
              </w:rPr>
            </w:pPr>
            <w:ins w:id="1269" w:author="Arjan" w:date="2012-12-10T16:10:00Z">
              <w:r w:rsidRPr="00CF1DA2">
                <w:rPr>
                  <w:rFonts w:ascii="Arial" w:eastAsia="Times New Roman" w:hAnsi="Arial" w:cs="Arial"/>
                  <w:color w:val="000000"/>
                  <w:sz w:val="20"/>
                  <w:szCs w:val="20"/>
                </w:rPr>
                <w:t>KING</w:t>
              </w:r>
            </w:ins>
          </w:p>
        </w:tc>
      </w:tr>
      <w:tr w:rsidR="00CF1DA2" w:rsidRPr="00CF1DA2">
        <w:trPr>
          <w:ins w:id="127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71"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72"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273" w:author="Arjan" w:date="2012-12-10T16:10:00Z"/>
                <w:rFonts w:ascii="Arial" w:eastAsia="Times New Roman" w:hAnsi="Arial" w:cs="Arial"/>
                <w:color w:val="000000"/>
                <w:sz w:val="20"/>
                <w:szCs w:val="20"/>
              </w:rPr>
            </w:pPr>
            <w:ins w:id="127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75" w:author="Arjan" w:date="2012-12-10T16:10:00Z"/>
                <w:rFonts w:ascii="Arial" w:eastAsia="Times New Roman" w:hAnsi="Arial" w:cs="Arial"/>
                <w:color w:val="000000"/>
                <w:sz w:val="20"/>
                <w:szCs w:val="20"/>
              </w:rPr>
            </w:pPr>
            <w:ins w:id="1276" w:author="Arjan" w:date="2012-12-10T16:10:00Z">
              <w:r w:rsidRPr="00CF1DA2">
                <w:rPr>
                  <w:rFonts w:ascii="Arial" w:eastAsia="Times New Roman" w:hAnsi="Arial" w:cs="Arial"/>
                  <w:color w:val="000000"/>
                  <w:sz w:val="20"/>
                  <w:szCs w:val="20"/>
                </w:rPr>
                <w:t>KING</w:t>
              </w:r>
            </w:ins>
          </w:p>
        </w:tc>
      </w:tr>
      <w:tr w:rsidR="00CF1DA2" w:rsidRPr="00CF1DA2">
        <w:trPr>
          <w:ins w:id="127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78"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79"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280" w:author="Arjan" w:date="2012-12-10T16:10:00Z"/>
                <w:rFonts w:ascii="Arial" w:eastAsia="Times New Roman" w:hAnsi="Arial" w:cs="Arial"/>
                <w:color w:val="000000"/>
                <w:sz w:val="20"/>
                <w:szCs w:val="20"/>
              </w:rPr>
            </w:pPr>
            <w:ins w:id="128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82" w:author="Arjan" w:date="2012-12-10T16:10:00Z"/>
                <w:rFonts w:ascii="Arial" w:eastAsia="Times New Roman" w:hAnsi="Arial" w:cs="Arial"/>
                <w:color w:val="000000"/>
                <w:sz w:val="20"/>
                <w:szCs w:val="20"/>
              </w:rPr>
            </w:pPr>
            <w:ins w:id="1283" w:author="Arjan" w:date="2012-12-10T16:10:00Z">
              <w:r w:rsidRPr="00CF1DA2">
                <w:rPr>
                  <w:rFonts w:ascii="Arial" w:eastAsia="Times New Roman" w:hAnsi="Arial" w:cs="Arial"/>
                  <w:color w:val="000000"/>
                  <w:sz w:val="20"/>
                  <w:szCs w:val="20"/>
                </w:rPr>
                <w:t>KING</w:t>
              </w:r>
            </w:ins>
          </w:p>
        </w:tc>
      </w:tr>
      <w:tr w:rsidR="00CF1DA2" w:rsidRPr="00CF1DA2">
        <w:trPr>
          <w:ins w:id="128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85"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86"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287" w:author="Arjan" w:date="2012-12-10T16:10:00Z"/>
                <w:rFonts w:ascii="Arial" w:eastAsia="Times New Roman" w:hAnsi="Arial" w:cs="Arial"/>
                <w:color w:val="000000"/>
                <w:sz w:val="20"/>
                <w:szCs w:val="20"/>
              </w:rPr>
            </w:pPr>
            <w:ins w:id="1288"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89" w:author="Arjan" w:date="2012-12-10T16:10:00Z"/>
                <w:rFonts w:ascii="Arial" w:eastAsia="Times New Roman" w:hAnsi="Arial" w:cs="Arial"/>
                <w:color w:val="000000"/>
                <w:sz w:val="20"/>
                <w:szCs w:val="20"/>
              </w:rPr>
            </w:pPr>
            <w:ins w:id="1290" w:author="Arjan" w:date="2012-12-10T16:10:00Z">
              <w:r w:rsidRPr="00CF1DA2">
                <w:rPr>
                  <w:rFonts w:ascii="Arial" w:eastAsia="Times New Roman" w:hAnsi="Arial" w:cs="Arial"/>
                  <w:color w:val="000000"/>
                  <w:sz w:val="20"/>
                  <w:szCs w:val="20"/>
                </w:rPr>
                <w:t>KING</w:t>
              </w:r>
            </w:ins>
          </w:p>
        </w:tc>
      </w:tr>
      <w:tr w:rsidR="00CF1DA2" w:rsidRPr="00CF1DA2">
        <w:trPr>
          <w:ins w:id="129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92" w:author="Arjan" w:date="2012-12-10T16:10:00Z"/>
                <w:rFonts w:ascii="Arial" w:eastAsia="Times New Roman" w:hAnsi="Arial" w:cs="Arial"/>
                <w:color w:val="000000"/>
                <w:sz w:val="20"/>
                <w:szCs w:val="20"/>
              </w:rPr>
            </w:pPr>
            <w:ins w:id="1293" w:author="Arjan" w:date="2012-12-10T16:10:00Z">
              <w:r w:rsidRPr="00CF1DA2">
                <w:rPr>
                  <w:rFonts w:ascii="Arial" w:eastAsia="Times New Roman" w:hAnsi="Arial" w:cs="Arial"/>
                  <w:b/>
                  <w:bCs/>
                  <w:color w:val="000000"/>
                  <w:sz w:val="20"/>
                  <w:szCs w:val="20"/>
                </w:rPr>
                <w:t>Overzicht relaties</w:t>
              </w:r>
            </w:ins>
          </w:p>
        </w:tc>
        <w:tc>
          <w:tcPr>
            <w:tcW w:w="4410" w:type="dxa"/>
            <w:gridSpan w:val="2"/>
            <w:tcBorders>
              <w:top w:val="nil"/>
              <w:left w:val="nil"/>
              <w:bottom w:val="nil"/>
              <w:right w:val="nil"/>
            </w:tcBorders>
          </w:tcPr>
          <w:p w:rsidR="00CF1DA2" w:rsidRPr="00CF1DA2" w:rsidRDefault="00CF1DA2" w:rsidP="00CF1DA2">
            <w:pPr>
              <w:autoSpaceDE w:val="0"/>
              <w:autoSpaceDN w:val="0"/>
              <w:adjustRightInd w:val="0"/>
              <w:spacing w:after="0" w:line="240" w:lineRule="auto"/>
              <w:rPr>
                <w:ins w:id="1294" w:author="Arjan" w:date="2012-12-10T16:10:00Z"/>
                <w:rFonts w:ascii="Arial" w:eastAsia="Times New Roman" w:hAnsi="Arial" w:cs="Arial"/>
                <w:color w:val="000000"/>
                <w:sz w:val="20"/>
                <w:szCs w:val="20"/>
              </w:rPr>
            </w:pPr>
            <w:ins w:id="1295" w:author="Arjan" w:date="2012-12-10T16:10:00Z">
              <w:r w:rsidRPr="00CF1DA2">
                <w:rPr>
                  <w:rFonts w:ascii="Arial" w:eastAsia="Times New Roman" w:hAnsi="Arial" w:cs="Arial"/>
                  <w:i/>
                  <w:iCs/>
                  <w:color w:val="000000"/>
                  <w:sz w:val="20"/>
                  <w:szCs w:val="20"/>
                </w:rPr>
                <w:t>Relatienaam incl. gerelateerd type</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96" w:author="Arjan" w:date="2012-12-10T16:10:00Z"/>
                <w:rFonts w:ascii="Arial" w:eastAsia="Times New Roman" w:hAnsi="Arial" w:cs="Arial"/>
                <w:color w:val="000000"/>
                <w:sz w:val="20"/>
                <w:szCs w:val="20"/>
              </w:rPr>
            </w:pPr>
            <w:ins w:id="1297" w:author="Arjan" w:date="2012-12-10T16:10:00Z">
              <w:r w:rsidRPr="00CF1DA2">
                <w:rPr>
                  <w:rFonts w:ascii="Arial" w:eastAsia="Times New Roman" w:hAnsi="Arial" w:cs="Arial"/>
                  <w:i/>
                  <w:iCs/>
                  <w:color w:val="000000"/>
                  <w:sz w:val="20"/>
                  <w:szCs w:val="20"/>
                </w:rPr>
                <w:t>Herkomst</w:t>
              </w:r>
            </w:ins>
          </w:p>
        </w:tc>
      </w:tr>
      <w:tr w:rsidR="00CF1DA2" w:rsidRPr="00CF1DA2">
        <w:trPr>
          <w:ins w:id="129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299"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D44D5A" w:rsidP="00CF1DA2">
            <w:pPr>
              <w:autoSpaceDE w:val="0"/>
              <w:autoSpaceDN w:val="0"/>
              <w:adjustRightInd w:val="0"/>
              <w:spacing w:after="0" w:line="240" w:lineRule="auto"/>
              <w:rPr>
                <w:ins w:id="1300" w:author="Arjan" w:date="2012-12-10T16:10:00Z"/>
                <w:rFonts w:ascii="Arial" w:eastAsia="Times New Roman" w:hAnsi="Arial" w:cs="Arial"/>
                <w:color w:val="000000"/>
                <w:sz w:val="20"/>
                <w:szCs w:val="20"/>
              </w:rPr>
            </w:pPr>
            <w:ins w:id="130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02" w:author="Arjan" w:date="2012-12-10T16:10:00Z"/>
                <w:rFonts w:ascii="Arial" w:eastAsia="Times New Roman" w:hAnsi="Arial" w:cs="Arial"/>
                <w:color w:val="000000"/>
                <w:sz w:val="20"/>
                <w:szCs w:val="20"/>
              </w:rPr>
            </w:pPr>
            <w:ins w:id="1303" w:author="Arjan" w:date="2012-12-10T16:10:00Z">
              <w:r w:rsidRPr="00CF1DA2">
                <w:rPr>
                  <w:rFonts w:ascii="Arial" w:eastAsia="Times New Roman" w:hAnsi="Arial" w:cs="Arial"/>
                  <w:color w:val="000000"/>
                  <w:sz w:val="20"/>
                  <w:szCs w:val="20"/>
                </w:rPr>
                <w:t>KING</w:t>
              </w:r>
            </w:ins>
          </w:p>
        </w:tc>
      </w:tr>
      <w:tr w:rsidR="00CF1DA2" w:rsidRPr="00CF1DA2">
        <w:trPr>
          <w:ins w:id="130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05"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D44D5A" w:rsidP="00CF1DA2">
            <w:pPr>
              <w:autoSpaceDE w:val="0"/>
              <w:autoSpaceDN w:val="0"/>
              <w:adjustRightInd w:val="0"/>
              <w:spacing w:after="0" w:line="240" w:lineRule="auto"/>
              <w:rPr>
                <w:ins w:id="1306" w:author="Arjan" w:date="2012-12-10T16:10:00Z"/>
                <w:rFonts w:ascii="Arial" w:eastAsia="Times New Roman" w:hAnsi="Arial" w:cs="Arial"/>
                <w:color w:val="000000"/>
                <w:sz w:val="20"/>
                <w:szCs w:val="20"/>
              </w:rPr>
            </w:pPr>
            <w:ins w:id="1307"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NATUURLIJK PERSOON</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08" w:author="Arjan" w:date="2012-12-10T16:10:00Z"/>
                <w:rFonts w:ascii="Arial" w:eastAsia="Times New Roman" w:hAnsi="Arial" w:cs="Arial"/>
                <w:color w:val="000000"/>
                <w:sz w:val="20"/>
                <w:szCs w:val="20"/>
              </w:rPr>
            </w:pPr>
            <w:ins w:id="1309" w:author="Arjan" w:date="2012-12-10T16:10:00Z">
              <w:r w:rsidRPr="00CF1DA2">
                <w:rPr>
                  <w:rFonts w:ascii="Arial" w:eastAsia="Times New Roman" w:hAnsi="Arial" w:cs="Arial"/>
                  <w:color w:val="000000"/>
                  <w:sz w:val="20"/>
                  <w:szCs w:val="20"/>
                </w:rPr>
                <w:t>KING</w:t>
              </w:r>
            </w:ins>
          </w:p>
        </w:tc>
      </w:tr>
      <w:tr w:rsidR="00CF1DA2" w:rsidRPr="00CF1DA2">
        <w:trPr>
          <w:ins w:id="131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11"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D44D5A" w:rsidP="00CF1DA2">
            <w:pPr>
              <w:autoSpaceDE w:val="0"/>
              <w:autoSpaceDN w:val="0"/>
              <w:adjustRightInd w:val="0"/>
              <w:spacing w:after="0" w:line="240" w:lineRule="auto"/>
              <w:rPr>
                <w:ins w:id="1312" w:author="Arjan" w:date="2012-12-10T16:10:00Z"/>
                <w:rFonts w:ascii="Arial" w:eastAsia="Times New Roman" w:hAnsi="Arial" w:cs="Arial"/>
                <w:color w:val="000000"/>
                <w:sz w:val="20"/>
                <w:szCs w:val="20"/>
              </w:rPr>
            </w:pPr>
            <w:ins w:id="131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14" w:author="Arjan" w:date="2012-12-10T16:10:00Z"/>
                <w:rFonts w:ascii="Arial" w:eastAsia="Times New Roman" w:hAnsi="Arial" w:cs="Arial"/>
                <w:color w:val="000000"/>
                <w:sz w:val="20"/>
                <w:szCs w:val="20"/>
              </w:rPr>
            </w:pPr>
            <w:ins w:id="1315" w:author="Arjan" w:date="2012-12-10T16:10:00Z">
              <w:r w:rsidRPr="00CF1DA2">
                <w:rPr>
                  <w:rFonts w:ascii="Arial" w:eastAsia="Times New Roman" w:hAnsi="Arial" w:cs="Arial"/>
                  <w:color w:val="000000"/>
                  <w:sz w:val="20"/>
                  <w:szCs w:val="20"/>
                </w:rPr>
                <w:t>KING</w:t>
              </w:r>
            </w:ins>
          </w:p>
        </w:tc>
      </w:tr>
      <w:tr w:rsidR="00CF1DA2" w:rsidRPr="00CF1DA2">
        <w:trPr>
          <w:ins w:id="131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17"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D44D5A" w:rsidP="00CF1DA2">
            <w:pPr>
              <w:autoSpaceDE w:val="0"/>
              <w:autoSpaceDN w:val="0"/>
              <w:adjustRightInd w:val="0"/>
              <w:spacing w:after="0" w:line="240" w:lineRule="auto"/>
              <w:rPr>
                <w:ins w:id="1318" w:author="Arjan" w:date="2012-12-10T16:10:00Z"/>
                <w:rFonts w:ascii="Arial" w:eastAsia="Times New Roman" w:hAnsi="Arial" w:cs="Arial"/>
                <w:color w:val="000000"/>
                <w:sz w:val="20"/>
                <w:szCs w:val="20"/>
              </w:rPr>
            </w:pPr>
            <w:ins w:id="131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DOCUMENT</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20" w:author="Arjan" w:date="2012-12-10T16:10:00Z"/>
                <w:rFonts w:ascii="Arial" w:eastAsia="Times New Roman" w:hAnsi="Arial" w:cs="Arial"/>
                <w:color w:val="000000"/>
                <w:sz w:val="20"/>
                <w:szCs w:val="20"/>
              </w:rPr>
            </w:pPr>
            <w:ins w:id="1321" w:author="Arjan" w:date="2012-12-10T16:10:00Z">
              <w:r w:rsidRPr="00CF1DA2">
                <w:rPr>
                  <w:rFonts w:ascii="Arial" w:eastAsia="Times New Roman" w:hAnsi="Arial" w:cs="Arial"/>
                  <w:color w:val="000000"/>
                  <w:sz w:val="20"/>
                  <w:szCs w:val="20"/>
                </w:rPr>
                <w:t>KING</w:t>
              </w:r>
            </w:ins>
          </w:p>
        </w:tc>
      </w:tr>
      <w:tr w:rsidR="00CF1DA2" w:rsidRPr="00CF1DA2">
        <w:trPr>
          <w:ins w:id="132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23"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D44D5A" w:rsidP="00CF1DA2">
            <w:pPr>
              <w:autoSpaceDE w:val="0"/>
              <w:autoSpaceDN w:val="0"/>
              <w:adjustRightInd w:val="0"/>
              <w:spacing w:after="0" w:line="240" w:lineRule="auto"/>
              <w:rPr>
                <w:ins w:id="1324" w:author="Arjan" w:date="2012-12-10T16:10:00Z"/>
                <w:rFonts w:ascii="Arial" w:eastAsia="Times New Roman" w:hAnsi="Arial" w:cs="Arial"/>
                <w:color w:val="000000"/>
                <w:sz w:val="20"/>
                <w:szCs w:val="20"/>
              </w:rPr>
            </w:pPr>
            <w:ins w:id="132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26" w:author="Arjan" w:date="2012-12-10T16:10:00Z"/>
                <w:rFonts w:ascii="Arial" w:eastAsia="Times New Roman" w:hAnsi="Arial" w:cs="Arial"/>
                <w:color w:val="000000"/>
                <w:sz w:val="20"/>
                <w:szCs w:val="20"/>
              </w:rPr>
            </w:pPr>
            <w:ins w:id="1327" w:author="Arjan" w:date="2012-12-10T16:10:00Z">
              <w:r w:rsidRPr="00CF1DA2">
                <w:rPr>
                  <w:rFonts w:ascii="Arial" w:eastAsia="Times New Roman" w:hAnsi="Arial" w:cs="Arial"/>
                  <w:color w:val="000000"/>
                  <w:sz w:val="20"/>
                  <w:szCs w:val="20"/>
                </w:rPr>
                <w:t>KING</w:t>
              </w:r>
            </w:ins>
          </w:p>
        </w:tc>
      </w:tr>
    </w:tbl>
    <w:p w:rsidR="00772000" w:rsidRDefault="00772000" w:rsidP="0044638F">
      <w:pPr>
        <w:rPr>
          <w:ins w:id="1328" w:author="Arjan" w:date="2012-12-10T16:10:00Z"/>
        </w:rPr>
      </w:pPr>
    </w:p>
    <w:p w:rsidR="00CF1DA2" w:rsidRPr="00CF1DA2" w:rsidRDefault="00D44D5A" w:rsidP="00CF1DA2">
      <w:pPr>
        <w:autoSpaceDE w:val="0"/>
        <w:autoSpaceDN w:val="0"/>
        <w:adjustRightInd w:val="0"/>
        <w:spacing w:before="240" w:after="60" w:line="240" w:lineRule="auto"/>
        <w:outlineLvl w:val="3"/>
        <w:rPr>
          <w:ins w:id="1329" w:author="Arjan" w:date="2012-12-10T16:13:00Z"/>
          <w:rFonts w:ascii="Arial" w:eastAsia="Times New Roman" w:hAnsi="Arial" w:cs="Arial"/>
          <w:b/>
          <w:bCs/>
          <w:color w:val="004080"/>
          <w:sz w:val="24"/>
          <w:szCs w:val="24"/>
        </w:rPr>
      </w:pPr>
      <w:ins w:id="133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13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32" w:author="Arjan" w:date="2012-12-10T16:13:00Z"/>
                <w:rFonts w:ascii="Arial" w:eastAsia="Times New Roman" w:hAnsi="Arial" w:cs="Arial"/>
                <w:color w:val="000000"/>
                <w:sz w:val="20"/>
                <w:szCs w:val="20"/>
              </w:rPr>
            </w:pPr>
            <w:ins w:id="1333"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334" w:author="Arjan" w:date="2012-12-10T16:13:00Z"/>
                <w:rFonts w:ascii="Arial" w:eastAsia="Times New Roman" w:hAnsi="Arial" w:cs="Arial"/>
                <w:color w:val="000000"/>
                <w:sz w:val="20"/>
                <w:szCs w:val="20"/>
              </w:rPr>
            </w:pPr>
            <w:ins w:id="133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133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3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38" w:author="Arjan" w:date="2012-12-10T16:13:00Z"/>
                <w:rFonts w:ascii="Arial" w:eastAsia="Times New Roman" w:hAnsi="Arial" w:cs="Arial"/>
                <w:color w:val="000000"/>
                <w:sz w:val="20"/>
                <w:szCs w:val="20"/>
              </w:rPr>
            </w:pPr>
          </w:p>
        </w:tc>
      </w:tr>
      <w:tr w:rsidR="00CF1DA2" w:rsidRPr="00CF1DA2">
        <w:trPr>
          <w:ins w:id="13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40" w:author="Arjan" w:date="2012-12-10T16:13:00Z"/>
                <w:rFonts w:ascii="Arial" w:eastAsia="Times New Roman" w:hAnsi="Arial" w:cs="Arial"/>
                <w:color w:val="000000"/>
                <w:sz w:val="20"/>
                <w:szCs w:val="20"/>
              </w:rPr>
            </w:pPr>
            <w:ins w:id="1341"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42" w:author="Arjan" w:date="2012-12-10T16:13:00Z"/>
                <w:rFonts w:ascii="Arial" w:eastAsia="Times New Roman" w:hAnsi="Arial" w:cs="Arial"/>
                <w:color w:val="000000"/>
                <w:sz w:val="20"/>
                <w:szCs w:val="20"/>
              </w:rPr>
            </w:pPr>
            <w:ins w:id="1343" w:author="Arjan" w:date="2012-12-10T16:13:00Z">
              <w:r w:rsidRPr="00CF1DA2">
                <w:rPr>
                  <w:rFonts w:ascii="Arial" w:eastAsia="Times New Roman" w:hAnsi="Arial" w:cs="Arial"/>
                  <w:color w:val="000000"/>
                  <w:sz w:val="20"/>
                  <w:szCs w:val="20"/>
                </w:rPr>
                <w:t>KING</w:t>
              </w:r>
            </w:ins>
          </w:p>
        </w:tc>
      </w:tr>
      <w:tr w:rsidR="00CF1DA2" w:rsidRPr="00CF1DA2">
        <w:trPr>
          <w:ins w:id="134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46" w:author="Arjan" w:date="2012-12-10T16:13:00Z"/>
                <w:rFonts w:ascii="Arial" w:eastAsia="Times New Roman" w:hAnsi="Arial" w:cs="Arial"/>
                <w:color w:val="000000"/>
                <w:sz w:val="20"/>
                <w:szCs w:val="20"/>
              </w:rPr>
            </w:pPr>
          </w:p>
        </w:tc>
      </w:tr>
      <w:tr w:rsidR="00CF1DA2" w:rsidRPr="00CF1DA2">
        <w:trPr>
          <w:ins w:id="13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48" w:author="Arjan" w:date="2012-12-10T16:13:00Z"/>
                <w:rFonts w:ascii="Arial" w:eastAsia="Times New Roman" w:hAnsi="Arial" w:cs="Arial"/>
                <w:color w:val="000000"/>
                <w:sz w:val="20"/>
                <w:szCs w:val="20"/>
              </w:rPr>
            </w:pPr>
            <w:ins w:id="1349"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50" w:author="Arjan" w:date="2012-12-10T16:13:00Z"/>
                <w:rFonts w:ascii="Arial" w:eastAsia="Times New Roman" w:hAnsi="Arial" w:cs="Arial"/>
                <w:color w:val="000000"/>
                <w:sz w:val="20"/>
                <w:szCs w:val="20"/>
              </w:rPr>
            </w:pPr>
          </w:p>
        </w:tc>
      </w:tr>
      <w:tr w:rsidR="00CF1DA2" w:rsidRPr="00CF1DA2">
        <w:trPr>
          <w:ins w:id="13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5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53" w:author="Arjan" w:date="2012-12-10T16:13:00Z"/>
                <w:rFonts w:ascii="Arial" w:eastAsia="Times New Roman" w:hAnsi="Arial" w:cs="Arial"/>
                <w:color w:val="000000"/>
                <w:sz w:val="20"/>
                <w:szCs w:val="20"/>
              </w:rPr>
            </w:pPr>
          </w:p>
        </w:tc>
      </w:tr>
      <w:tr w:rsidR="00CF1DA2" w:rsidRPr="00CF1DA2">
        <w:trPr>
          <w:ins w:id="13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55" w:author="Arjan" w:date="2012-12-10T16:13:00Z"/>
                <w:rFonts w:ascii="Arial" w:eastAsia="Times New Roman" w:hAnsi="Arial" w:cs="Arial"/>
                <w:color w:val="000000"/>
                <w:sz w:val="20"/>
                <w:szCs w:val="20"/>
              </w:rPr>
            </w:pPr>
            <w:proofErr w:type="spellStart"/>
            <w:ins w:id="1356" w:author="Arjan" w:date="2012-12-10T16:13:00Z">
              <w:r w:rsidRPr="00CF1DA2">
                <w:rPr>
                  <w:rFonts w:ascii="Arial" w:eastAsia="Times New Roman" w:hAnsi="Arial" w:cs="Arial"/>
                  <w:b/>
                  <w:bCs/>
                  <w:color w:val="000000"/>
                  <w:sz w:val="20"/>
                  <w:szCs w:val="20"/>
                </w:rPr>
                <w:t>XML-tag</w:t>
              </w:r>
              <w:proofErr w:type="spellEnd"/>
              <w:r w:rsidRPr="00CF1DA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357" w:author="Arjan" w:date="2012-12-10T16:13:00Z"/>
                <w:rFonts w:ascii="Arial" w:eastAsia="Times New Roman" w:hAnsi="Arial" w:cs="Arial"/>
                <w:color w:val="000000"/>
                <w:sz w:val="20"/>
                <w:szCs w:val="20"/>
              </w:rPr>
            </w:pPr>
            <w:ins w:id="135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135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6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61" w:author="Arjan" w:date="2012-12-10T16:13:00Z"/>
                <w:rFonts w:ascii="Arial" w:eastAsia="Times New Roman" w:hAnsi="Arial" w:cs="Arial"/>
                <w:color w:val="000000"/>
                <w:sz w:val="20"/>
                <w:szCs w:val="20"/>
              </w:rPr>
            </w:pPr>
          </w:p>
        </w:tc>
      </w:tr>
      <w:tr w:rsidR="00CF1DA2" w:rsidRPr="00CF1DA2">
        <w:trPr>
          <w:ins w:id="13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63" w:author="Arjan" w:date="2012-12-10T16:13:00Z"/>
                <w:rFonts w:ascii="Arial" w:eastAsia="Times New Roman" w:hAnsi="Arial" w:cs="Arial"/>
                <w:color w:val="000000"/>
                <w:sz w:val="20"/>
                <w:szCs w:val="20"/>
              </w:rPr>
            </w:pPr>
            <w:ins w:id="1364"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365" w:author="Arjan" w:date="2012-12-10T16:13:00Z"/>
                <w:rFonts w:ascii="Arial" w:eastAsia="Times New Roman" w:hAnsi="Arial" w:cs="Arial"/>
                <w:color w:val="000000"/>
                <w:sz w:val="20"/>
                <w:szCs w:val="20"/>
              </w:rPr>
            </w:pPr>
            <w:ins w:id="136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unieke aanduiding van een individueel Klantcontact</w:t>
              </w:r>
              <w:r w:rsidRPr="00CF1DA2">
                <w:rPr>
                  <w:rFonts w:ascii="Arial" w:hAnsi="Arial" w:cs="Arial"/>
                  <w:sz w:val="20"/>
                  <w:szCs w:val="20"/>
                  <w:lang w:val="en-AU"/>
                </w:rPr>
                <w:fldChar w:fldCharType="end"/>
              </w:r>
            </w:ins>
          </w:p>
        </w:tc>
      </w:tr>
      <w:tr w:rsidR="00CF1DA2" w:rsidRPr="00CF1DA2">
        <w:trPr>
          <w:trHeight w:val="230"/>
          <w:ins w:id="136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6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69" w:author="Arjan" w:date="2012-12-10T16:13:00Z"/>
                <w:rFonts w:ascii="Arial" w:eastAsia="Times New Roman" w:hAnsi="Arial" w:cs="Arial"/>
                <w:color w:val="000000"/>
                <w:sz w:val="20"/>
                <w:szCs w:val="20"/>
              </w:rPr>
            </w:pPr>
          </w:p>
        </w:tc>
      </w:tr>
      <w:tr w:rsidR="00CF1DA2" w:rsidRPr="00CF1DA2">
        <w:trPr>
          <w:trHeight w:val="230"/>
          <w:ins w:id="13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71" w:author="Arjan" w:date="2012-12-10T16:13:00Z"/>
                <w:rFonts w:ascii="Arial" w:eastAsia="Times New Roman" w:hAnsi="Arial" w:cs="Arial"/>
                <w:color w:val="000000"/>
                <w:sz w:val="20"/>
                <w:szCs w:val="20"/>
              </w:rPr>
            </w:pPr>
            <w:ins w:id="1372"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73" w:author="Arjan" w:date="2012-12-10T16:13:00Z"/>
                <w:rFonts w:ascii="Arial" w:eastAsia="Times New Roman" w:hAnsi="Arial" w:cs="Arial"/>
                <w:color w:val="000000"/>
                <w:sz w:val="20"/>
                <w:szCs w:val="20"/>
              </w:rPr>
            </w:pPr>
            <w:ins w:id="1374" w:author="Arjan" w:date="2012-12-10T16:13:00Z">
              <w:r w:rsidRPr="00CF1DA2">
                <w:rPr>
                  <w:rFonts w:ascii="Arial" w:eastAsia="Times New Roman" w:hAnsi="Arial" w:cs="Arial"/>
                  <w:color w:val="000000"/>
                  <w:sz w:val="20"/>
                  <w:szCs w:val="20"/>
                </w:rPr>
                <w:t xml:space="preserve">KING </w:t>
              </w:r>
            </w:ins>
          </w:p>
        </w:tc>
      </w:tr>
      <w:tr w:rsidR="00CF1DA2" w:rsidRPr="00CF1DA2">
        <w:trPr>
          <w:ins w:id="137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7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77" w:author="Arjan" w:date="2012-12-10T16:13:00Z"/>
                <w:rFonts w:ascii="Arial" w:eastAsia="Times New Roman" w:hAnsi="Arial" w:cs="Arial"/>
                <w:color w:val="000000"/>
                <w:sz w:val="20"/>
                <w:szCs w:val="20"/>
              </w:rPr>
            </w:pPr>
          </w:p>
        </w:tc>
      </w:tr>
      <w:tr w:rsidR="00CF1DA2" w:rsidRPr="00CF1DA2">
        <w:trPr>
          <w:ins w:id="13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79" w:author="Arjan" w:date="2012-12-10T16:13:00Z"/>
                <w:rFonts w:ascii="Arial" w:eastAsia="Times New Roman" w:hAnsi="Arial" w:cs="Arial"/>
                <w:color w:val="000000"/>
                <w:sz w:val="20"/>
                <w:szCs w:val="20"/>
              </w:rPr>
            </w:pPr>
            <w:ins w:id="1380"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81" w:author="Arjan" w:date="2012-12-10T16:13:00Z"/>
                <w:rFonts w:ascii="Arial" w:eastAsia="Times New Roman" w:hAnsi="Arial" w:cs="Arial"/>
                <w:color w:val="000000"/>
                <w:sz w:val="20"/>
                <w:szCs w:val="20"/>
              </w:rPr>
            </w:pPr>
            <w:ins w:id="1382" w:author="Arjan" w:date="2012-12-10T16:13:00Z">
              <w:r w:rsidRPr="00CF1DA2">
                <w:rPr>
                  <w:rFonts w:ascii="Arial" w:eastAsia="Times New Roman" w:hAnsi="Arial" w:cs="Arial"/>
                  <w:color w:val="000000"/>
                  <w:sz w:val="20"/>
                  <w:szCs w:val="20"/>
                </w:rPr>
                <w:t>1 januari 2013</w:t>
              </w:r>
            </w:ins>
          </w:p>
        </w:tc>
      </w:tr>
      <w:tr w:rsidR="00CF1DA2" w:rsidRPr="00CF1DA2">
        <w:trPr>
          <w:ins w:id="138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8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85" w:author="Arjan" w:date="2012-12-10T16:13:00Z"/>
                <w:rFonts w:ascii="Arial" w:eastAsia="Times New Roman" w:hAnsi="Arial" w:cs="Arial"/>
                <w:color w:val="000000"/>
                <w:sz w:val="20"/>
                <w:szCs w:val="20"/>
              </w:rPr>
            </w:pPr>
          </w:p>
        </w:tc>
      </w:tr>
      <w:tr w:rsidR="00CF1DA2" w:rsidRPr="00CF1DA2">
        <w:trPr>
          <w:ins w:id="13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87" w:author="Arjan" w:date="2012-12-10T16:13:00Z"/>
                <w:rFonts w:ascii="Arial" w:eastAsia="Times New Roman" w:hAnsi="Arial" w:cs="Arial"/>
                <w:color w:val="000000"/>
                <w:sz w:val="20"/>
                <w:szCs w:val="20"/>
              </w:rPr>
            </w:pPr>
            <w:ins w:id="1388"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89" w:author="Arjan" w:date="2012-12-10T16:13:00Z"/>
                <w:rFonts w:ascii="Arial" w:eastAsia="Times New Roman" w:hAnsi="Arial" w:cs="Arial"/>
                <w:color w:val="000000"/>
                <w:sz w:val="20"/>
                <w:szCs w:val="20"/>
              </w:rPr>
            </w:pPr>
            <w:ins w:id="1390" w:author="Arjan" w:date="2012-12-10T16:13:00Z">
              <w:r w:rsidRPr="00CF1DA2">
                <w:rPr>
                  <w:rFonts w:ascii="Arial" w:eastAsia="Times New Roman" w:hAnsi="Arial" w:cs="Arial"/>
                  <w:color w:val="000000"/>
                  <w:sz w:val="20"/>
                  <w:szCs w:val="20"/>
                </w:rPr>
                <w:t>Betreft de nummering van klantcontacten volgens een organisatie-eigen systematiek. Bijvoorbeeld het jaartal gevolgd door een oplopend volgnummer of het tijdstip, tot op de honderdste seconde, van het begin van de registratie van het klantcontact</w:t>
              </w:r>
            </w:ins>
          </w:p>
        </w:tc>
      </w:tr>
      <w:tr w:rsidR="00CF1DA2" w:rsidRPr="00CF1DA2">
        <w:trPr>
          <w:ins w:id="139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9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93" w:author="Arjan" w:date="2012-12-10T16:13:00Z"/>
                <w:rFonts w:ascii="Arial" w:eastAsia="Times New Roman" w:hAnsi="Arial" w:cs="Arial"/>
                <w:color w:val="000000"/>
                <w:sz w:val="20"/>
                <w:szCs w:val="20"/>
              </w:rPr>
            </w:pPr>
          </w:p>
        </w:tc>
      </w:tr>
      <w:tr w:rsidR="00CF1DA2" w:rsidRPr="00CF1DA2">
        <w:trPr>
          <w:ins w:id="13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395" w:author="Arjan" w:date="2012-12-10T16:13:00Z"/>
                <w:rFonts w:ascii="Arial" w:eastAsia="Times New Roman" w:hAnsi="Arial" w:cs="Arial"/>
                <w:color w:val="000000"/>
                <w:sz w:val="20"/>
                <w:szCs w:val="20"/>
              </w:rPr>
            </w:pPr>
            <w:ins w:id="1396"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397" w:author="Arjan" w:date="2012-12-10T16:13:00Z"/>
                <w:rFonts w:ascii="Arial" w:eastAsia="Times New Roman" w:hAnsi="Arial" w:cs="Arial"/>
                <w:color w:val="000000"/>
                <w:sz w:val="20"/>
                <w:szCs w:val="20"/>
              </w:rPr>
            </w:pPr>
            <w:ins w:id="139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ins>
          </w:p>
        </w:tc>
      </w:tr>
      <w:tr w:rsidR="00CF1DA2" w:rsidRPr="00CF1DA2">
        <w:trPr>
          <w:trHeight w:val="230"/>
          <w:ins w:id="139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1" w:author="Arjan" w:date="2012-12-10T16:13:00Z"/>
                <w:rFonts w:ascii="Arial" w:eastAsia="Times New Roman" w:hAnsi="Arial" w:cs="Arial"/>
                <w:color w:val="000000"/>
                <w:sz w:val="20"/>
                <w:szCs w:val="20"/>
              </w:rPr>
            </w:pPr>
          </w:p>
        </w:tc>
      </w:tr>
      <w:tr w:rsidR="00CF1DA2" w:rsidRPr="00CF1DA2">
        <w:trPr>
          <w:trHeight w:val="230"/>
          <w:ins w:id="140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3" w:author="Arjan" w:date="2012-12-10T16:13:00Z"/>
                <w:rFonts w:ascii="Arial" w:eastAsia="Times New Roman" w:hAnsi="Arial" w:cs="Arial"/>
                <w:color w:val="000000"/>
                <w:sz w:val="20"/>
                <w:szCs w:val="20"/>
              </w:rPr>
            </w:pPr>
            <w:proofErr w:type="spellStart"/>
            <w:ins w:id="1404" w:author="Arjan" w:date="2012-12-10T16:13:00Z">
              <w:r w:rsidRPr="00CF1DA2">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5" w:author="Arjan" w:date="2012-12-10T16:13:00Z"/>
                <w:rFonts w:ascii="Arial" w:eastAsia="Times New Roman" w:hAnsi="Arial" w:cs="Arial"/>
                <w:color w:val="000000"/>
                <w:sz w:val="20"/>
                <w:szCs w:val="20"/>
              </w:rPr>
            </w:pPr>
            <w:ins w:id="1406"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140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09" w:author="Arjan" w:date="2012-12-10T16:13:00Z"/>
                <w:rFonts w:ascii="Arial" w:eastAsia="Times New Roman" w:hAnsi="Arial" w:cs="Arial"/>
                <w:color w:val="000000"/>
                <w:sz w:val="20"/>
                <w:szCs w:val="20"/>
              </w:rPr>
            </w:pPr>
          </w:p>
        </w:tc>
      </w:tr>
      <w:tr w:rsidR="00CF1DA2" w:rsidRPr="00CF1DA2">
        <w:trPr>
          <w:trHeight w:val="215"/>
          <w:ins w:id="141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11" w:author="Arjan" w:date="2012-12-10T16:13:00Z"/>
                <w:rFonts w:ascii="Arial" w:eastAsia="Times New Roman" w:hAnsi="Arial" w:cs="Arial"/>
                <w:color w:val="000000"/>
                <w:sz w:val="20"/>
                <w:szCs w:val="20"/>
              </w:rPr>
            </w:pPr>
            <w:ins w:id="1412"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13" w:author="Arjan" w:date="2012-12-10T16:13:00Z"/>
                <w:rFonts w:ascii="Arial" w:eastAsia="Times New Roman" w:hAnsi="Arial" w:cs="Arial"/>
                <w:color w:val="000000"/>
                <w:sz w:val="20"/>
                <w:szCs w:val="20"/>
              </w:rPr>
            </w:pPr>
            <w:ins w:id="1414" w:author="Arjan" w:date="2012-12-10T16:13:00Z">
              <w:r w:rsidRPr="00CF1DA2">
                <w:rPr>
                  <w:rFonts w:ascii="Arial" w:eastAsia="Times New Roman" w:hAnsi="Arial" w:cs="Arial"/>
                  <w:color w:val="000000"/>
                  <w:sz w:val="20"/>
                  <w:szCs w:val="20"/>
                </w:rPr>
                <w:t>Nee</w:t>
              </w:r>
            </w:ins>
          </w:p>
        </w:tc>
      </w:tr>
      <w:tr w:rsidR="00CF1DA2" w:rsidRPr="00CF1DA2">
        <w:trPr>
          <w:trHeight w:val="230"/>
          <w:ins w:id="141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1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17" w:author="Arjan" w:date="2012-12-10T16:13:00Z"/>
                <w:rFonts w:ascii="Arial" w:eastAsia="Times New Roman" w:hAnsi="Arial" w:cs="Arial"/>
                <w:color w:val="000000"/>
                <w:sz w:val="20"/>
                <w:szCs w:val="20"/>
              </w:rPr>
            </w:pPr>
          </w:p>
        </w:tc>
      </w:tr>
      <w:tr w:rsidR="00CF1DA2" w:rsidRPr="00CF1DA2">
        <w:trPr>
          <w:trHeight w:val="230"/>
          <w:ins w:id="141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19" w:author="Arjan" w:date="2012-12-10T16:13:00Z"/>
                <w:rFonts w:ascii="Arial" w:eastAsia="Times New Roman" w:hAnsi="Arial" w:cs="Arial"/>
                <w:color w:val="000000"/>
                <w:sz w:val="20"/>
                <w:szCs w:val="20"/>
              </w:rPr>
            </w:pPr>
            <w:ins w:id="1420"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21" w:author="Arjan" w:date="2012-12-10T16:13:00Z"/>
                <w:rFonts w:ascii="Arial" w:eastAsia="Times New Roman" w:hAnsi="Arial" w:cs="Arial"/>
                <w:color w:val="000000"/>
                <w:sz w:val="20"/>
                <w:szCs w:val="20"/>
              </w:rPr>
            </w:pPr>
            <w:ins w:id="1422" w:author="Arjan" w:date="2012-12-10T16:13:00Z">
              <w:r w:rsidRPr="00CF1DA2">
                <w:rPr>
                  <w:rFonts w:ascii="Arial" w:eastAsia="Times New Roman" w:hAnsi="Arial" w:cs="Arial"/>
                  <w:color w:val="000000"/>
                  <w:sz w:val="20"/>
                  <w:szCs w:val="20"/>
                </w:rPr>
                <w:t>Nee</w:t>
              </w:r>
            </w:ins>
          </w:p>
        </w:tc>
      </w:tr>
      <w:tr w:rsidR="00CF1DA2" w:rsidRPr="00CF1DA2">
        <w:trPr>
          <w:trHeight w:val="230"/>
          <w:ins w:id="14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25" w:author="Arjan" w:date="2012-12-10T16:13:00Z"/>
                <w:rFonts w:ascii="Arial" w:eastAsia="Times New Roman" w:hAnsi="Arial" w:cs="Arial"/>
                <w:color w:val="000000"/>
                <w:sz w:val="20"/>
                <w:szCs w:val="20"/>
              </w:rPr>
            </w:pPr>
          </w:p>
        </w:tc>
      </w:tr>
      <w:tr w:rsidR="00CF1DA2" w:rsidRPr="00CF1DA2">
        <w:trPr>
          <w:trHeight w:val="230"/>
          <w:ins w:id="14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27" w:author="Arjan" w:date="2012-12-10T16:13:00Z"/>
                <w:rFonts w:ascii="Arial" w:eastAsia="Times New Roman" w:hAnsi="Arial" w:cs="Arial"/>
                <w:color w:val="000000"/>
                <w:sz w:val="20"/>
                <w:szCs w:val="20"/>
              </w:rPr>
            </w:pPr>
            <w:ins w:id="1428" w:author="Arjan" w:date="2012-12-10T16:13:00Z">
              <w:r w:rsidRPr="00CF1DA2">
                <w:rPr>
                  <w:rFonts w:ascii="Arial" w:eastAsia="Times New Roman" w:hAnsi="Arial" w:cs="Arial"/>
                  <w:b/>
                  <w:bCs/>
                  <w:color w:val="000000"/>
                  <w:sz w:val="20"/>
                  <w:szCs w:val="20"/>
                </w:rPr>
                <w:lastRenderedPageBreak/>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29" w:author="Arjan" w:date="2012-12-10T16:13:00Z"/>
                <w:rFonts w:ascii="Arial" w:eastAsia="Times New Roman" w:hAnsi="Arial" w:cs="Arial"/>
                <w:color w:val="000000"/>
                <w:sz w:val="20"/>
                <w:szCs w:val="20"/>
              </w:rPr>
            </w:pPr>
          </w:p>
        </w:tc>
      </w:tr>
      <w:tr w:rsidR="00CF1DA2" w:rsidRPr="00CF1DA2">
        <w:trPr>
          <w:trHeight w:val="230"/>
          <w:ins w:id="143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3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32" w:author="Arjan" w:date="2012-12-10T16:13:00Z"/>
                <w:rFonts w:ascii="Arial" w:eastAsia="Times New Roman" w:hAnsi="Arial" w:cs="Arial"/>
                <w:color w:val="000000"/>
                <w:sz w:val="20"/>
                <w:szCs w:val="20"/>
              </w:rPr>
            </w:pPr>
          </w:p>
        </w:tc>
      </w:tr>
      <w:tr w:rsidR="00CF1DA2" w:rsidRPr="00CF1DA2">
        <w:trPr>
          <w:trHeight w:val="230"/>
          <w:ins w:id="143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34" w:author="Arjan" w:date="2012-12-10T16:13:00Z"/>
                <w:rFonts w:ascii="Arial" w:eastAsia="Times New Roman" w:hAnsi="Arial" w:cs="Arial"/>
                <w:color w:val="000000"/>
                <w:sz w:val="20"/>
                <w:szCs w:val="20"/>
              </w:rPr>
            </w:pPr>
            <w:ins w:id="1435"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36" w:author="Arjan" w:date="2012-12-10T16:13:00Z"/>
                <w:rFonts w:ascii="Arial" w:eastAsia="Times New Roman" w:hAnsi="Arial" w:cs="Arial"/>
                <w:color w:val="000000"/>
                <w:sz w:val="20"/>
                <w:szCs w:val="20"/>
              </w:rPr>
            </w:pPr>
            <w:ins w:id="1437" w:author="Arjan" w:date="2012-12-10T16:13:00Z">
              <w:r w:rsidRPr="00CF1DA2">
                <w:rPr>
                  <w:rFonts w:ascii="Arial" w:eastAsia="Times New Roman" w:hAnsi="Arial" w:cs="Arial"/>
                  <w:color w:val="000000"/>
                  <w:sz w:val="20"/>
                  <w:szCs w:val="20"/>
                </w:rPr>
                <w:t>Nee</w:t>
              </w:r>
            </w:ins>
          </w:p>
        </w:tc>
      </w:tr>
      <w:tr w:rsidR="00CF1DA2" w:rsidRPr="00CF1DA2">
        <w:trPr>
          <w:trHeight w:val="230"/>
          <w:ins w:id="143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40" w:author="Arjan" w:date="2012-12-10T16:13:00Z"/>
                <w:rFonts w:ascii="Arial" w:eastAsia="Times New Roman" w:hAnsi="Arial" w:cs="Arial"/>
                <w:color w:val="000000"/>
                <w:sz w:val="20"/>
                <w:szCs w:val="20"/>
              </w:rPr>
            </w:pPr>
          </w:p>
        </w:tc>
      </w:tr>
      <w:tr w:rsidR="00CF1DA2" w:rsidRPr="00CF1DA2">
        <w:trPr>
          <w:trHeight w:val="411"/>
          <w:ins w:id="144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42" w:author="Arjan" w:date="2012-12-10T16:13:00Z"/>
                <w:rFonts w:ascii="Arial" w:eastAsia="Times New Roman" w:hAnsi="Arial" w:cs="Arial"/>
                <w:color w:val="000000"/>
                <w:sz w:val="20"/>
                <w:szCs w:val="20"/>
              </w:rPr>
            </w:pPr>
            <w:ins w:id="1443"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44" w:author="Arjan" w:date="2012-12-10T16:13:00Z"/>
                <w:rFonts w:ascii="Arial" w:eastAsia="Times New Roman" w:hAnsi="Arial" w:cs="Arial"/>
                <w:color w:val="000000"/>
                <w:sz w:val="20"/>
                <w:szCs w:val="20"/>
              </w:rPr>
            </w:pPr>
            <w:ins w:id="1445" w:author="Arjan" w:date="2012-12-10T16:13:00Z">
              <w:r w:rsidRPr="00CF1DA2">
                <w:rPr>
                  <w:rFonts w:ascii="Arial" w:eastAsia="Times New Roman" w:hAnsi="Arial" w:cs="Arial"/>
                  <w:color w:val="000000"/>
                  <w:sz w:val="20"/>
                  <w:szCs w:val="20"/>
                </w:rPr>
                <w:t>Nee</w:t>
              </w:r>
            </w:ins>
          </w:p>
        </w:tc>
      </w:tr>
      <w:tr w:rsidR="00CF1DA2" w:rsidRPr="00CF1DA2">
        <w:trPr>
          <w:trHeight w:val="245"/>
          <w:ins w:id="14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48" w:author="Arjan" w:date="2012-12-10T16:13:00Z"/>
                <w:rFonts w:ascii="Arial" w:eastAsia="Times New Roman" w:hAnsi="Arial" w:cs="Arial"/>
                <w:color w:val="000000"/>
                <w:sz w:val="20"/>
                <w:szCs w:val="20"/>
              </w:rPr>
            </w:pPr>
          </w:p>
        </w:tc>
      </w:tr>
      <w:tr w:rsidR="00CF1DA2" w:rsidRPr="00CF1DA2">
        <w:trPr>
          <w:trHeight w:val="230"/>
          <w:ins w:id="144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50" w:author="Arjan" w:date="2012-12-10T16:13:00Z"/>
                <w:rFonts w:ascii="Arial" w:eastAsia="Times New Roman" w:hAnsi="Arial" w:cs="Arial"/>
                <w:color w:val="000000"/>
                <w:sz w:val="20"/>
                <w:szCs w:val="20"/>
              </w:rPr>
            </w:pPr>
            <w:ins w:id="1451"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452" w:author="Arjan" w:date="2012-12-10T16:13:00Z"/>
                <w:rFonts w:ascii="Arial" w:eastAsia="Times New Roman" w:hAnsi="Arial" w:cs="Arial"/>
                <w:color w:val="000000"/>
                <w:sz w:val="20"/>
                <w:szCs w:val="20"/>
              </w:rPr>
            </w:pPr>
            <w:ins w:id="145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14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56" w:author="Arjan" w:date="2012-12-10T16:13:00Z"/>
                <w:rFonts w:ascii="Arial" w:eastAsia="Times New Roman" w:hAnsi="Arial" w:cs="Arial"/>
                <w:color w:val="000000"/>
                <w:sz w:val="20"/>
                <w:szCs w:val="20"/>
              </w:rPr>
            </w:pPr>
          </w:p>
        </w:tc>
      </w:tr>
      <w:tr w:rsidR="00CF1DA2" w:rsidRPr="00CF1DA2">
        <w:trPr>
          <w:trHeight w:val="230"/>
          <w:ins w:id="14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58" w:author="Arjan" w:date="2012-12-10T16:13:00Z"/>
                <w:rFonts w:ascii="Arial" w:eastAsia="Times New Roman" w:hAnsi="Arial" w:cs="Arial"/>
                <w:color w:val="000000"/>
                <w:sz w:val="20"/>
                <w:szCs w:val="20"/>
              </w:rPr>
            </w:pPr>
            <w:ins w:id="1459"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60" w:author="Arjan" w:date="2012-12-10T16:13:00Z"/>
                <w:rFonts w:ascii="Arial" w:eastAsia="Times New Roman" w:hAnsi="Arial" w:cs="Arial"/>
                <w:color w:val="000000"/>
                <w:sz w:val="20"/>
                <w:szCs w:val="20"/>
              </w:rPr>
            </w:pPr>
            <w:ins w:id="1461"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14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64" w:author="Arjan" w:date="2012-12-10T16:13:00Z"/>
                <w:rFonts w:ascii="Arial" w:eastAsia="Times New Roman" w:hAnsi="Arial" w:cs="Arial"/>
                <w:color w:val="000000"/>
                <w:sz w:val="20"/>
                <w:szCs w:val="20"/>
              </w:rPr>
            </w:pPr>
          </w:p>
        </w:tc>
      </w:tr>
      <w:tr w:rsidR="00CF1DA2" w:rsidRPr="00CF1DA2">
        <w:trPr>
          <w:trHeight w:val="230"/>
          <w:ins w:id="14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66" w:author="Arjan" w:date="2012-12-10T16:13:00Z"/>
                <w:rFonts w:ascii="Arial" w:eastAsia="Times New Roman" w:hAnsi="Arial" w:cs="Arial"/>
                <w:b/>
                <w:bCs/>
                <w:color w:val="000000"/>
                <w:sz w:val="20"/>
                <w:szCs w:val="20"/>
              </w:rPr>
            </w:pPr>
            <w:ins w:id="1467"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68" w:author="Arjan" w:date="2012-12-10T16:13:00Z"/>
                <w:rFonts w:ascii="Arial" w:eastAsia="Times New Roman" w:hAnsi="Arial" w:cs="Arial"/>
                <w:color w:val="000000"/>
                <w:sz w:val="20"/>
                <w:szCs w:val="20"/>
              </w:rPr>
            </w:pPr>
            <w:ins w:id="1469" w:author="Arjan" w:date="2012-12-10T16:13:00Z">
              <w:r w:rsidRPr="00CF1DA2">
                <w:rPr>
                  <w:rFonts w:ascii="Arial" w:eastAsia="Times New Roman" w:hAnsi="Arial" w:cs="Arial"/>
                  <w:color w:val="000000"/>
                  <w:sz w:val="20"/>
                  <w:szCs w:val="20"/>
                </w:rPr>
                <w:t>-</w:t>
              </w:r>
            </w:ins>
          </w:p>
        </w:tc>
      </w:tr>
      <w:tr w:rsidR="00CF1DA2" w:rsidRPr="00CF1DA2">
        <w:trPr>
          <w:trHeight w:val="230"/>
          <w:ins w:id="14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71"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72" w:author="Arjan" w:date="2012-12-10T16:13:00Z"/>
                <w:rFonts w:ascii="Arial" w:eastAsia="Times New Roman" w:hAnsi="Arial" w:cs="Arial"/>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1473" w:author="Arjan" w:date="2012-12-10T16:13:00Z"/>
          <w:rFonts w:ascii="Arial" w:eastAsia="Times New Roman" w:hAnsi="Arial" w:cs="Arial"/>
          <w:b/>
          <w:bCs/>
          <w:color w:val="004080"/>
          <w:sz w:val="24"/>
          <w:szCs w:val="24"/>
        </w:rPr>
      </w:pPr>
      <w:ins w:id="147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147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76" w:author="Arjan" w:date="2012-12-10T16:13:00Z"/>
                <w:rFonts w:ascii="Arial" w:eastAsia="Times New Roman" w:hAnsi="Arial" w:cs="Arial"/>
                <w:color w:val="000000"/>
                <w:sz w:val="20"/>
                <w:szCs w:val="20"/>
              </w:rPr>
            </w:pPr>
            <w:ins w:id="1477"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478" w:author="Arjan" w:date="2012-12-10T16:13:00Z"/>
                <w:rFonts w:ascii="Arial" w:eastAsia="Times New Roman" w:hAnsi="Arial" w:cs="Arial"/>
                <w:color w:val="000000"/>
                <w:sz w:val="20"/>
                <w:szCs w:val="20"/>
              </w:rPr>
            </w:pPr>
            <w:ins w:id="147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148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8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82" w:author="Arjan" w:date="2012-12-10T16:13:00Z"/>
                <w:rFonts w:ascii="Arial" w:eastAsia="Times New Roman" w:hAnsi="Arial" w:cs="Arial"/>
                <w:color w:val="000000"/>
                <w:sz w:val="20"/>
                <w:szCs w:val="20"/>
              </w:rPr>
            </w:pPr>
          </w:p>
        </w:tc>
      </w:tr>
      <w:tr w:rsidR="00CF1DA2" w:rsidRPr="00CF1DA2">
        <w:trPr>
          <w:ins w:id="148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84" w:author="Arjan" w:date="2012-12-10T16:13:00Z"/>
                <w:rFonts w:ascii="Arial" w:eastAsia="Times New Roman" w:hAnsi="Arial" w:cs="Arial"/>
                <w:color w:val="000000"/>
                <w:sz w:val="20"/>
                <w:szCs w:val="20"/>
              </w:rPr>
            </w:pPr>
            <w:ins w:id="1485"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86" w:author="Arjan" w:date="2012-12-10T16:13:00Z"/>
                <w:rFonts w:ascii="Arial" w:eastAsia="Times New Roman" w:hAnsi="Arial" w:cs="Arial"/>
                <w:color w:val="000000"/>
                <w:sz w:val="20"/>
                <w:szCs w:val="20"/>
              </w:rPr>
            </w:pPr>
            <w:ins w:id="1487" w:author="Arjan" w:date="2012-12-10T16:13:00Z">
              <w:r w:rsidRPr="00CF1DA2">
                <w:rPr>
                  <w:rFonts w:ascii="Arial" w:eastAsia="Times New Roman" w:hAnsi="Arial" w:cs="Arial"/>
                  <w:color w:val="000000"/>
                  <w:sz w:val="20"/>
                  <w:szCs w:val="20"/>
                </w:rPr>
                <w:t>KING</w:t>
              </w:r>
            </w:ins>
          </w:p>
        </w:tc>
      </w:tr>
      <w:tr w:rsidR="00CF1DA2" w:rsidRPr="00CF1DA2">
        <w:trPr>
          <w:ins w:id="148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8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0" w:author="Arjan" w:date="2012-12-10T16:13:00Z"/>
                <w:rFonts w:ascii="Arial" w:eastAsia="Times New Roman" w:hAnsi="Arial" w:cs="Arial"/>
                <w:color w:val="000000"/>
                <w:sz w:val="20"/>
                <w:szCs w:val="20"/>
              </w:rPr>
            </w:pPr>
          </w:p>
        </w:tc>
      </w:tr>
      <w:tr w:rsidR="00CF1DA2" w:rsidRPr="00CF1DA2">
        <w:trPr>
          <w:ins w:id="149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2" w:author="Arjan" w:date="2012-12-10T16:13:00Z"/>
                <w:rFonts w:ascii="Arial" w:eastAsia="Times New Roman" w:hAnsi="Arial" w:cs="Arial"/>
                <w:color w:val="000000"/>
                <w:sz w:val="20"/>
                <w:szCs w:val="20"/>
              </w:rPr>
            </w:pPr>
            <w:ins w:id="1493"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4" w:author="Arjan" w:date="2012-12-10T16:13:00Z"/>
                <w:rFonts w:ascii="Arial" w:eastAsia="Times New Roman" w:hAnsi="Arial" w:cs="Arial"/>
                <w:color w:val="000000"/>
                <w:sz w:val="20"/>
                <w:szCs w:val="20"/>
              </w:rPr>
            </w:pPr>
          </w:p>
        </w:tc>
      </w:tr>
      <w:tr w:rsidR="00CF1DA2" w:rsidRPr="00CF1DA2">
        <w:trPr>
          <w:ins w:id="149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7" w:author="Arjan" w:date="2012-12-10T16:13:00Z"/>
                <w:rFonts w:ascii="Arial" w:eastAsia="Times New Roman" w:hAnsi="Arial" w:cs="Arial"/>
                <w:color w:val="000000"/>
                <w:sz w:val="20"/>
                <w:szCs w:val="20"/>
              </w:rPr>
            </w:pPr>
          </w:p>
        </w:tc>
      </w:tr>
      <w:tr w:rsidR="00CF1DA2" w:rsidRPr="00CF1DA2">
        <w:trPr>
          <w:ins w:id="149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499" w:author="Arjan" w:date="2012-12-10T16:13:00Z"/>
                <w:rFonts w:ascii="Arial" w:eastAsia="Times New Roman" w:hAnsi="Arial" w:cs="Arial"/>
                <w:color w:val="000000"/>
                <w:sz w:val="20"/>
                <w:szCs w:val="20"/>
              </w:rPr>
            </w:pPr>
            <w:proofErr w:type="spellStart"/>
            <w:ins w:id="1500" w:author="Arjan" w:date="2012-12-10T16:13:00Z">
              <w:r w:rsidRPr="00CF1DA2">
                <w:rPr>
                  <w:rFonts w:ascii="Arial" w:eastAsia="Times New Roman" w:hAnsi="Arial" w:cs="Arial"/>
                  <w:b/>
                  <w:bCs/>
                  <w:color w:val="000000"/>
                  <w:sz w:val="20"/>
                  <w:szCs w:val="20"/>
                </w:rPr>
                <w:t>XML-tag</w:t>
              </w:r>
              <w:proofErr w:type="spellEnd"/>
              <w:r w:rsidRPr="00CF1DA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501" w:author="Arjan" w:date="2012-12-10T16:13:00Z"/>
                <w:rFonts w:ascii="Arial" w:eastAsia="Times New Roman" w:hAnsi="Arial" w:cs="Arial"/>
                <w:color w:val="000000"/>
                <w:sz w:val="20"/>
                <w:szCs w:val="20"/>
              </w:rPr>
            </w:pPr>
            <w:ins w:id="150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150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05" w:author="Arjan" w:date="2012-12-10T16:13:00Z"/>
                <w:rFonts w:ascii="Arial" w:eastAsia="Times New Roman" w:hAnsi="Arial" w:cs="Arial"/>
                <w:color w:val="000000"/>
                <w:sz w:val="20"/>
                <w:szCs w:val="20"/>
              </w:rPr>
            </w:pPr>
          </w:p>
        </w:tc>
      </w:tr>
      <w:tr w:rsidR="00CF1DA2" w:rsidRPr="00CF1DA2">
        <w:trPr>
          <w:ins w:id="150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07" w:author="Arjan" w:date="2012-12-10T16:13:00Z"/>
                <w:rFonts w:ascii="Arial" w:eastAsia="Times New Roman" w:hAnsi="Arial" w:cs="Arial"/>
                <w:color w:val="000000"/>
                <w:sz w:val="20"/>
                <w:szCs w:val="20"/>
              </w:rPr>
            </w:pPr>
            <w:ins w:id="1508"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509" w:author="Arjan" w:date="2012-12-10T16:13:00Z"/>
                <w:rFonts w:ascii="Arial" w:eastAsia="Times New Roman" w:hAnsi="Arial" w:cs="Arial"/>
                <w:color w:val="000000"/>
                <w:sz w:val="20"/>
                <w:szCs w:val="20"/>
              </w:rPr>
            </w:pPr>
            <w:ins w:id="151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datum en het tijdstip waaop het Klantcontact begint</w:t>
              </w:r>
              <w:r w:rsidRPr="00CF1DA2">
                <w:rPr>
                  <w:rFonts w:ascii="Arial" w:hAnsi="Arial" w:cs="Arial"/>
                  <w:sz w:val="20"/>
                  <w:szCs w:val="20"/>
                  <w:lang w:val="en-AU"/>
                </w:rPr>
                <w:fldChar w:fldCharType="end"/>
              </w:r>
            </w:ins>
          </w:p>
        </w:tc>
      </w:tr>
      <w:tr w:rsidR="00CF1DA2" w:rsidRPr="00CF1DA2">
        <w:trPr>
          <w:trHeight w:val="230"/>
          <w:ins w:id="151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1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13" w:author="Arjan" w:date="2012-12-10T16:13:00Z"/>
                <w:rFonts w:ascii="Arial" w:eastAsia="Times New Roman" w:hAnsi="Arial" w:cs="Arial"/>
                <w:color w:val="000000"/>
                <w:sz w:val="20"/>
                <w:szCs w:val="20"/>
              </w:rPr>
            </w:pPr>
          </w:p>
        </w:tc>
      </w:tr>
      <w:tr w:rsidR="00CF1DA2" w:rsidRPr="00CF1DA2">
        <w:trPr>
          <w:trHeight w:val="230"/>
          <w:ins w:id="151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15" w:author="Arjan" w:date="2012-12-10T16:13:00Z"/>
                <w:rFonts w:ascii="Arial" w:eastAsia="Times New Roman" w:hAnsi="Arial" w:cs="Arial"/>
                <w:color w:val="000000"/>
                <w:sz w:val="20"/>
                <w:szCs w:val="20"/>
              </w:rPr>
            </w:pPr>
            <w:ins w:id="1516"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17" w:author="Arjan" w:date="2012-12-10T16:13:00Z"/>
                <w:rFonts w:ascii="Arial" w:eastAsia="Times New Roman" w:hAnsi="Arial" w:cs="Arial"/>
                <w:color w:val="000000"/>
                <w:sz w:val="20"/>
                <w:szCs w:val="20"/>
              </w:rPr>
            </w:pPr>
            <w:ins w:id="1518" w:author="Arjan" w:date="2012-12-10T16:13:00Z">
              <w:r w:rsidRPr="00CF1DA2">
                <w:rPr>
                  <w:rFonts w:ascii="Arial" w:eastAsia="Times New Roman" w:hAnsi="Arial" w:cs="Arial"/>
                  <w:color w:val="000000"/>
                  <w:sz w:val="20"/>
                  <w:szCs w:val="20"/>
                </w:rPr>
                <w:t xml:space="preserve">KING </w:t>
              </w:r>
            </w:ins>
          </w:p>
        </w:tc>
      </w:tr>
      <w:tr w:rsidR="00CF1DA2" w:rsidRPr="00CF1DA2">
        <w:trPr>
          <w:ins w:id="15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1" w:author="Arjan" w:date="2012-12-10T16:13:00Z"/>
                <w:rFonts w:ascii="Arial" w:eastAsia="Times New Roman" w:hAnsi="Arial" w:cs="Arial"/>
                <w:color w:val="000000"/>
                <w:sz w:val="20"/>
                <w:szCs w:val="20"/>
              </w:rPr>
            </w:pPr>
          </w:p>
        </w:tc>
      </w:tr>
      <w:tr w:rsidR="00CF1DA2" w:rsidRPr="00CF1DA2">
        <w:trPr>
          <w:ins w:id="152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3" w:author="Arjan" w:date="2012-12-10T16:13:00Z"/>
                <w:rFonts w:ascii="Arial" w:eastAsia="Times New Roman" w:hAnsi="Arial" w:cs="Arial"/>
                <w:color w:val="000000"/>
                <w:sz w:val="20"/>
                <w:szCs w:val="20"/>
              </w:rPr>
            </w:pPr>
            <w:ins w:id="1524"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5" w:author="Arjan" w:date="2012-12-10T16:13:00Z"/>
                <w:rFonts w:ascii="Arial" w:eastAsia="Times New Roman" w:hAnsi="Arial" w:cs="Arial"/>
                <w:color w:val="000000"/>
                <w:sz w:val="20"/>
                <w:szCs w:val="20"/>
              </w:rPr>
            </w:pPr>
            <w:ins w:id="1526" w:author="Arjan" w:date="2012-12-10T16:13:00Z">
              <w:r w:rsidRPr="00CF1DA2">
                <w:rPr>
                  <w:rFonts w:ascii="Arial" w:eastAsia="Times New Roman" w:hAnsi="Arial" w:cs="Arial"/>
                  <w:color w:val="000000"/>
                  <w:sz w:val="20"/>
                  <w:szCs w:val="20"/>
                </w:rPr>
                <w:t>1 januari 2013</w:t>
              </w:r>
            </w:ins>
          </w:p>
        </w:tc>
      </w:tr>
      <w:tr w:rsidR="00CF1DA2" w:rsidRPr="00CF1DA2">
        <w:trPr>
          <w:ins w:id="15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29" w:author="Arjan" w:date="2012-12-10T16:13:00Z"/>
                <w:rFonts w:ascii="Arial" w:eastAsia="Times New Roman" w:hAnsi="Arial" w:cs="Arial"/>
                <w:color w:val="000000"/>
                <w:sz w:val="20"/>
                <w:szCs w:val="20"/>
              </w:rPr>
            </w:pPr>
          </w:p>
        </w:tc>
      </w:tr>
      <w:tr w:rsidR="00CF1DA2" w:rsidRPr="00CF1DA2">
        <w:trPr>
          <w:ins w:id="153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31" w:author="Arjan" w:date="2012-12-10T16:13:00Z"/>
                <w:rFonts w:ascii="Arial" w:eastAsia="Times New Roman" w:hAnsi="Arial" w:cs="Arial"/>
                <w:color w:val="000000"/>
                <w:sz w:val="20"/>
                <w:szCs w:val="20"/>
              </w:rPr>
            </w:pPr>
            <w:ins w:id="1532"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33" w:author="Arjan" w:date="2012-12-10T16:13:00Z"/>
                <w:rFonts w:ascii="Arial" w:eastAsia="Times New Roman" w:hAnsi="Arial" w:cs="Arial"/>
                <w:color w:val="000000"/>
                <w:sz w:val="20"/>
                <w:szCs w:val="20"/>
              </w:rPr>
            </w:pPr>
          </w:p>
        </w:tc>
      </w:tr>
      <w:tr w:rsidR="00CF1DA2" w:rsidRPr="00CF1DA2">
        <w:trPr>
          <w:ins w:id="15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36" w:author="Arjan" w:date="2012-12-10T16:13:00Z"/>
                <w:rFonts w:ascii="Arial" w:eastAsia="Times New Roman" w:hAnsi="Arial" w:cs="Arial"/>
                <w:color w:val="000000"/>
                <w:sz w:val="20"/>
                <w:szCs w:val="20"/>
              </w:rPr>
            </w:pPr>
          </w:p>
        </w:tc>
      </w:tr>
      <w:tr w:rsidR="00CF1DA2" w:rsidRPr="00CF1DA2">
        <w:trPr>
          <w:ins w:id="15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38" w:author="Arjan" w:date="2012-12-10T16:13:00Z"/>
                <w:rFonts w:ascii="Arial" w:eastAsia="Times New Roman" w:hAnsi="Arial" w:cs="Arial"/>
                <w:color w:val="000000"/>
                <w:sz w:val="20"/>
                <w:szCs w:val="20"/>
              </w:rPr>
            </w:pPr>
            <w:ins w:id="1539"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540" w:author="Arjan" w:date="2012-12-10T16:13:00Z"/>
                <w:rFonts w:ascii="Arial" w:eastAsia="Times New Roman" w:hAnsi="Arial" w:cs="Arial"/>
                <w:color w:val="000000"/>
                <w:sz w:val="20"/>
                <w:szCs w:val="20"/>
              </w:rPr>
            </w:pPr>
            <w:ins w:id="154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ins>
          </w:p>
        </w:tc>
      </w:tr>
      <w:tr w:rsidR="00CF1DA2" w:rsidRPr="00CF1DA2">
        <w:trPr>
          <w:trHeight w:val="230"/>
          <w:ins w:id="15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44" w:author="Arjan" w:date="2012-12-10T16:13:00Z"/>
                <w:rFonts w:ascii="Arial" w:eastAsia="Times New Roman" w:hAnsi="Arial" w:cs="Arial"/>
                <w:color w:val="000000"/>
                <w:sz w:val="20"/>
                <w:szCs w:val="20"/>
              </w:rPr>
            </w:pPr>
          </w:p>
        </w:tc>
      </w:tr>
      <w:tr w:rsidR="00CF1DA2" w:rsidRPr="00CF1DA2">
        <w:trPr>
          <w:trHeight w:val="230"/>
          <w:ins w:id="154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46" w:author="Arjan" w:date="2012-12-10T16:13:00Z"/>
                <w:rFonts w:ascii="Arial" w:eastAsia="Times New Roman" w:hAnsi="Arial" w:cs="Arial"/>
                <w:color w:val="000000"/>
                <w:sz w:val="20"/>
                <w:szCs w:val="20"/>
              </w:rPr>
            </w:pPr>
            <w:proofErr w:type="spellStart"/>
            <w:ins w:id="1547" w:author="Arjan" w:date="2012-12-10T16:13:00Z">
              <w:r w:rsidRPr="00CF1DA2">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48" w:author="Arjan" w:date="2012-12-10T16:13:00Z"/>
                <w:rFonts w:ascii="Arial" w:eastAsia="Times New Roman" w:hAnsi="Arial" w:cs="Arial"/>
                <w:color w:val="000000"/>
                <w:sz w:val="20"/>
                <w:szCs w:val="20"/>
              </w:rPr>
            </w:pPr>
            <w:ins w:id="1549" w:author="Arjan" w:date="2012-12-10T16:13:00Z">
              <w:r w:rsidRPr="00CF1DA2">
                <w:rPr>
                  <w:rFonts w:ascii="Arial" w:eastAsia="Times New Roman" w:hAnsi="Arial" w:cs="Arial"/>
                  <w:color w:val="000000"/>
                  <w:sz w:val="20"/>
                  <w:szCs w:val="20"/>
                </w:rPr>
                <w:t>Alle geldige datums en tijdstippen tot op heden</w:t>
              </w:r>
            </w:ins>
          </w:p>
        </w:tc>
      </w:tr>
      <w:tr w:rsidR="00CF1DA2" w:rsidRPr="00CF1DA2">
        <w:trPr>
          <w:trHeight w:val="215"/>
          <w:ins w:id="15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52" w:author="Arjan" w:date="2012-12-10T16:13:00Z"/>
                <w:rFonts w:ascii="Arial" w:eastAsia="Times New Roman" w:hAnsi="Arial" w:cs="Arial"/>
                <w:color w:val="000000"/>
                <w:sz w:val="20"/>
                <w:szCs w:val="20"/>
              </w:rPr>
            </w:pPr>
          </w:p>
        </w:tc>
      </w:tr>
      <w:tr w:rsidR="00CF1DA2" w:rsidRPr="00CF1DA2">
        <w:trPr>
          <w:trHeight w:val="215"/>
          <w:ins w:id="155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54" w:author="Arjan" w:date="2012-12-10T16:13:00Z"/>
                <w:rFonts w:ascii="Arial" w:eastAsia="Times New Roman" w:hAnsi="Arial" w:cs="Arial"/>
                <w:color w:val="000000"/>
                <w:sz w:val="20"/>
                <w:szCs w:val="20"/>
              </w:rPr>
            </w:pPr>
            <w:ins w:id="1555"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56" w:author="Arjan" w:date="2012-12-10T16:13:00Z"/>
                <w:rFonts w:ascii="Arial" w:eastAsia="Times New Roman" w:hAnsi="Arial" w:cs="Arial"/>
                <w:color w:val="000000"/>
                <w:sz w:val="20"/>
                <w:szCs w:val="20"/>
              </w:rPr>
            </w:pPr>
            <w:ins w:id="1557" w:author="Arjan" w:date="2012-12-10T16:13:00Z">
              <w:r w:rsidRPr="00CF1DA2">
                <w:rPr>
                  <w:rFonts w:ascii="Arial" w:eastAsia="Times New Roman" w:hAnsi="Arial" w:cs="Arial"/>
                  <w:color w:val="000000"/>
                  <w:sz w:val="20"/>
                  <w:szCs w:val="20"/>
                </w:rPr>
                <w:t>Nee</w:t>
              </w:r>
            </w:ins>
          </w:p>
        </w:tc>
      </w:tr>
      <w:tr w:rsidR="00CF1DA2" w:rsidRPr="00CF1DA2">
        <w:trPr>
          <w:trHeight w:val="230"/>
          <w:ins w:id="15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60" w:author="Arjan" w:date="2012-12-10T16:13:00Z"/>
                <w:rFonts w:ascii="Arial" w:eastAsia="Times New Roman" w:hAnsi="Arial" w:cs="Arial"/>
                <w:color w:val="000000"/>
                <w:sz w:val="20"/>
                <w:szCs w:val="20"/>
              </w:rPr>
            </w:pPr>
          </w:p>
        </w:tc>
      </w:tr>
      <w:tr w:rsidR="00CF1DA2" w:rsidRPr="00CF1DA2">
        <w:trPr>
          <w:trHeight w:val="230"/>
          <w:ins w:id="15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62" w:author="Arjan" w:date="2012-12-10T16:13:00Z"/>
                <w:rFonts w:ascii="Arial" w:eastAsia="Times New Roman" w:hAnsi="Arial" w:cs="Arial"/>
                <w:color w:val="000000"/>
                <w:sz w:val="20"/>
                <w:szCs w:val="20"/>
              </w:rPr>
            </w:pPr>
            <w:ins w:id="1563"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64" w:author="Arjan" w:date="2012-12-10T16:13:00Z"/>
                <w:rFonts w:ascii="Arial" w:eastAsia="Times New Roman" w:hAnsi="Arial" w:cs="Arial"/>
                <w:color w:val="000000"/>
                <w:sz w:val="20"/>
                <w:szCs w:val="20"/>
              </w:rPr>
            </w:pPr>
            <w:ins w:id="1565" w:author="Arjan" w:date="2012-12-10T16:13:00Z">
              <w:r w:rsidRPr="00CF1DA2">
                <w:rPr>
                  <w:rFonts w:ascii="Arial" w:eastAsia="Times New Roman" w:hAnsi="Arial" w:cs="Arial"/>
                  <w:color w:val="000000"/>
                  <w:sz w:val="20"/>
                  <w:szCs w:val="20"/>
                </w:rPr>
                <w:t>Nee</w:t>
              </w:r>
            </w:ins>
          </w:p>
        </w:tc>
      </w:tr>
      <w:tr w:rsidR="00CF1DA2" w:rsidRPr="00CF1DA2">
        <w:trPr>
          <w:trHeight w:val="230"/>
          <w:ins w:id="15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68" w:author="Arjan" w:date="2012-12-10T16:13:00Z"/>
                <w:rFonts w:ascii="Arial" w:eastAsia="Times New Roman" w:hAnsi="Arial" w:cs="Arial"/>
                <w:color w:val="000000"/>
                <w:sz w:val="20"/>
                <w:szCs w:val="20"/>
              </w:rPr>
            </w:pPr>
          </w:p>
        </w:tc>
      </w:tr>
      <w:tr w:rsidR="00CF1DA2" w:rsidRPr="00CF1DA2">
        <w:trPr>
          <w:trHeight w:val="230"/>
          <w:ins w:id="15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0" w:author="Arjan" w:date="2012-12-10T16:13:00Z"/>
                <w:rFonts w:ascii="Arial" w:eastAsia="Times New Roman" w:hAnsi="Arial" w:cs="Arial"/>
                <w:color w:val="000000"/>
                <w:sz w:val="20"/>
                <w:szCs w:val="20"/>
              </w:rPr>
            </w:pPr>
            <w:ins w:id="1571"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2" w:author="Arjan" w:date="2012-12-10T16:13:00Z"/>
                <w:rFonts w:ascii="Arial" w:eastAsia="Times New Roman" w:hAnsi="Arial" w:cs="Arial"/>
                <w:color w:val="000000"/>
                <w:sz w:val="20"/>
                <w:szCs w:val="20"/>
              </w:rPr>
            </w:pPr>
          </w:p>
        </w:tc>
      </w:tr>
      <w:tr w:rsidR="00CF1DA2" w:rsidRPr="00CF1DA2">
        <w:trPr>
          <w:trHeight w:val="230"/>
          <w:ins w:id="15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5" w:author="Arjan" w:date="2012-12-10T16:13:00Z"/>
                <w:rFonts w:ascii="Arial" w:eastAsia="Times New Roman" w:hAnsi="Arial" w:cs="Arial"/>
                <w:color w:val="000000"/>
                <w:sz w:val="20"/>
                <w:szCs w:val="20"/>
              </w:rPr>
            </w:pPr>
          </w:p>
        </w:tc>
      </w:tr>
      <w:tr w:rsidR="00CF1DA2" w:rsidRPr="00CF1DA2">
        <w:trPr>
          <w:trHeight w:val="230"/>
          <w:ins w:id="157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7" w:author="Arjan" w:date="2012-12-10T16:13:00Z"/>
                <w:rFonts w:ascii="Arial" w:eastAsia="Times New Roman" w:hAnsi="Arial" w:cs="Arial"/>
                <w:color w:val="000000"/>
                <w:sz w:val="20"/>
                <w:szCs w:val="20"/>
              </w:rPr>
            </w:pPr>
            <w:ins w:id="1578"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79" w:author="Arjan" w:date="2012-12-10T16:13:00Z"/>
                <w:rFonts w:ascii="Arial" w:eastAsia="Times New Roman" w:hAnsi="Arial" w:cs="Arial"/>
                <w:color w:val="000000"/>
                <w:sz w:val="20"/>
                <w:szCs w:val="20"/>
              </w:rPr>
            </w:pPr>
            <w:ins w:id="1580" w:author="Arjan" w:date="2012-12-10T16:13:00Z">
              <w:r w:rsidRPr="00CF1DA2">
                <w:rPr>
                  <w:rFonts w:ascii="Arial" w:eastAsia="Times New Roman" w:hAnsi="Arial" w:cs="Arial"/>
                  <w:color w:val="000000"/>
                  <w:sz w:val="20"/>
                  <w:szCs w:val="20"/>
                </w:rPr>
                <w:t>Nee</w:t>
              </w:r>
            </w:ins>
          </w:p>
        </w:tc>
      </w:tr>
      <w:tr w:rsidR="00CF1DA2" w:rsidRPr="00CF1DA2">
        <w:trPr>
          <w:trHeight w:val="230"/>
          <w:ins w:id="15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83" w:author="Arjan" w:date="2012-12-10T16:13:00Z"/>
                <w:rFonts w:ascii="Arial" w:eastAsia="Times New Roman" w:hAnsi="Arial" w:cs="Arial"/>
                <w:color w:val="000000"/>
                <w:sz w:val="20"/>
                <w:szCs w:val="20"/>
              </w:rPr>
            </w:pPr>
          </w:p>
        </w:tc>
      </w:tr>
      <w:tr w:rsidR="00CF1DA2" w:rsidRPr="00CF1DA2">
        <w:trPr>
          <w:trHeight w:val="411"/>
          <w:ins w:id="158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85" w:author="Arjan" w:date="2012-12-10T16:13:00Z"/>
                <w:rFonts w:ascii="Arial" w:eastAsia="Times New Roman" w:hAnsi="Arial" w:cs="Arial"/>
                <w:color w:val="000000"/>
                <w:sz w:val="20"/>
                <w:szCs w:val="20"/>
              </w:rPr>
            </w:pPr>
            <w:ins w:id="1586"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87" w:author="Arjan" w:date="2012-12-10T16:13:00Z"/>
                <w:rFonts w:ascii="Arial" w:eastAsia="Times New Roman" w:hAnsi="Arial" w:cs="Arial"/>
                <w:color w:val="000000"/>
                <w:sz w:val="20"/>
                <w:szCs w:val="20"/>
              </w:rPr>
            </w:pPr>
            <w:ins w:id="1588" w:author="Arjan" w:date="2012-12-10T16:13:00Z">
              <w:r w:rsidRPr="00CF1DA2">
                <w:rPr>
                  <w:rFonts w:ascii="Arial" w:eastAsia="Times New Roman" w:hAnsi="Arial" w:cs="Arial"/>
                  <w:color w:val="000000"/>
                  <w:sz w:val="20"/>
                  <w:szCs w:val="20"/>
                </w:rPr>
                <w:t>Nee</w:t>
              </w:r>
            </w:ins>
          </w:p>
        </w:tc>
      </w:tr>
      <w:tr w:rsidR="00CF1DA2" w:rsidRPr="00CF1DA2">
        <w:trPr>
          <w:trHeight w:val="245"/>
          <w:ins w:id="15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91" w:author="Arjan" w:date="2012-12-10T16:13:00Z"/>
                <w:rFonts w:ascii="Arial" w:eastAsia="Times New Roman" w:hAnsi="Arial" w:cs="Arial"/>
                <w:color w:val="000000"/>
                <w:sz w:val="20"/>
                <w:szCs w:val="20"/>
              </w:rPr>
            </w:pPr>
          </w:p>
        </w:tc>
      </w:tr>
      <w:tr w:rsidR="00CF1DA2" w:rsidRPr="00CF1DA2">
        <w:trPr>
          <w:trHeight w:val="230"/>
          <w:ins w:id="15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93" w:author="Arjan" w:date="2012-12-10T16:13:00Z"/>
                <w:rFonts w:ascii="Arial" w:eastAsia="Times New Roman" w:hAnsi="Arial" w:cs="Arial"/>
                <w:color w:val="000000"/>
                <w:sz w:val="20"/>
                <w:szCs w:val="20"/>
              </w:rPr>
            </w:pPr>
            <w:ins w:id="1594"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595" w:author="Arjan" w:date="2012-12-10T16:13:00Z"/>
                <w:rFonts w:ascii="Arial" w:eastAsia="Times New Roman" w:hAnsi="Arial" w:cs="Arial"/>
                <w:color w:val="000000"/>
                <w:sz w:val="20"/>
                <w:szCs w:val="20"/>
              </w:rPr>
            </w:pPr>
            <w:ins w:id="15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15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599" w:author="Arjan" w:date="2012-12-10T16:13:00Z"/>
                <w:rFonts w:ascii="Arial" w:eastAsia="Times New Roman" w:hAnsi="Arial" w:cs="Arial"/>
                <w:color w:val="000000"/>
                <w:sz w:val="20"/>
                <w:szCs w:val="20"/>
              </w:rPr>
            </w:pPr>
          </w:p>
        </w:tc>
      </w:tr>
      <w:tr w:rsidR="00CF1DA2" w:rsidRPr="00CF1DA2">
        <w:trPr>
          <w:trHeight w:val="230"/>
          <w:ins w:id="16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01" w:author="Arjan" w:date="2012-12-10T16:13:00Z"/>
                <w:rFonts w:ascii="Arial" w:eastAsia="Times New Roman" w:hAnsi="Arial" w:cs="Arial"/>
                <w:color w:val="000000"/>
                <w:sz w:val="20"/>
                <w:szCs w:val="20"/>
              </w:rPr>
            </w:pPr>
            <w:ins w:id="1602"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03" w:author="Arjan" w:date="2012-12-10T16:13:00Z"/>
                <w:rFonts w:ascii="Arial" w:eastAsia="Times New Roman" w:hAnsi="Arial" w:cs="Arial"/>
                <w:color w:val="000000"/>
                <w:sz w:val="20"/>
                <w:szCs w:val="20"/>
              </w:rPr>
            </w:pPr>
            <w:ins w:id="1604"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16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07" w:author="Arjan" w:date="2012-12-10T16:13:00Z"/>
                <w:rFonts w:ascii="Arial" w:eastAsia="Times New Roman" w:hAnsi="Arial" w:cs="Arial"/>
                <w:color w:val="000000"/>
                <w:sz w:val="20"/>
                <w:szCs w:val="20"/>
              </w:rPr>
            </w:pPr>
          </w:p>
        </w:tc>
      </w:tr>
      <w:tr w:rsidR="00CF1DA2" w:rsidRPr="00CF1DA2">
        <w:trPr>
          <w:trHeight w:val="230"/>
          <w:ins w:id="16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09" w:author="Arjan" w:date="2012-12-10T16:13:00Z"/>
                <w:rFonts w:ascii="Arial" w:eastAsia="Times New Roman" w:hAnsi="Arial" w:cs="Arial"/>
                <w:b/>
                <w:bCs/>
                <w:color w:val="000000"/>
                <w:sz w:val="20"/>
                <w:szCs w:val="20"/>
              </w:rPr>
            </w:pPr>
            <w:ins w:id="1610"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11" w:author="Arjan" w:date="2012-12-10T16:13:00Z"/>
                <w:rFonts w:ascii="Arial" w:eastAsia="Times New Roman" w:hAnsi="Arial" w:cs="Arial"/>
                <w:color w:val="000000"/>
                <w:sz w:val="20"/>
                <w:szCs w:val="20"/>
              </w:rPr>
            </w:pPr>
            <w:ins w:id="1612" w:author="Arjan" w:date="2012-12-10T16:13:00Z">
              <w:r w:rsidRPr="00CF1DA2">
                <w:rPr>
                  <w:rFonts w:ascii="Arial" w:eastAsia="Times New Roman" w:hAnsi="Arial" w:cs="Arial"/>
                  <w:color w:val="000000"/>
                  <w:sz w:val="20"/>
                  <w:szCs w:val="20"/>
                </w:rPr>
                <w:t>-</w:t>
              </w:r>
            </w:ins>
          </w:p>
        </w:tc>
      </w:tr>
      <w:tr w:rsidR="00CF1DA2" w:rsidRPr="00CF1DA2">
        <w:trPr>
          <w:trHeight w:val="230"/>
          <w:ins w:id="16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14"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15" w:author="Arjan" w:date="2012-12-10T16:13:00Z"/>
                <w:rFonts w:ascii="Arial" w:eastAsia="Times New Roman" w:hAnsi="Arial" w:cs="Arial"/>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1616" w:author="Arjan" w:date="2012-12-10T16:13:00Z"/>
          <w:rFonts w:ascii="Arial" w:eastAsia="Times New Roman" w:hAnsi="Arial" w:cs="Arial"/>
          <w:b/>
          <w:bCs/>
          <w:color w:val="004080"/>
          <w:sz w:val="24"/>
          <w:szCs w:val="24"/>
        </w:rPr>
      </w:pPr>
      <w:ins w:id="16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161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19" w:author="Arjan" w:date="2012-12-10T16:13:00Z"/>
                <w:rFonts w:ascii="Arial" w:eastAsia="Times New Roman" w:hAnsi="Arial" w:cs="Arial"/>
                <w:color w:val="000000"/>
                <w:sz w:val="20"/>
                <w:szCs w:val="20"/>
              </w:rPr>
            </w:pPr>
            <w:ins w:id="1620"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621" w:author="Arjan" w:date="2012-12-10T16:13:00Z"/>
                <w:rFonts w:ascii="Arial" w:eastAsia="Times New Roman" w:hAnsi="Arial" w:cs="Arial"/>
                <w:color w:val="000000"/>
                <w:sz w:val="20"/>
                <w:szCs w:val="20"/>
              </w:rPr>
            </w:pPr>
            <w:ins w:id="162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r>
      <w:tr w:rsidR="00CF1DA2" w:rsidRPr="00CF1DA2">
        <w:trPr>
          <w:ins w:id="16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25" w:author="Arjan" w:date="2012-12-10T16:13:00Z"/>
                <w:rFonts w:ascii="Arial" w:eastAsia="Times New Roman" w:hAnsi="Arial" w:cs="Arial"/>
                <w:color w:val="000000"/>
                <w:sz w:val="20"/>
                <w:szCs w:val="20"/>
              </w:rPr>
            </w:pPr>
          </w:p>
        </w:tc>
      </w:tr>
      <w:tr w:rsidR="00CF1DA2" w:rsidRPr="00CF1DA2">
        <w:trPr>
          <w:ins w:id="16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27" w:author="Arjan" w:date="2012-12-10T16:13:00Z"/>
                <w:rFonts w:ascii="Arial" w:eastAsia="Times New Roman" w:hAnsi="Arial" w:cs="Arial"/>
                <w:color w:val="000000"/>
                <w:sz w:val="20"/>
                <w:szCs w:val="20"/>
              </w:rPr>
            </w:pPr>
            <w:ins w:id="1628"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29" w:author="Arjan" w:date="2012-12-10T16:13:00Z"/>
                <w:rFonts w:ascii="Arial" w:eastAsia="Times New Roman" w:hAnsi="Arial" w:cs="Arial"/>
                <w:color w:val="000000"/>
                <w:sz w:val="20"/>
                <w:szCs w:val="20"/>
              </w:rPr>
            </w:pPr>
            <w:ins w:id="1630" w:author="Arjan" w:date="2012-12-10T16:13:00Z">
              <w:r w:rsidRPr="00CF1DA2">
                <w:rPr>
                  <w:rFonts w:ascii="Arial" w:eastAsia="Times New Roman" w:hAnsi="Arial" w:cs="Arial"/>
                  <w:color w:val="000000"/>
                  <w:sz w:val="20"/>
                  <w:szCs w:val="20"/>
                </w:rPr>
                <w:t>KING</w:t>
              </w:r>
            </w:ins>
          </w:p>
        </w:tc>
      </w:tr>
      <w:tr w:rsidR="00CF1DA2" w:rsidRPr="00CF1DA2">
        <w:trPr>
          <w:ins w:id="16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33" w:author="Arjan" w:date="2012-12-10T16:13:00Z"/>
                <w:rFonts w:ascii="Arial" w:eastAsia="Times New Roman" w:hAnsi="Arial" w:cs="Arial"/>
                <w:color w:val="000000"/>
                <w:sz w:val="20"/>
                <w:szCs w:val="20"/>
              </w:rPr>
            </w:pPr>
          </w:p>
        </w:tc>
      </w:tr>
      <w:tr w:rsidR="00CF1DA2" w:rsidRPr="00CF1DA2">
        <w:trPr>
          <w:ins w:id="16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35" w:author="Arjan" w:date="2012-12-10T16:13:00Z"/>
                <w:rFonts w:ascii="Arial" w:eastAsia="Times New Roman" w:hAnsi="Arial" w:cs="Arial"/>
                <w:color w:val="000000"/>
                <w:sz w:val="20"/>
                <w:szCs w:val="20"/>
              </w:rPr>
            </w:pPr>
            <w:ins w:id="1636"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37" w:author="Arjan" w:date="2012-12-10T16:13:00Z"/>
                <w:rFonts w:ascii="Arial" w:eastAsia="Times New Roman" w:hAnsi="Arial" w:cs="Arial"/>
                <w:color w:val="000000"/>
                <w:sz w:val="20"/>
                <w:szCs w:val="20"/>
              </w:rPr>
            </w:pPr>
          </w:p>
        </w:tc>
      </w:tr>
      <w:tr w:rsidR="00CF1DA2" w:rsidRPr="00CF1DA2">
        <w:trPr>
          <w:ins w:id="163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40" w:author="Arjan" w:date="2012-12-10T16:13:00Z"/>
                <w:rFonts w:ascii="Arial" w:eastAsia="Times New Roman" w:hAnsi="Arial" w:cs="Arial"/>
                <w:color w:val="000000"/>
                <w:sz w:val="20"/>
                <w:szCs w:val="20"/>
              </w:rPr>
            </w:pPr>
          </w:p>
        </w:tc>
      </w:tr>
      <w:tr w:rsidR="00CF1DA2" w:rsidRPr="00CF1DA2">
        <w:trPr>
          <w:ins w:id="164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42" w:author="Arjan" w:date="2012-12-10T16:13:00Z"/>
                <w:rFonts w:ascii="Arial" w:eastAsia="Times New Roman" w:hAnsi="Arial" w:cs="Arial"/>
                <w:color w:val="000000"/>
                <w:sz w:val="20"/>
                <w:szCs w:val="20"/>
              </w:rPr>
            </w:pPr>
            <w:proofErr w:type="spellStart"/>
            <w:ins w:id="1643" w:author="Arjan" w:date="2012-12-10T16:13:00Z">
              <w:r w:rsidRPr="00CF1DA2">
                <w:rPr>
                  <w:rFonts w:ascii="Arial" w:eastAsia="Times New Roman" w:hAnsi="Arial" w:cs="Arial"/>
                  <w:b/>
                  <w:bCs/>
                  <w:color w:val="000000"/>
                  <w:sz w:val="20"/>
                  <w:szCs w:val="20"/>
                </w:rPr>
                <w:lastRenderedPageBreak/>
                <w:t>XML-tag</w:t>
              </w:r>
              <w:proofErr w:type="spellEnd"/>
              <w:r w:rsidRPr="00CF1DA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644" w:author="Arjan" w:date="2012-12-10T16:13:00Z"/>
                <w:rFonts w:ascii="Arial" w:eastAsia="Times New Roman" w:hAnsi="Arial" w:cs="Arial"/>
                <w:color w:val="000000"/>
                <w:sz w:val="20"/>
                <w:szCs w:val="20"/>
              </w:rPr>
            </w:pPr>
            <w:ins w:id="164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ins>
          </w:p>
        </w:tc>
      </w:tr>
      <w:tr w:rsidR="00CF1DA2" w:rsidRPr="00CF1DA2">
        <w:trPr>
          <w:ins w:id="16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48" w:author="Arjan" w:date="2012-12-10T16:13:00Z"/>
                <w:rFonts w:ascii="Arial" w:eastAsia="Times New Roman" w:hAnsi="Arial" w:cs="Arial"/>
                <w:color w:val="000000"/>
                <w:sz w:val="20"/>
                <w:szCs w:val="20"/>
              </w:rPr>
            </w:pPr>
          </w:p>
        </w:tc>
      </w:tr>
      <w:tr w:rsidR="00CF1DA2" w:rsidRPr="00CF1DA2">
        <w:trPr>
          <w:ins w:id="164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50" w:author="Arjan" w:date="2012-12-10T16:13:00Z"/>
                <w:rFonts w:ascii="Arial" w:eastAsia="Times New Roman" w:hAnsi="Arial" w:cs="Arial"/>
                <w:color w:val="000000"/>
                <w:sz w:val="20"/>
                <w:szCs w:val="20"/>
              </w:rPr>
            </w:pPr>
            <w:ins w:id="1651"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652" w:author="Arjan" w:date="2012-12-10T16:13:00Z"/>
                <w:rFonts w:ascii="Arial" w:eastAsia="Times New Roman" w:hAnsi="Arial" w:cs="Arial"/>
                <w:color w:val="000000"/>
                <w:sz w:val="20"/>
                <w:szCs w:val="20"/>
              </w:rPr>
            </w:pPr>
            <w:ins w:id="165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Het communicatiekanaal waarlangs het Klantcontact gevoerd wordt</w:t>
              </w:r>
              <w:r w:rsidRPr="00CF1DA2">
                <w:rPr>
                  <w:rFonts w:ascii="Arial" w:hAnsi="Arial" w:cs="Arial"/>
                  <w:sz w:val="20"/>
                  <w:szCs w:val="20"/>
                  <w:lang w:val="en-AU"/>
                </w:rPr>
                <w:fldChar w:fldCharType="end"/>
              </w:r>
            </w:ins>
          </w:p>
        </w:tc>
      </w:tr>
      <w:tr w:rsidR="00CF1DA2" w:rsidRPr="00CF1DA2">
        <w:trPr>
          <w:trHeight w:val="230"/>
          <w:ins w:id="16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56" w:author="Arjan" w:date="2012-12-10T16:13:00Z"/>
                <w:rFonts w:ascii="Arial" w:eastAsia="Times New Roman" w:hAnsi="Arial" w:cs="Arial"/>
                <w:color w:val="000000"/>
                <w:sz w:val="20"/>
                <w:szCs w:val="20"/>
              </w:rPr>
            </w:pPr>
          </w:p>
        </w:tc>
      </w:tr>
      <w:tr w:rsidR="00CF1DA2" w:rsidRPr="00CF1DA2">
        <w:trPr>
          <w:trHeight w:val="230"/>
          <w:ins w:id="16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58" w:author="Arjan" w:date="2012-12-10T16:13:00Z"/>
                <w:rFonts w:ascii="Arial" w:eastAsia="Times New Roman" w:hAnsi="Arial" w:cs="Arial"/>
                <w:color w:val="000000"/>
                <w:sz w:val="20"/>
                <w:szCs w:val="20"/>
              </w:rPr>
            </w:pPr>
            <w:ins w:id="1659"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60" w:author="Arjan" w:date="2012-12-10T16:13:00Z"/>
                <w:rFonts w:ascii="Arial" w:eastAsia="Times New Roman" w:hAnsi="Arial" w:cs="Arial"/>
                <w:color w:val="000000"/>
                <w:sz w:val="20"/>
                <w:szCs w:val="20"/>
              </w:rPr>
            </w:pPr>
            <w:ins w:id="1661" w:author="Arjan" w:date="2012-12-10T16:13:00Z">
              <w:r w:rsidRPr="00CF1DA2">
                <w:rPr>
                  <w:rFonts w:ascii="Arial" w:eastAsia="Times New Roman" w:hAnsi="Arial" w:cs="Arial"/>
                  <w:color w:val="000000"/>
                  <w:sz w:val="20"/>
                  <w:szCs w:val="20"/>
                </w:rPr>
                <w:t xml:space="preserve">KING </w:t>
              </w:r>
            </w:ins>
          </w:p>
        </w:tc>
      </w:tr>
      <w:tr w:rsidR="00CF1DA2" w:rsidRPr="00CF1DA2">
        <w:trPr>
          <w:ins w:id="16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64" w:author="Arjan" w:date="2012-12-10T16:13:00Z"/>
                <w:rFonts w:ascii="Arial" w:eastAsia="Times New Roman" w:hAnsi="Arial" w:cs="Arial"/>
                <w:color w:val="000000"/>
                <w:sz w:val="20"/>
                <w:szCs w:val="20"/>
              </w:rPr>
            </w:pPr>
          </w:p>
        </w:tc>
      </w:tr>
      <w:tr w:rsidR="00CF1DA2" w:rsidRPr="00CF1DA2">
        <w:trPr>
          <w:ins w:id="16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66" w:author="Arjan" w:date="2012-12-10T16:13:00Z"/>
                <w:rFonts w:ascii="Arial" w:eastAsia="Times New Roman" w:hAnsi="Arial" w:cs="Arial"/>
                <w:color w:val="000000"/>
                <w:sz w:val="20"/>
                <w:szCs w:val="20"/>
              </w:rPr>
            </w:pPr>
            <w:ins w:id="1667"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68" w:author="Arjan" w:date="2012-12-10T16:13:00Z"/>
                <w:rFonts w:ascii="Arial" w:eastAsia="Times New Roman" w:hAnsi="Arial" w:cs="Arial"/>
                <w:color w:val="000000"/>
                <w:sz w:val="20"/>
                <w:szCs w:val="20"/>
              </w:rPr>
            </w:pPr>
            <w:ins w:id="1669" w:author="Arjan" w:date="2012-12-10T16:13:00Z">
              <w:r w:rsidRPr="00CF1DA2">
                <w:rPr>
                  <w:rFonts w:ascii="Arial" w:eastAsia="Times New Roman" w:hAnsi="Arial" w:cs="Arial"/>
                  <w:color w:val="000000"/>
                  <w:sz w:val="20"/>
                  <w:szCs w:val="20"/>
                </w:rPr>
                <w:t>1 januari 2013</w:t>
              </w:r>
            </w:ins>
          </w:p>
        </w:tc>
      </w:tr>
      <w:tr w:rsidR="00CF1DA2" w:rsidRPr="00CF1DA2">
        <w:trPr>
          <w:ins w:id="16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7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72" w:author="Arjan" w:date="2012-12-10T16:13:00Z"/>
                <w:rFonts w:ascii="Arial" w:eastAsia="Times New Roman" w:hAnsi="Arial" w:cs="Arial"/>
                <w:color w:val="000000"/>
                <w:sz w:val="20"/>
                <w:szCs w:val="20"/>
              </w:rPr>
            </w:pPr>
          </w:p>
        </w:tc>
      </w:tr>
      <w:tr w:rsidR="00CF1DA2" w:rsidRPr="00CF1DA2">
        <w:trPr>
          <w:ins w:id="16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74" w:author="Arjan" w:date="2012-12-10T16:13:00Z"/>
                <w:rFonts w:ascii="Arial" w:eastAsia="Times New Roman" w:hAnsi="Arial" w:cs="Arial"/>
                <w:color w:val="000000"/>
                <w:sz w:val="20"/>
                <w:szCs w:val="20"/>
              </w:rPr>
            </w:pPr>
            <w:ins w:id="1675"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76" w:author="Arjan" w:date="2012-12-10T16:13:00Z"/>
                <w:rFonts w:ascii="Arial" w:eastAsia="Times New Roman" w:hAnsi="Arial" w:cs="Arial"/>
                <w:color w:val="000000"/>
                <w:sz w:val="20"/>
                <w:szCs w:val="20"/>
              </w:rPr>
            </w:pPr>
            <w:ins w:id="1677" w:author="Arjan" w:date="2012-12-10T16:13:00Z">
              <w:r w:rsidRPr="00CF1DA2">
                <w:rPr>
                  <w:rFonts w:ascii="Arial" w:eastAsia="Times New Roman" w:hAnsi="Arial" w:cs="Arial"/>
                  <w:color w:val="000000"/>
                  <w:sz w:val="20"/>
                  <w:szCs w:val="20"/>
                </w:rPr>
                <w:t xml:space="preserve">Aangezien het om persoonlijk </w:t>
              </w:r>
              <w:proofErr w:type="spellStart"/>
              <w:r w:rsidRPr="00CF1DA2">
                <w:rPr>
                  <w:rFonts w:ascii="Arial" w:eastAsia="Times New Roman" w:hAnsi="Arial" w:cs="Arial"/>
                  <w:color w:val="000000"/>
                  <w:sz w:val="20"/>
                  <w:szCs w:val="20"/>
                </w:rPr>
                <w:t>cointact</w:t>
              </w:r>
              <w:proofErr w:type="spellEnd"/>
              <w:r w:rsidRPr="00CF1DA2">
                <w:rPr>
                  <w:rFonts w:ascii="Arial" w:eastAsia="Times New Roman" w:hAnsi="Arial" w:cs="Arial"/>
                  <w:color w:val="000000"/>
                  <w:sz w:val="20"/>
                  <w:szCs w:val="20"/>
                </w:rPr>
                <w:t xml:space="preserve"> gaat zal het veelal het contact aan het loket of de telefoon betreffen.</w:t>
              </w:r>
            </w:ins>
          </w:p>
        </w:tc>
      </w:tr>
      <w:tr w:rsidR="00CF1DA2" w:rsidRPr="00CF1DA2">
        <w:trPr>
          <w:ins w:id="16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7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80" w:author="Arjan" w:date="2012-12-10T16:13:00Z"/>
                <w:rFonts w:ascii="Arial" w:eastAsia="Times New Roman" w:hAnsi="Arial" w:cs="Arial"/>
                <w:color w:val="000000"/>
                <w:sz w:val="20"/>
                <w:szCs w:val="20"/>
              </w:rPr>
            </w:pPr>
          </w:p>
        </w:tc>
      </w:tr>
      <w:tr w:rsidR="00CF1DA2" w:rsidRPr="00CF1DA2">
        <w:trPr>
          <w:ins w:id="16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82" w:author="Arjan" w:date="2012-12-10T16:13:00Z"/>
                <w:rFonts w:ascii="Arial" w:eastAsia="Times New Roman" w:hAnsi="Arial" w:cs="Arial"/>
                <w:color w:val="000000"/>
                <w:sz w:val="20"/>
                <w:szCs w:val="20"/>
              </w:rPr>
            </w:pPr>
            <w:ins w:id="1683"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684" w:author="Arjan" w:date="2012-12-10T16:13:00Z"/>
                <w:rFonts w:ascii="Arial" w:eastAsia="Times New Roman" w:hAnsi="Arial" w:cs="Arial"/>
                <w:color w:val="000000"/>
                <w:sz w:val="20"/>
                <w:szCs w:val="20"/>
              </w:rPr>
            </w:pPr>
            <w:ins w:id="168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ins>
          </w:p>
        </w:tc>
      </w:tr>
      <w:tr w:rsidR="00CF1DA2" w:rsidRPr="00CF1DA2">
        <w:trPr>
          <w:trHeight w:val="230"/>
          <w:ins w:id="16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8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88" w:author="Arjan" w:date="2012-12-10T16:13:00Z"/>
                <w:rFonts w:ascii="Arial" w:eastAsia="Times New Roman" w:hAnsi="Arial" w:cs="Arial"/>
                <w:color w:val="000000"/>
                <w:sz w:val="20"/>
                <w:szCs w:val="20"/>
              </w:rPr>
            </w:pPr>
          </w:p>
        </w:tc>
      </w:tr>
      <w:tr w:rsidR="00CF1DA2" w:rsidRPr="00CF1DA2">
        <w:trPr>
          <w:trHeight w:val="230"/>
          <w:ins w:id="16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0" w:author="Arjan" w:date="2012-12-10T16:13:00Z"/>
                <w:rFonts w:ascii="Arial" w:eastAsia="Times New Roman" w:hAnsi="Arial" w:cs="Arial"/>
                <w:color w:val="000000"/>
                <w:sz w:val="20"/>
                <w:szCs w:val="20"/>
              </w:rPr>
            </w:pPr>
            <w:proofErr w:type="spellStart"/>
            <w:ins w:id="1691" w:author="Arjan" w:date="2012-12-10T16:13:00Z">
              <w:r w:rsidRPr="00CF1DA2">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2" w:author="Arjan" w:date="2012-12-10T16:13:00Z"/>
                <w:rFonts w:ascii="Arial" w:eastAsia="Times New Roman" w:hAnsi="Arial" w:cs="Arial"/>
                <w:color w:val="000000"/>
                <w:sz w:val="20"/>
                <w:szCs w:val="20"/>
              </w:rPr>
            </w:pPr>
          </w:p>
        </w:tc>
      </w:tr>
      <w:tr w:rsidR="00CF1DA2" w:rsidRPr="00CF1DA2">
        <w:trPr>
          <w:trHeight w:val="215"/>
          <w:ins w:id="16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5" w:author="Arjan" w:date="2012-12-10T16:13:00Z"/>
                <w:rFonts w:ascii="Arial" w:eastAsia="Times New Roman" w:hAnsi="Arial" w:cs="Arial"/>
                <w:color w:val="000000"/>
                <w:sz w:val="20"/>
                <w:szCs w:val="20"/>
              </w:rPr>
            </w:pPr>
          </w:p>
        </w:tc>
      </w:tr>
      <w:tr w:rsidR="00CF1DA2" w:rsidRPr="00CF1DA2">
        <w:trPr>
          <w:trHeight w:val="215"/>
          <w:ins w:id="169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7" w:author="Arjan" w:date="2012-12-10T16:13:00Z"/>
                <w:rFonts w:ascii="Arial" w:eastAsia="Times New Roman" w:hAnsi="Arial" w:cs="Arial"/>
                <w:color w:val="000000"/>
                <w:sz w:val="20"/>
                <w:szCs w:val="20"/>
              </w:rPr>
            </w:pPr>
            <w:ins w:id="1698"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699" w:author="Arjan" w:date="2012-12-10T16:13:00Z"/>
                <w:rFonts w:ascii="Arial" w:eastAsia="Times New Roman" w:hAnsi="Arial" w:cs="Arial"/>
                <w:color w:val="000000"/>
                <w:sz w:val="20"/>
                <w:szCs w:val="20"/>
              </w:rPr>
            </w:pPr>
            <w:ins w:id="1700" w:author="Arjan" w:date="2012-12-10T16:13:00Z">
              <w:r w:rsidRPr="00CF1DA2">
                <w:rPr>
                  <w:rFonts w:ascii="Arial" w:eastAsia="Times New Roman" w:hAnsi="Arial" w:cs="Arial"/>
                  <w:color w:val="000000"/>
                  <w:sz w:val="20"/>
                  <w:szCs w:val="20"/>
                </w:rPr>
                <w:t>Nee</w:t>
              </w:r>
            </w:ins>
          </w:p>
        </w:tc>
      </w:tr>
      <w:tr w:rsidR="00CF1DA2" w:rsidRPr="00CF1DA2">
        <w:trPr>
          <w:trHeight w:val="230"/>
          <w:ins w:id="170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03" w:author="Arjan" w:date="2012-12-10T16:13:00Z"/>
                <w:rFonts w:ascii="Arial" w:eastAsia="Times New Roman" w:hAnsi="Arial" w:cs="Arial"/>
                <w:color w:val="000000"/>
                <w:sz w:val="20"/>
                <w:szCs w:val="20"/>
              </w:rPr>
            </w:pPr>
          </w:p>
        </w:tc>
      </w:tr>
      <w:tr w:rsidR="00CF1DA2" w:rsidRPr="00CF1DA2">
        <w:trPr>
          <w:trHeight w:val="230"/>
          <w:ins w:id="17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05" w:author="Arjan" w:date="2012-12-10T16:13:00Z"/>
                <w:rFonts w:ascii="Arial" w:eastAsia="Times New Roman" w:hAnsi="Arial" w:cs="Arial"/>
                <w:color w:val="000000"/>
                <w:sz w:val="20"/>
                <w:szCs w:val="20"/>
              </w:rPr>
            </w:pPr>
            <w:ins w:id="1706"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07" w:author="Arjan" w:date="2012-12-10T16:13:00Z"/>
                <w:rFonts w:ascii="Arial" w:eastAsia="Times New Roman" w:hAnsi="Arial" w:cs="Arial"/>
                <w:color w:val="000000"/>
                <w:sz w:val="20"/>
                <w:szCs w:val="20"/>
              </w:rPr>
            </w:pPr>
            <w:ins w:id="1708" w:author="Arjan" w:date="2012-12-10T16:13:00Z">
              <w:r w:rsidRPr="00CF1DA2">
                <w:rPr>
                  <w:rFonts w:ascii="Arial" w:eastAsia="Times New Roman" w:hAnsi="Arial" w:cs="Arial"/>
                  <w:color w:val="000000"/>
                  <w:sz w:val="20"/>
                  <w:szCs w:val="20"/>
                </w:rPr>
                <w:t>Nee</w:t>
              </w:r>
            </w:ins>
          </w:p>
        </w:tc>
      </w:tr>
      <w:tr w:rsidR="00CF1DA2" w:rsidRPr="00CF1DA2">
        <w:trPr>
          <w:trHeight w:val="230"/>
          <w:ins w:id="17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1" w:author="Arjan" w:date="2012-12-10T16:13:00Z"/>
                <w:rFonts w:ascii="Arial" w:eastAsia="Times New Roman" w:hAnsi="Arial" w:cs="Arial"/>
                <w:color w:val="000000"/>
                <w:sz w:val="20"/>
                <w:szCs w:val="20"/>
              </w:rPr>
            </w:pPr>
          </w:p>
        </w:tc>
      </w:tr>
      <w:tr w:rsidR="00CF1DA2" w:rsidRPr="00CF1DA2">
        <w:trPr>
          <w:trHeight w:val="230"/>
          <w:ins w:id="17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3" w:author="Arjan" w:date="2012-12-10T16:13:00Z"/>
                <w:rFonts w:ascii="Arial" w:eastAsia="Times New Roman" w:hAnsi="Arial" w:cs="Arial"/>
                <w:color w:val="000000"/>
                <w:sz w:val="20"/>
                <w:szCs w:val="20"/>
              </w:rPr>
            </w:pPr>
            <w:ins w:id="1714"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5" w:author="Arjan" w:date="2012-12-10T16:13:00Z"/>
                <w:rFonts w:ascii="Arial" w:eastAsia="Times New Roman" w:hAnsi="Arial" w:cs="Arial"/>
                <w:color w:val="000000"/>
                <w:sz w:val="20"/>
                <w:szCs w:val="20"/>
              </w:rPr>
            </w:pPr>
          </w:p>
        </w:tc>
      </w:tr>
      <w:tr w:rsidR="00CF1DA2" w:rsidRPr="00CF1DA2">
        <w:trPr>
          <w:trHeight w:val="230"/>
          <w:ins w:id="17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18" w:author="Arjan" w:date="2012-12-10T16:13:00Z"/>
                <w:rFonts w:ascii="Arial" w:eastAsia="Times New Roman" w:hAnsi="Arial" w:cs="Arial"/>
                <w:color w:val="000000"/>
                <w:sz w:val="20"/>
                <w:szCs w:val="20"/>
              </w:rPr>
            </w:pPr>
          </w:p>
        </w:tc>
      </w:tr>
      <w:tr w:rsidR="00CF1DA2" w:rsidRPr="00CF1DA2">
        <w:trPr>
          <w:trHeight w:val="230"/>
          <w:ins w:id="17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20" w:author="Arjan" w:date="2012-12-10T16:13:00Z"/>
                <w:rFonts w:ascii="Arial" w:eastAsia="Times New Roman" w:hAnsi="Arial" w:cs="Arial"/>
                <w:color w:val="000000"/>
                <w:sz w:val="20"/>
                <w:szCs w:val="20"/>
              </w:rPr>
            </w:pPr>
            <w:ins w:id="1721"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22" w:author="Arjan" w:date="2012-12-10T16:13:00Z"/>
                <w:rFonts w:ascii="Arial" w:eastAsia="Times New Roman" w:hAnsi="Arial" w:cs="Arial"/>
                <w:color w:val="000000"/>
                <w:sz w:val="20"/>
                <w:szCs w:val="20"/>
              </w:rPr>
            </w:pPr>
            <w:ins w:id="1723" w:author="Arjan" w:date="2012-12-10T16:13:00Z">
              <w:r w:rsidRPr="00CF1DA2">
                <w:rPr>
                  <w:rFonts w:ascii="Arial" w:eastAsia="Times New Roman" w:hAnsi="Arial" w:cs="Arial"/>
                  <w:color w:val="000000"/>
                  <w:sz w:val="20"/>
                  <w:szCs w:val="20"/>
                </w:rPr>
                <w:t>Nee</w:t>
              </w:r>
            </w:ins>
          </w:p>
        </w:tc>
      </w:tr>
      <w:tr w:rsidR="00CF1DA2" w:rsidRPr="00CF1DA2">
        <w:trPr>
          <w:trHeight w:val="230"/>
          <w:ins w:id="17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26" w:author="Arjan" w:date="2012-12-10T16:13:00Z"/>
                <w:rFonts w:ascii="Arial" w:eastAsia="Times New Roman" w:hAnsi="Arial" w:cs="Arial"/>
                <w:color w:val="000000"/>
                <w:sz w:val="20"/>
                <w:szCs w:val="20"/>
              </w:rPr>
            </w:pPr>
          </w:p>
        </w:tc>
      </w:tr>
      <w:tr w:rsidR="00CF1DA2" w:rsidRPr="00CF1DA2">
        <w:trPr>
          <w:trHeight w:val="411"/>
          <w:ins w:id="17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28" w:author="Arjan" w:date="2012-12-10T16:13:00Z"/>
                <w:rFonts w:ascii="Arial" w:eastAsia="Times New Roman" w:hAnsi="Arial" w:cs="Arial"/>
                <w:color w:val="000000"/>
                <w:sz w:val="20"/>
                <w:szCs w:val="20"/>
              </w:rPr>
            </w:pPr>
            <w:ins w:id="1729"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30" w:author="Arjan" w:date="2012-12-10T16:13:00Z"/>
                <w:rFonts w:ascii="Arial" w:eastAsia="Times New Roman" w:hAnsi="Arial" w:cs="Arial"/>
                <w:color w:val="000000"/>
                <w:sz w:val="20"/>
                <w:szCs w:val="20"/>
              </w:rPr>
            </w:pPr>
            <w:ins w:id="1731" w:author="Arjan" w:date="2012-12-10T16:13:00Z">
              <w:r w:rsidRPr="00CF1DA2">
                <w:rPr>
                  <w:rFonts w:ascii="Arial" w:eastAsia="Times New Roman" w:hAnsi="Arial" w:cs="Arial"/>
                  <w:color w:val="000000"/>
                  <w:sz w:val="20"/>
                  <w:szCs w:val="20"/>
                </w:rPr>
                <w:t>Nee</w:t>
              </w:r>
            </w:ins>
          </w:p>
        </w:tc>
      </w:tr>
      <w:tr w:rsidR="00CF1DA2" w:rsidRPr="00CF1DA2">
        <w:trPr>
          <w:trHeight w:val="245"/>
          <w:ins w:id="17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3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34" w:author="Arjan" w:date="2012-12-10T16:13:00Z"/>
                <w:rFonts w:ascii="Arial" w:eastAsia="Times New Roman" w:hAnsi="Arial" w:cs="Arial"/>
                <w:color w:val="000000"/>
                <w:sz w:val="20"/>
                <w:szCs w:val="20"/>
              </w:rPr>
            </w:pPr>
          </w:p>
        </w:tc>
      </w:tr>
      <w:tr w:rsidR="00CF1DA2" w:rsidRPr="00CF1DA2">
        <w:trPr>
          <w:trHeight w:val="230"/>
          <w:ins w:id="17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36" w:author="Arjan" w:date="2012-12-10T16:13:00Z"/>
                <w:rFonts w:ascii="Arial" w:eastAsia="Times New Roman" w:hAnsi="Arial" w:cs="Arial"/>
                <w:color w:val="000000"/>
                <w:sz w:val="20"/>
                <w:szCs w:val="20"/>
              </w:rPr>
            </w:pPr>
            <w:ins w:id="1737"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738" w:author="Arjan" w:date="2012-12-10T16:13:00Z"/>
                <w:rFonts w:ascii="Arial" w:eastAsia="Times New Roman" w:hAnsi="Arial" w:cs="Arial"/>
                <w:color w:val="000000"/>
                <w:sz w:val="20"/>
                <w:szCs w:val="20"/>
              </w:rPr>
            </w:pPr>
            <w:ins w:id="173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174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4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42" w:author="Arjan" w:date="2012-12-10T16:13:00Z"/>
                <w:rFonts w:ascii="Arial" w:eastAsia="Times New Roman" w:hAnsi="Arial" w:cs="Arial"/>
                <w:color w:val="000000"/>
                <w:sz w:val="20"/>
                <w:szCs w:val="20"/>
              </w:rPr>
            </w:pPr>
          </w:p>
        </w:tc>
      </w:tr>
      <w:tr w:rsidR="00CF1DA2" w:rsidRPr="00CF1DA2">
        <w:trPr>
          <w:trHeight w:val="230"/>
          <w:ins w:id="174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44" w:author="Arjan" w:date="2012-12-10T16:13:00Z"/>
                <w:rFonts w:ascii="Arial" w:eastAsia="Times New Roman" w:hAnsi="Arial" w:cs="Arial"/>
                <w:color w:val="000000"/>
                <w:sz w:val="20"/>
                <w:szCs w:val="20"/>
              </w:rPr>
            </w:pPr>
            <w:ins w:id="1745"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46" w:author="Arjan" w:date="2012-12-10T16:13:00Z"/>
                <w:rFonts w:ascii="Arial" w:eastAsia="Times New Roman" w:hAnsi="Arial" w:cs="Arial"/>
                <w:color w:val="000000"/>
                <w:sz w:val="20"/>
                <w:szCs w:val="20"/>
              </w:rPr>
            </w:pPr>
            <w:ins w:id="1747"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174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4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50" w:author="Arjan" w:date="2012-12-10T16:13:00Z"/>
                <w:rFonts w:ascii="Arial" w:eastAsia="Times New Roman" w:hAnsi="Arial" w:cs="Arial"/>
                <w:color w:val="000000"/>
                <w:sz w:val="20"/>
                <w:szCs w:val="20"/>
              </w:rPr>
            </w:pPr>
          </w:p>
        </w:tc>
      </w:tr>
      <w:tr w:rsidR="00CF1DA2" w:rsidRPr="00CF1DA2">
        <w:trPr>
          <w:trHeight w:val="230"/>
          <w:ins w:id="17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52" w:author="Arjan" w:date="2012-12-10T16:13:00Z"/>
                <w:rFonts w:ascii="Arial" w:eastAsia="Times New Roman" w:hAnsi="Arial" w:cs="Arial"/>
                <w:b/>
                <w:bCs/>
                <w:color w:val="000000"/>
                <w:sz w:val="20"/>
                <w:szCs w:val="20"/>
              </w:rPr>
            </w:pPr>
            <w:ins w:id="1753"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54" w:author="Arjan" w:date="2012-12-10T16:13:00Z"/>
                <w:rFonts w:ascii="Arial" w:eastAsia="Times New Roman" w:hAnsi="Arial" w:cs="Arial"/>
                <w:color w:val="000000"/>
                <w:sz w:val="20"/>
                <w:szCs w:val="20"/>
              </w:rPr>
            </w:pPr>
            <w:ins w:id="1755" w:author="Arjan" w:date="2012-12-10T16:13:00Z">
              <w:r w:rsidRPr="00CF1DA2">
                <w:rPr>
                  <w:rFonts w:ascii="Arial" w:eastAsia="Times New Roman" w:hAnsi="Arial" w:cs="Arial"/>
                  <w:color w:val="000000"/>
                  <w:sz w:val="20"/>
                  <w:szCs w:val="20"/>
                </w:rPr>
                <w:t>-</w:t>
              </w:r>
            </w:ins>
          </w:p>
        </w:tc>
      </w:tr>
      <w:tr w:rsidR="00CF1DA2" w:rsidRPr="00CF1DA2">
        <w:trPr>
          <w:trHeight w:val="230"/>
          <w:ins w:id="175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57"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58" w:author="Arjan" w:date="2012-12-10T16:13:00Z"/>
                <w:rFonts w:ascii="Arial" w:eastAsia="Times New Roman" w:hAnsi="Arial" w:cs="Arial"/>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1759" w:author="Arjan" w:date="2012-12-10T16:13:00Z"/>
          <w:rFonts w:ascii="Arial" w:eastAsia="Times New Roman" w:hAnsi="Arial" w:cs="Arial"/>
          <w:b/>
          <w:bCs/>
          <w:color w:val="004080"/>
          <w:sz w:val="24"/>
          <w:szCs w:val="24"/>
        </w:rPr>
      </w:pPr>
      <w:ins w:id="176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17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62" w:author="Arjan" w:date="2012-12-10T16:13:00Z"/>
                <w:rFonts w:ascii="Arial" w:eastAsia="Times New Roman" w:hAnsi="Arial" w:cs="Arial"/>
                <w:color w:val="000000"/>
                <w:sz w:val="20"/>
                <w:szCs w:val="20"/>
              </w:rPr>
            </w:pPr>
            <w:ins w:id="1763"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764" w:author="Arjan" w:date="2012-12-10T16:13:00Z"/>
                <w:rFonts w:ascii="Arial" w:eastAsia="Times New Roman" w:hAnsi="Arial" w:cs="Arial"/>
                <w:color w:val="000000"/>
                <w:sz w:val="20"/>
                <w:szCs w:val="20"/>
              </w:rPr>
            </w:pPr>
            <w:ins w:id="176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17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68" w:author="Arjan" w:date="2012-12-10T16:13:00Z"/>
                <w:rFonts w:ascii="Arial" w:eastAsia="Times New Roman" w:hAnsi="Arial" w:cs="Arial"/>
                <w:color w:val="000000"/>
                <w:sz w:val="20"/>
                <w:szCs w:val="20"/>
              </w:rPr>
            </w:pPr>
          </w:p>
        </w:tc>
      </w:tr>
      <w:tr w:rsidR="00CF1DA2" w:rsidRPr="00CF1DA2">
        <w:trPr>
          <w:ins w:id="17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70" w:author="Arjan" w:date="2012-12-10T16:13:00Z"/>
                <w:rFonts w:ascii="Arial" w:eastAsia="Times New Roman" w:hAnsi="Arial" w:cs="Arial"/>
                <w:color w:val="000000"/>
                <w:sz w:val="20"/>
                <w:szCs w:val="20"/>
              </w:rPr>
            </w:pPr>
            <w:ins w:id="1771"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72" w:author="Arjan" w:date="2012-12-10T16:13:00Z"/>
                <w:rFonts w:ascii="Arial" w:eastAsia="Times New Roman" w:hAnsi="Arial" w:cs="Arial"/>
                <w:color w:val="000000"/>
                <w:sz w:val="20"/>
                <w:szCs w:val="20"/>
              </w:rPr>
            </w:pPr>
            <w:ins w:id="1773" w:author="Arjan" w:date="2012-12-10T16:13:00Z">
              <w:r w:rsidRPr="00CF1DA2">
                <w:rPr>
                  <w:rFonts w:ascii="Arial" w:eastAsia="Times New Roman" w:hAnsi="Arial" w:cs="Arial"/>
                  <w:color w:val="000000"/>
                  <w:sz w:val="20"/>
                  <w:szCs w:val="20"/>
                </w:rPr>
                <w:t>KING</w:t>
              </w:r>
            </w:ins>
          </w:p>
        </w:tc>
      </w:tr>
      <w:tr w:rsidR="00CF1DA2" w:rsidRPr="00CF1DA2">
        <w:trPr>
          <w:ins w:id="17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76" w:author="Arjan" w:date="2012-12-10T16:13:00Z"/>
                <w:rFonts w:ascii="Arial" w:eastAsia="Times New Roman" w:hAnsi="Arial" w:cs="Arial"/>
                <w:color w:val="000000"/>
                <w:sz w:val="20"/>
                <w:szCs w:val="20"/>
              </w:rPr>
            </w:pPr>
          </w:p>
        </w:tc>
      </w:tr>
      <w:tr w:rsidR="00CF1DA2" w:rsidRPr="00CF1DA2">
        <w:trPr>
          <w:ins w:id="17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78" w:author="Arjan" w:date="2012-12-10T16:13:00Z"/>
                <w:rFonts w:ascii="Arial" w:eastAsia="Times New Roman" w:hAnsi="Arial" w:cs="Arial"/>
                <w:color w:val="000000"/>
                <w:sz w:val="20"/>
                <w:szCs w:val="20"/>
              </w:rPr>
            </w:pPr>
            <w:ins w:id="1779"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80" w:author="Arjan" w:date="2012-12-10T16:13:00Z"/>
                <w:rFonts w:ascii="Arial" w:eastAsia="Times New Roman" w:hAnsi="Arial" w:cs="Arial"/>
                <w:color w:val="000000"/>
                <w:sz w:val="20"/>
                <w:szCs w:val="20"/>
              </w:rPr>
            </w:pPr>
          </w:p>
        </w:tc>
      </w:tr>
      <w:tr w:rsidR="00CF1DA2" w:rsidRPr="00CF1DA2">
        <w:trPr>
          <w:ins w:id="17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83" w:author="Arjan" w:date="2012-12-10T16:13:00Z"/>
                <w:rFonts w:ascii="Arial" w:eastAsia="Times New Roman" w:hAnsi="Arial" w:cs="Arial"/>
                <w:color w:val="000000"/>
                <w:sz w:val="20"/>
                <w:szCs w:val="20"/>
              </w:rPr>
            </w:pPr>
          </w:p>
        </w:tc>
      </w:tr>
      <w:tr w:rsidR="00CF1DA2" w:rsidRPr="00CF1DA2">
        <w:trPr>
          <w:ins w:id="178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85" w:author="Arjan" w:date="2012-12-10T16:13:00Z"/>
                <w:rFonts w:ascii="Arial" w:eastAsia="Times New Roman" w:hAnsi="Arial" w:cs="Arial"/>
                <w:color w:val="000000"/>
                <w:sz w:val="20"/>
                <w:szCs w:val="20"/>
              </w:rPr>
            </w:pPr>
            <w:proofErr w:type="spellStart"/>
            <w:ins w:id="1786" w:author="Arjan" w:date="2012-12-10T16:13:00Z">
              <w:r w:rsidRPr="00CF1DA2">
                <w:rPr>
                  <w:rFonts w:ascii="Arial" w:eastAsia="Times New Roman" w:hAnsi="Arial" w:cs="Arial"/>
                  <w:b/>
                  <w:bCs/>
                  <w:color w:val="000000"/>
                  <w:sz w:val="20"/>
                  <w:szCs w:val="20"/>
                </w:rPr>
                <w:t>XML-tag</w:t>
              </w:r>
              <w:proofErr w:type="spellEnd"/>
              <w:r w:rsidRPr="00CF1DA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787" w:author="Arjan" w:date="2012-12-10T16:13:00Z"/>
                <w:rFonts w:ascii="Arial" w:eastAsia="Times New Roman" w:hAnsi="Arial" w:cs="Arial"/>
                <w:color w:val="000000"/>
                <w:sz w:val="20"/>
                <w:szCs w:val="20"/>
              </w:rPr>
            </w:pPr>
            <w:ins w:id="178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17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91" w:author="Arjan" w:date="2012-12-10T16:13:00Z"/>
                <w:rFonts w:ascii="Arial" w:eastAsia="Times New Roman" w:hAnsi="Arial" w:cs="Arial"/>
                <w:color w:val="000000"/>
                <w:sz w:val="20"/>
                <w:szCs w:val="20"/>
              </w:rPr>
            </w:pPr>
          </w:p>
        </w:tc>
      </w:tr>
      <w:tr w:rsidR="00CF1DA2" w:rsidRPr="00CF1DA2">
        <w:trPr>
          <w:ins w:id="17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93" w:author="Arjan" w:date="2012-12-10T16:13:00Z"/>
                <w:rFonts w:ascii="Arial" w:eastAsia="Times New Roman" w:hAnsi="Arial" w:cs="Arial"/>
                <w:color w:val="000000"/>
                <w:sz w:val="20"/>
                <w:szCs w:val="20"/>
              </w:rPr>
            </w:pPr>
            <w:ins w:id="1794"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795" w:author="Arjan" w:date="2012-12-10T16:13:00Z"/>
                <w:rFonts w:ascii="Arial" w:eastAsia="Times New Roman" w:hAnsi="Arial" w:cs="Arial"/>
                <w:color w:val="000000"/>
                <w:sz w:val="20"/>
                <w:szCs w:val="20"/>
              </w:rPr>
            </w:pPr>
            <w:ins w:id="17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kern van datgene waar het klantcontact over gaat.</w:t>
              </w:r>
              <w:r w:rsidRPr="00CF1DA2">
                <w:rPr>
                  <w:rFonts w:ascii="Arial" w:hAnsi="Arial" w:cs="Arial"/>
                  <w:sz w:val="20"/>
                  <w:szCs w:val="20"/>
                  <w:lang w:val="en-AU"/>
                </w:rPr>
                <w:fldChar w:fldCharType="end"/>
              </w:r>
            </w:ins>
          </w:p>
        </w:tc>
      </w:tr>
      <w:tr w:rsidR="00CF1DA2" w:rsidRPr="00CF1DA2">
        <w:trPr>
          <w:trHeight w:val="230"/>
          <w:ins w:id="17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799" w:author="Arjan" w:date="2012-12-10T16:13:00Z"/>
                <w:rFonts w:ascii="Arial" w:eastAsia="Times New Roman" w:hAnsi="Arial" w:cs="Arial"/>
                <w:color w:val="000000"/>
                <w:sz w:val="20"/>
                <w:szCs w:val="20"/>
              </w:rPr>
            </w:pPr>
          </w:p>
        </w:tc>
      </w:tr>
      <w:tr w:rsidR="00CF1DA2" w:rsidRPr="00CF1DA2">
        <w:trPr>
          <w:trHeight w:val="230"/>
          <w:ins w:id="18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01" w:author="Arjan" w:date="2012-12-10T16:13:00Z"/>
                <w:rFonts w:ascii="Arial" w:eastAsia="Times New Roman" w:hAnsi="Arial" w:cs="Arial"/>
                <w:color w:val="000000"/>
                <w:sz w:val="20"/>
                <w:szCs w:val="20"/>
              </w:rPr>
            </w:pPr>
            <w:ins w:id="1802"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03" w:author="Arjan" w:date="2012-12-10T16:13:00Z"/>
                <w:rFonts w:ascii="Arial" w:eastAsia="Times New Roman" w:hAnsi="Arial" w:cs="Arial"/>
                <w:color w:val="000000"/>
                <w:sz w:val="20"/>
                <w:szCs w:val="20"/>
              </w:rPr>
            </w:pPr>
            <w:ins w:id="1804" w:author="Arjan" w:date="2012-12-10T16:13:00Z">
              <w:r w:rsidRPr="00CF1DA2">
                <w:rPr>
                  <w:rFonts w:ascii="Arial" w:eastAsia="Times New Roman" w:hAnsi="Arial" w:cs="Arial"/>
                  <w:color w:val="000000"/>
                  <w:sz w:val="20"/>
                  <w:szCs w:val="20"/>
                </w:rPr>
                <w:t xml:space="preserve">KING </w:t>
              </w:r>
            </w:ins>
          </w:p>
        </w:tc>
      </w:tr>
      <w:tr w:rsidR="00CF1DA2" w:rsidRPr="00CF1DA2">
        <w:trPr>
          <w:ins w:id="18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07" w:author="Arjan" w:date="2012-12-10T16:13:00Z"/>
                <w:rFonts w:ascii="Arial" w:eastAsia="Times New Roman" w:hAnsi="Arial" w:cs="Arial"/>
                <w:color w:val="000000"/>
                <w:sz w:val="20"/>
                <w:szCs w:val="20"/>
              </w:rPr>
            </w:pPr>
          </w:p>
        </w:tc>
      </w:tr>
      <w:tr w:rsidR="00CF1DA2" w:rsidRPr="00CF1DA2">
        <w:trPr>
          <w:ins w:id="18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09" w:author="Arjan" w:date="2012-12-10T16:13:00Z"/>
                <w:rFonts w:ascii="Arial" w:eastAsia="Times New Roman" w:hAnsi="Arial" w:cs="Arial"/>
                <w:color w:val="000000"/>
                <w:sz w:val="20"/>
                <w:szCs w:val="20"/>
              </w:rPr>
            </w:pPr>
            <w:ins w:id="1810"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11" w:author="Arjan" w:date="2012-12-10T16:13:00Z"/>
                <w:rFonts w:ascii="Arial" w:eastAsia="Times New Roman" w:hAnsi="Arial" w:cs="Arial"/>
                <w:color w:val="000000"/>
                <w:sz w:val="20"/>
                <w:szCs w:val="20"/>
              </w:rPr>
            </w:pPr>
            <w:ins w:id="1812" w:author="Arjan" w:date="2012-12-10T16:13:00Z">
              <w:r w:rsidRPr="00CF1DA2">
                <w:rPr>
                  <w:rFonts w:ascii="Arial" w:eastAsia="Times New Roman" w:hAnsi="Arial" w:cs="Arial"/>
                  <w:color w:val="000000"/>
                  <w:sz w:val="20"/>
                  <w:szCs w:val="20"/>
                </w:rPr>
                <w:t>1 januari 2013</w:t>
              </w:r>
            </w:ins>
          </w:p>
        </w:tc>
      </w:tr>
      <w:tr w:rsidR="00CF1DA2" w:rsidRPr="00CF1DA2">
        <w:trPr>
          <w:ins w:id="18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15" w:author="Arjan" w:date="2012-12-10T16:13:00Z"/>
                <w:rFonts w:ascii="Arial" w:eastAsia="Times New Roman" w:hAnsi="Arial" w:cs="Arial"/>
                <w:color w:val="000000"/>
                <w:sz w:val="20"/>
                <w:szCs w:val="20"/>
              </w:rPr>
            </w:pPr>
          </w:p>
        </w:tc>
      </w:tr>
      <w:tr w:rsidR="00CF1DA2" w:rsidRPr="00CF1DA2">
        <w:trPr>
          <w:ins w:id="18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17" w:author="Arjan" w:date="2012-12-10T16:13:00Z"/>
                <w:rFonts w:ascii="Arial" w:eastAsia="Times New Roman" w:hAnsi="Arial" w:cs="Arial"/>
                <w:color w:val="000000"/>
                <w:sz w:val="20"/>
                <w:szCs w:val="20"/>
              </w:rPr>
            </w:pPr>
            <w:ins w:id="1818"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19" w:author="Arjan" w:date="2012-12-10T16:13:00Z"/>
                <w:rFonts w:ascii="Arial" w:eastAsia="Times New Roman" w:hAnsi="Arial" w:cs="Arial"/>
                <w:color w:val="000000"/>
                <w:sz w:val="20"/>
                <w:szCs w:val="20"/>
              </w:rPr>
            </w:pPr>
          </w:p>
        </w:tc>
      </w:tr>
      <w:tr w:rsidR="00CF1DA2" w:rsidRPr="00CF1DA2">
        <w:trPr>
          <w:ins w:id="18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2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22" w:author="Arjan" w:date="2012-12-10T16:13:00Z"/>
                <w:rFonts w:ascii="Arial" w:eastAsia="Times New Roman" w:hAnsi="Arial" w:cs="Arial"/>
                <w:color w:val="000000"/>
                <w:sz w:val="20"/>
                <w:szCs w:val="20"/>
              </w:rPr>
            </w:pPr>
          </w:p>
        </w:tc>
      </w:tr>
      <w:tr w:rsidR="00CF1DA2" w:rsidRPr="00CF1DA2">
        <w:trPr>
          <w:ins w:id="18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24" w:author="Arjan" w:date="2012-12-10T16:13:00Z"/>
                <w:rFonts w:ascii="Arial" w:eastAsia="Times New Roman" w:hAnsi="Arial" w:cs="Arial"/>
                <w:color w:val="000000"/>
                <w:sz w:val="20"/>
                <w:szCs w:val="20"/>
              </w:rPr>
            </w:pPr>
            <w:ins w:id="1825"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826" w:author="Arjan" w:date="2012-12-10T16:13:00Z"/>
                <w:rFonts w:ascii="Arial" w:eastAsia="Times New Roman" w:hAnsi="Arial" w:cs="Arial"/>
                <w:color w:val="000000"/>
                <w:sz w:val="20"/>
                <w:szCs w:val="20"/>
              </w:rPr>
            </w:pPr>
            <w:ins w:id="182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ins>
          </w:p>
        </w:tc>
      </w:tr>
      <w:tr w:rsidR="00CF1DA2" w:rsidRPr="00CF1DA2">
        <w:trPr>
          <w:trHeight w:val="230"/>
          <w:ins w:id="18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2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0" w:author="Arjan" w:date="2012-12-10T16:13:00Z"/>
                <w:rFonts w:ascii="Arial" w:eastAsia="Times New Roman" w:hAnsi="Arial" w:cs="Arial"/>
                <w:color w:val="000000"/>
                <w:sz w:val="20"/>
                <w:szCs w:val="20"/>
              </w:rPr>
            </w:pPr>
          </w:p>
        </w:tc>
      </w:tr>
      <w:tr w:rsidR="00CF1DA2" w:rsidRPr="00CF1DA2">
        <w:trPr>
          <w:trHeight w:val="230"/>
          <w:ins w:id="18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2" w:author="Arjan" w:date="2012-12-10T16:13:00Z"/>
                <w:rFonts w:ascii="Arial" w:eastAsia="Times New Roman" w:hAnsi="Arial" w:cs="Arial"/>
                <w:color w:val="000000"/>
                <w:sz w:val="20"/>
                <w:szCs w:val="20"/>
              </w:rPr>
            </w:pPr>
            <w:proofErr w:type="spellStart"/>
            <w:ins w:id="1833" w:author="Arjan" w:date="2012-12-10T16:13:00Z">
              <w:r w:rsidRPr="00CF1DA2">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4" w:author="Arjan" w:date="2012-12-10T16:13:00Z"/>
                <w:rFonts w:ascii="Arial" w:eastAsia="Times New Roman" w:hAnsi="Arial" w:cs="Arial"/>
                <w:color w:val="000000"/>
                <w:sz w:val="20"/>
                <w:szCs w:val="20"/>
              </w:rPr>
            </w:pPr>
          </w:p>
        </w:tc>
      </w:tr>
      <w:tr w:rsidR="00CF1DA2" w:rsidRPr="00CF1DA2">
        <w:trPr>
          <w:trHeight w:val="215"/>
          <w:ins w:id="18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7" w:author="Arjan" w:date="2012-12-10T16:13:00Z"/>
                <w:rFonts w:ascii="Arial" w:eastAsia="Times New Roman" w:hAnsi="Arial" w:cs="Arial"/>
                <w:color w:val="000000"/>
                <w:sz w:val="20"/>
                <w:szCs w:val="20"/>
              </w:rPr>
            </w:pPr>
          </w:p>
        </w:tc>
      </w:tr>
      <w:tr w:rsidR="00CF1DA2" w:rsidRPr="00CF1DA2">
        <w:trPr>
          <w:trHeight w:val="215"/>
          <w:ins w:id="183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39" w:author="Arjan" w:date="2012-12-10T16:13:00Z"/>
                <w:rFonts w:ascii="Arial" w:eastAsia="Times New Roman" w:hAnsi="Arial" w:cs="Arial"/>
                <w:color w:val="000000"/>
                <w:sz w:val="20"/>
                <w:szCs w:val="20"/>
              </w:rPr>
            </w:pPr>
            <w:ins w:id="1840"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41" w:author="Arjan" w:date="2012-12-10T16:13:00Z"/>
                <w:rFonts w:ascii="Arial" w:eastAsia="Times New Roman" w:hAnsi="Arial" w:cs="Arial"/>
                <w:color w:val="000000"/>
                <w:sz w:val="20"/>
                <w:szCs w:val="20"/>
              </w:rPr>
            </w:pPr>
            <w:ins w:id="1842" w:author="Arjan" w:date="2012-12-10T16:13:00Z">
              <w:r w:rsidRPr="00CF1DA2">
                <w:rPr>
                  <w:rFonts w:ascii="Arial" w:eastAsia="Times New Roman" w:hAnsi="Arial" w:cs="Arial"/>
                  <w:color w:val="000000"/>
                  <w:sz w:val="20"/>
                  <w:szCs w:val="20"/>
                </w:rPr>
                <w:t>Nee</w:t>
              </w:r>
            </w:ins>
          </w:p>
        </w:tc>
      </w:tr>
      <w:tr w:rsidR="00CF1DA2" w:rsidRPr="00CF1DA2">
        <w:trPr>
          <w:trHeight w:val="230"/>
          <w:ins w:id="184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4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45" w:author="Arjan" w:date="2012-12-10T16:13:00Z"/>
                <w:rFonts w:ascii="Arial" w:eastAsia="Times New Roman" w:hAnsi="Arial" w:cs="Arial"/>
                <w:color w:val="000000"/>
                <w:sz w:val="20"/>
                <w:szCs w:val="20"/>
              </w:rPr>
            </w:pPr>
          </w:p>
        </w:tc>
      </w:tr>
      <w:tr w:rsidR="00CF1DA2" w:rsidRPr="00CF1DA2">
        <w:trPr>
          <w:trHeight w:val="230"/>
          <w:ins w:id="18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47" w:author="Arjan" w:date="2012-12-10T16:13:00Z"/>
                <w:rFonts w:ascii="Arial" w:eastAsia="Times New Roman" w:hAnsi="Arial" w:cs="Arial"/>
                <w:color w:val="000000"/>
                <w:sz w:val="20"/>
                <w:szCs w:val="20"/>
              </w:rPr>
            </w:pPr>
            <w:ins w:id="1848"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49" w:author="Arjan" w:date="2012-12-10T16:13:00Z"/>
                <w:rFonts w:ascii="Arial" w:eastAsia="Times New Roman" w:hAnsi="Arial" w:cs="Arial"/>
                <w:color w:val="000000"/>
                <w:sz w:val="20"/>
                <w:szCs w:val="20"/>
              </w:rPr>
            </w:pPr>
            <w:ins w:id="1850" w:author="Arjan" w:date="2012-12-10T16:13:00Z">
              <w:r w:rsidRPr="00CF1DA2">
                <w:rPr>
                  <w:rFonts w:ascii="Arial" w:eastAsia="Times New Roman" w:hAnsi="Arial" w:cs="Arial"/>
                  <w:color w:val="000000"/>
                  <w:sz w:val="20"/>
                  <w:szCs w:val="20"/>
                </w:rPr>
                <w:t>Nee</w:t>
              </w:r>
            </w:ins>
          </w:p>
        </w:tc>
      </w:tr>
      <w:tr w:rsidR="00CF1DA2" w:rsidRPr="00CF1DA2">
        <w:trPr>
          <w:trHeight w:val="230"/>
          <w:ins w:id="18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5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53" w:author="Arjan" w:date="2012-12-10T16:13:00Z"/>
                <w:rFonts w:ascii="Arial" w:eastAsia="Times New Roman" w:hAnsi="Arial" w:cs="Arial"/>
                <w:color w:val="000000"/>
                <w:sz w:val="20"/>
                <w:szCs w:val="20"/>
              </w:rPr>
            </w:pPr>
          </w:p>
        </w:tc>
      </w:tr>
      <w:tr w:rsidR="00CF1DA2" w:rsidRPr="00CF1DA2">
        <w:trPr>
          <w:trHeight w:val="230"/>
          <w:ins w:id="18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55" w:author="Arjan" w:date="2012-12-10T16:13:00Z"/>
                <w:rFonts w:ascii="Arial" w:eastAsia="Times New Roman" w:hAnsi="Arial" w:cs="Arial"/>
                <w:color w:val="000000"/>
                <w:sz w:val="20"/>
                <w:szCs w:val="20"/>
              </w:rPr>
            </w:pPr>
            <w:ins w:id="1856"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57" w:author="Arjan" w:date="2012-12-10T16:13:00Z"/>
                <w:rFonts w:ascii="Arial" w:eastAsia="Times New Roman" w:hAnsi="Arial" w:cs="Arial"/>
                <w:color w:val="000000"/>
                <w:sz w:val="20"/>
                <w:szCs w:val="20"/>
              </w:rPr>
            </w:pPr>
          </w:p>
        </w:tc>
      </w:tr>
      <w:tr w:rsidR="00CF1DA2" w:rsidRPr="00CF1DA2">
        <w:trPr>
          <w:trHeight w:val="230"/>
          <w:ins w:id="18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60" w:author="Arjan" w:date="2012-12-10T16:13:00Z"/>
                <w:rFonts w:ascii="Arial" w:eastAsia="Times New Roman" w:hAnsi="Arial" w:cs="Arial"/>
                <w:color w:val="000000"/>
                <w:sz w:val="20"/>
                <w:szCs w:val="20"/>
              </w:rPr>
            </w:pPr>
          </w:p>
        </w:tc>
      </w:tr>
      <w:tr w:rsidR="00CF1DA2" w:rsidRPr="00CF1DA2">
        <w:trPr>
          <w:trHeight w:val="230"/>
          <w:ins w:id="18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62" w:author="Arjan" w:date="2012-12-10T16:13:00Z"/>
                <w:rFonts w:ascii="Arial" w:eastAsia="Times New Roman" w:hAnsi="Arial" w:cs="Arial"/>
                <w:color w:val="000000"/>
                <w:sz w:val="20"/>
                <w:szCs w:val="20"/>
              </w:rPr>
            </w:pPr>
            <w:ins w:id="1863"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64" w:author="Arjan" w:date="2012-12-10T16:13:00Z"/>
                <w:rFonts w:ascii="Arial" w:eastAsia="Times New Roman" w:hAnsi="Arial" w:cs="Arial"/>
                <w:color w:val="000000"/>
                <w:sz w:val="20"/>
                <w:szCs w:val="20"/>
              </w:rPr>
            </w:pPr>
            <w:ins w:id="1865" w:author="Arjan" w:date="2012-12-10T16:13:00Z">
              <w:r w:rsidRPr="00CF1DA2">
                <w:rPr>
                  <w:rFonts w:ascii="Arial" w:eastAsia="Times New Roman" w:hAnsi="Arial" w:cs="Arial"/>
                  <w:color w:val="000000"/>
                  <w:sz w:val="20"/>
                  <w:szCs w:val="20"/>
                </w:rPr>
                <w:t>Nee</w:t>
              </w:r>
            </w:ins>
          </w:p>
        </w:tc>
      </w:tr>
      <w:tr w:rsidR="00CF1DA2" w:rsidRPr="00CF1DA2">
        <w:trPr>
          <w:trHeight w:val="230"/>
          <w:ins w:id="18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68" w:author="Arjan" w:date="2012-12-10T16:13:00Z"/>
                <w:rFonts w:ascii="Arial" w:eastAsia="Times New Roman" w:hAnsi="Arial" w:cs="Arial"/>
                <w:color w:val="000000"/>
                <w:sz w:val="20"/>
                <w:szCs w:val="20"/>
              </w:rPr>
            </w:pPr>
          </w:p>
        </w:tc>
      </w:tr>
      <w:tr w:rsidR="00CF1DA2" w:rsidRPr="00CF1DA2">
        <w:trPr>
          <w:trHeight w:val="411"/>
          <w:ins w:id="18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70" w:author="Arjan" w:date="2012-12-10T16:13:00Z"/>
                <w:rFonts w:ascii="Arial" w:eastAsia="Times New Roman" w:hAnsi="Arial" w:cs="Arial"/>
                <w:color w:val="000000"/>
                <w:sz w:val="20"/>
                <w:szCs w:val="20"/>
              </w:rPr>
            </w:pPr>
            <w:ins w:id="1871"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72" w:author="Arjan" w:date="2012-12-10T16:13:00Z"/>
                <w:rFonts w:ascii="Arial" w:eastAsia="Times New Roman" w:hAnsi="Arial" w:cs="Arial"/>
                <w:color w:val="000000"/>
                <w:sz w:val="20"/>
                <w:szCs w:val="20"/>
              </w:rPr>
            </w:pPr>
            <w:ins w:id="1873" w:author="Arjan" w:date="2012-12-10T16:13:00Z">
              <w:r w:rsidRPr="00CF1DA2">
                <w:rPr>
                  <w:rFonts w:ascii="Arial" w:eastAsia="Times New Roman" w:hAnsi="Arial" w:cs="Arial"/>
                  <w:color w:val="000000"/>
                  <w:sz w:val="20"/>
                  <w:szCs w:val="20"/>
                </w:rPr>
                <w:t>Nee</w:t>
              </w:r>
            </w:ins>
          </w:p>
        </w:tc>
      </w:tr>
      <w:tr w:rsidR="00CF1DA2" w:rsidRPr="00CF1DA2">
        <w:trPr>
          <w:trHeight w:val="245"/>
          <w:ins w:id="18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76" w:author="Arjan" w:date="2012-12-10T16:13:00Z"/>
                <w:rFonts w:ascii="Arial" w:eastAsia="Times New Roman" w:hAnsi="Arial" w:cs="Arial"/>
                <w:color w:val="000000"/>
                <w:sz w:val="20"/>
                <w:szCs w:val="20"/>
              </w:rPr>
            </w:pPr>
          </w:p>
        </w:tc>
      </w:tr>
      <w:tr w:rsidR="00CF1DA2" w:rsidRPr="00CF1DA2">
        <w:trPr>
          <w:trHeight w:val="230"/>
          <w:ins w:id="18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78" w:author="Arjan" w:date="2012-12-10T16:13:00Z"/>
                <w:rFonts w:ascii="Arial" w:eastAsia="Times New Roman" w:hAnsi="Arial" w:cs="Arial"/>
                <w:color w:val="000000"/>
                <w:sz w:val="20"/>
                <w:szCs w:val="20"/>
              </w:rPr>
            </w:pPr>
            <w:ins w:id="1879"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880" w:author="Arjan" w:date="2012-12-10T16:13:00Z"/>
                <w:rFonts w:ascii="Arial" w:eastAsia="Times New Roman" w:hAnsi="Arial" w:cs="Arial"/>
                <w:color w:val="000000"/>
                <w:sz w:val="20"/>
                <w:szCs w:val="20"/>
              </w:rPr>
            </w:pPr>
            <w:ins w:id="188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18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8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84" w:author="Arjan" w:date="2012-12-10T16:13:00Z"/>
                <w:rFonts w:ascii="Arial" w:eastAsia="Times New Roman" w:hAnsi="Arial" w:cs="Arial"/>
                <w:color w:val="000000"/>
                <w:sz w:val="20"/>
                <w:szCs w:val="20"/>
              </w:rPr>
            </w:pPr>
          </w:p>
        </w:tc>
      </w:tr>
      <w:tr w:rsidR="00CF1DA2" w:rsidRPr="00CF1DA2">
        <w:trPr>
          <w:trHeight w:val="230"/>
          <w:ins w:id="18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86" w:author="Arjan" w:date="2012-12-10T16:13:00Z"/>
                <w:rFonts w:ascii="Arial" w:eastAsia="Times New Roman" w:hAnsi="Arial" w:cs="Arial"/>
                <w:color w:val="000000"/>
                <w:sz w:val="20"/>
                <w:szCs w:val="20"/>
              </w:rPr>
            </w:pPr>
            <w:ins w:id="1887"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88" w:author="Arjan" w:date="2012-12-10T16:13:00Z"/>
                <w:rFonts w:ascii="Arial" w:eastAsia="Times New Roman" w:hAnsi="Arial" w:cs="Arial"/>
                <w:color w:val="000000"/>
                <w:sz w:val="20"/>
                <w:szCs w:val="20"/>
              </w:rPr>
            </w:pPr>
            <w:ins w:id="1889"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189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9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92" w:author="Arjan" w:date="2012-12-10T16:13:00Z"/>
                <w:rFonts w:ascii="Arial" w:eastAsia="Times New Roman" w:hAnsi="Arial" w:cs="Arial"/>
                <w:color w:val="000000"/>
                <w:sz w:val="20"/>
                <w:szCs w:val="20"/>
              </w:rPr>
            </w:pPr>
          </w:p>
        </w:tc>
      </w:tr>
      <w:tr w:rsidR="00CF1DA2" w:rsidRPr="00CF1DA2">
        <w:trPr>
          <w:trHeight w:val="230"/>
          <w:ins w:id="18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94" w:author="Arjan" w:date="2012-12-10T16:13:00Z"/>
                <w:rFonts w:ascii="Arial" w:eastAsia="Times New Roman" w:hAnsi="Arial" w:cs="Arial"/>
                <w:b/>
                <w:bCs/>
                <w:color w:val="000000"/>
                <w:sz w:val="20"/>
                <w:szCs w:val="20"/>
              </w:rPr>
            </w:pPr>
            <w:ins w:id="1895"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96" w:author="Arjan" w:date="2012-12-10T16:13:00Z"/>
                <w:rFonts w:ascii="Arial" w:eastAsia="Times New Roman" w:hAnsi="Arial" w:cs="Arial"/>
                <w:color w:val="000000"/>
                <w:sz w:val="20"/>
                <w:szCs w:val="20"/>
              </w:rPr>
            </w:pPr>
            <w:ins w:id="1897" w:author="Arjan" w:date="2012-12-10T16:13:00Z">
              <w:r w:rsidRPr="00CF1DA2">
                <w:rPr>
                  <w:rFonts w:ascii="Arial" w:eastAsia="Times New Roman" w:hAnsi="Arial" w:cs="Arial"/>
                  <w:color w:val="000000"/>
                  <w:sz w:val="20"/>
                  <w:szCs w:val="20"/>
                </w:rPr>
                <w:t>-</w:t>
              </w:r>
            </w:ins>
          </w:p>
        </w:tc>
      </w:tr>
      <w:tr w:rsidR="00CF1DA2" w:rsidRPr="00CF1DA2">
        <w:trPr>
          <w:trHeight w:val="230"/>
          <w:ins w:id="189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899"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00" w:author="Arjan" w:date="2012-12-10T16:13:00Z"/>
                <w:rFonts w:ascii="Arial" w:eastAsia="Times New Roman" w:hAnsi="Arial" w:cs="Arial"/>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1901" w:author="Arjan" w:date="2012-12-10T16:13:00Z"/>
          <w:rFonts w:ascii="Arial" w:eastAsia="Times New Roman" w:hAnsi="Arial" w:cs="Arial"/>
          <w:b/>
          <w:bCs/>
          <w:color w:val="004080"/>
          <w:sz w:val="24"/>
          <w:szCs w:val="24"/>
        </w:rPr>
      </w:pPr>
      <w:ins w:id="190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190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04" w:author="Arjan" w:date="2012-12-10T16:13:00Z"/>
                <w:rFonts w:ascii="Arial" w:eastAsia="Times New Roman" w:hAnsi="Arial" w:cs="Arial"/>
                <w:color w:val="000000"/>
                <w:sz w:val="20"/>
                <w:szCs w:val="20"/>
              </w:rPr>
            </w:pPr>
            <w:ins w:id="1905"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906" w:author="Arjan" w:date="2012-12-10T16:13:00Z"/>
                <w:rFonts w:ascii="Arial" w:eastAsia="Times New Roman" w:hAnsi="Arial" w:cs="Arial"/>
                <w:color w:val="000000"/>
                <w:sz w:val="20"/>
                <w:szCs w:val="20"/>
              </w:rPr>
            </w:pPr>
            <w:ins w:id="190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19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0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10" w:author="Arjan" w:date="2012-12-10T16:13:00Z"/>
                <w:rFonts w:ascii="Arial" w:eastAsia="Times New Roman" w:hAnsi="Arial" w:cs="Arial"/>
                <w:color w:val="000000"/>
                <w:sz w:val="20"/>
                <w:szCs w:val="20"/>
              </w:rPr>
            </w:pPr>
          </w:p>
        </w:tc>
      </w:tr>
      <w:tr w:rsidR="00CF1DA2" w:rsidRPr="00CF1DA2">
        <w:trPr>
          <w:ins w:id="191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12" w:author="Arjan" w:date="2012-12-10T16:13:00Z"/>
                <w:rFonts w:ascii="Arial" w:eastAsia="Times New Roman" w:hAnsi="Arial" w:cs="Arial"/>
                <w:color w:val="000000"/>
                <w:sz w:val="20"/>
                <w:szCs w:val="20"/>
              </w:rPr>
            </w:pPr>
            <w:ins w:id="1913"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14" w:author="Arjan" w:date="2012-12-10T16:13:00Z"/>
                <w:rFonts w:ascii="Arial" w:eastAsia="Times New Roman" w:hAnsi="Arial" w:cs="Arial"/>
                <w:color w:val="000000"/>
                <w:sz w:val="20"/>
                <w:szCs w:val="20"/>
              </w:rPr>
            </w:pPr>
            <w:ins w:id="1915" w:author="Arjan" w:date="2012-12-10T16:13:00Z">
              <w:r w:rsidRPr="00CF1DA2">
                <w:rPr>
                  <w:rFonts w:ascii="Arial" w:eastAsia="Times New Roman" w:hAnsi="Arial" w:cs="Arial"/>
                  <w:color w:val="000000"/>
                  <w:sz w:val="20"/>
                  <w:szCs w:val="20"/>
                </w:rPr>
                <w:t>KING</w:t>
              </w:r>
            </w:ins>
          </w:p>
        </w:tc>
      </w:tr>
      <w:tr w:rsidR="00CF1DA2" w:rsidRPr="00CF1DA2">
        <w:trPr>
          <w:ins w:id="19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1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18" w:author="Arjan" w:date="2012-12-10T16:13:00Z"/>
                <w:rFonts w:ascii="Arial" w:eastAsia="Times New Roman" w:hAnsi="Arial" w:cs="Arial"/>
                <w:color w:val="000000"/>
                <w:sz w:val="20"/>
                <w:szCs w:val="20"/>
              </w:rPr>
            </w:pPr>
          </w:p>
        </w:tc>
      </w:tr>
      <w:tr w:rsidR="00CF1DA2" w:rsidRPr="00CF1DA2">
        <w:trPr>
          <w:ins w:id="19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20" w:author="Arjan" w:date="2012-12-10T16:13:00Z"/>
                <w:rFonts w:ascii="Arial" w:eastAsia="Times New Roman" w:hAnsi="Arial" w:cs="Arial"/>
                <w:color w:val="000000"/>
                <w:sz w:val="20"/>
                <w:szCs w:val="20"/>
              </w:rPr>
            </w:pPr>
            <w:ins w:id="1921"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22" w:author="Arjan" w:date="2012-12-10T16:13:00Z"/>
                <w:rFonts w:ascii="Arial" w:eastAsia="Times New Roman" w:hAnsi="Arial" w:cs="Arial"/>
                <w:color w:val="000000"/>
                <w:sz w:val="20"/>
                <w:szCs w:val="20"/>
              </w:rPr>
            </w:pPr>
          </w:p>
        </w:tc>
      </w:tr>
      <w:tr w:rsidR="00CF1DA2" w:rsidRPr="00CF1DA2">
        <w:trPr>
          <w:ins w:id="19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25" w:author="Arjan" w:date="2012-12-10T16:13:00Z"/>
                <w:rFonts w:ascii="Arial" w:eastAsia="Times New Roman" w:hAnsi="Arial" w:cs="Arial"/>
                <w:color w:val="000000"/>
                <w:sz w:val="20"/>
                <w:szCs w:val="20"/>
              </w:rPr>
            </w:pPr>
          </w:p>
        </w:tc>
      </w:tr>
      <w:tr w:rsidR="00CF1DA2" w:rsidRPr="00CF1DA2">
        <w:trPr>
          <w:ins w:id="19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27" w:author="Arjan" w:date="2012-12-10T16:13:00Z"/>
                <w:rFonts w:ascii="Arial" w:eastAsia="Times New Roman" w:hAnsi="Arial" w:cs="Arial"/>
                <w:color w:val="000000"/>
                <w:sz w:val="20"/>
                <w:szCs w:val="20"/>
              </w:rPr>
            </w:pPr>
            <w:proofErr w:type="spellStart"/>
            <w:ins w:id="1928" w:author="Arjan" w:date="2012-12-10T16:13:00Z">
              <w:r w:rsidRPr="00CF1DA2">
                <w:rPr>
                  <w:rFonts w:ascii="Arial" w:eastAsia="Times New Roman" w:hAnsi="Arial" w:cs="Arial"/>
                  <w:b/>
                  <w:bCs/>
                  <w:color w:val="000000"/>
                  <w:sz w:val="20"/>
                  <w:szCs w:val="20"/>
                </w:rPr>
                <w:t>XML-tag</w:t>
              </w:r>
              <w:proofErr w:type="spellEnd"/>
              <w:r w:rsidRPr="00CF1DA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929" w:author="Arjan" w:date="2012-12-10T16:13:00Z"/>
                <w:rFonts w:ascii="Arial" w:eastAsia="Times New Roman" w:hAnsi="Arial" w:cs="Arial"/>
                <w:color w:val="000000"/>
                <w:sz w:val="20"/>
                <w:szCs w:val="20"/>
              </w:rPr>
            </w:pPr>
            <w:ins w:id="193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19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33" w:author="Arjan" w:date="2012-12-10T16:13:00Z"/>
                <w:rFonts w:ascii="Arial" w:eastAsia="Times New Roman" w:hAnsi="Arial" w:cs="Arial"/>
                <w:color w:val="000000"/>
                <w:sz w:val="20"/>
                <w:szCs w:val="20"/>
              </w:rPr>
            </w:pPr>
          </w:p>
        </w:tc>
      </w:tr>
      <w:tr w:rsidR="00CF1DA2" w:rsidRPr="00CF1DA2">
        <w:trPr>
          <w:ins w:id="19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35" w:author="Arjan" w:date="2012-12-10T16:13:00Z"/>
                <w:rFonts w:ascii="Arial" w:eastAsia="Times New Roman" w:hAnsi="Arial" w:cs="Arial"/>
                <w:color w:val="000000"/>
                <w:sz w:val="20"/>
                <w:szCs w:val="20"/>
              </w:rPr>
            </w:pPr>
            <w:ins w:id="1936"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937" w:author="Arjan" w:date="2012-12-10T16:13:00Z"/>
                <w:rFonts w:ascii="Arial" w:eastAsia="Times New Roman" w:hAnsi="Arial" w:cs="Arial"/>
                <w:color w:val="000000"/>
                <w:sz w:val="20"/>
                <w:szCs w:val="20"/>
              </w:rPr>
            </w:pPr>
            <w:ins w:id="193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Samenvattende beschrijving van de relevante kenmerken van het gevoerde contact</w:t>
              </w:r>
              <w:r w:rsidRPr="00CF1DA2">
                <w:rPr>
                  <w:rFonts w:ascii="Arial" w:hAnsi="Arial" w:cs="Arial"/>
                  <w:sz w:val="20"/>
                  <w:szCs w:val="20"/>
                  <w:lang w:val="en-AU"/>
                </w:rPr>
                <w:fldChar w:fldCharType="end"/>
              </w:r>
            </w:ins>
          </w:p>
        </w:tc>
      </w:tr>
      <w:tr w:rsidR="00CF1DA2" w:rsidRPr="00CF1DA2">
        <w:trPr>
          <w:trHeight w:val="230"/>
          <w:ins w:id="19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1" w:author="Arjan" w:date="2012-12-10T16:13:00Z"/>
                <w:rFonts w:ascii="Arial" w:eastAsia="Times New Roman" w:hAnsi="Arial" w:cs="Arial"/>
                <w:color w:val="000000"/>
                <w:sz w:val="20"/>
                <w:szCs w:val="20"/>
              </w:rPr>
            </w:pPr>
          </w:p>
        </w:tc>
      </w:tr>
      <w:tr w:rsidR="00CF1DA2" w:rsidRPr="00CF1DA2">
        <w:trPr>
          <w:trHeight w:val="230"/>
          <w:ins w:id="19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3" w:author="Arjan" w:date="2012-12-10T16:13:00Z"/>
                <w:rFonts w:ascii="Arial" w:eastAsia="Times New Roman" w:hAnsi="Arial" w:cs="Arial"/>
                <w:color w:val="000000"/>
                <w:sz w:val="20"/>
                <w:szCs w:val="20"/>
              </w:rPr>
            </w:pPr>
            <w:ins w:id="1944"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5" w:author="Arjan" w:date="2012-12-10T16:13:00Z"/>
                <w:rFonts w:ascii="Arial" w:eastAsia="Times New Roman" w:hAnsi="Arial" w:cs="Arial"/>
                <w:color w:val="000000"/>
                <w:sz w:val="20"/>
                <w:szCs w:val="20"/>
              </w:rPr>
            </w:pPr>
            <w:ins w:id="1946" w:author="Arjan" w:date="2012-12-10T16:13:00Z">
              <w:r w:rsidRPr="00CF1DA2">
                <w:rPr>
                  <w:rFonts w:ascii="Arial" w:eastAsia="Times New Roman" w:hAnsi="Arial" w:cs="Arial"/>
                  <w:color w:val="000000"/>
                  <w:sz w:val="20"/>
                  <w:szCs w:val="20"/>
                </w:rPr>
                <w:t xml:space="preserve">KING </w:t>
              </w:r>
            </w:ins>
          </w:p>
        </w:tc>
      </w:tr>
      <w:tr w:rsidR="00CF1DA2" w:rsidRPr="00CF1DA2">
        <w:trPr>
          <w:ins w:id="19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49" w:author="Arjan" w:date="2012-12-10T16:13:00Z"/>
                <w:rFonts w:ascii="Arial" w:eastAsia="Times New Roman" w:hAnsi="Arial" w:cs="Arial"/>
                <w:color w:val="000000"/>
                <w:sz w:val="20"/>
                <w:szCs w:val="20"/>
              </w:rPr>
            </w:pPr>
          </w:p>
        </w:tc>
      </w:tr>
      <w:tr w:rsidR="00CF1DA2" w:rsidRPr="00CF1DA2">
        <w:trPr>
          <w:ins w:id="19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51" w:author="Arjan" w:date="2012-12-10T16:13:00Z"/>
                <w:rFonts w:ascii="Arial" w:eastAsia="Times New Roman" w:hAnsi="Arial" w:cs="Arial"/>
                <w:color w:val="000000"/>
                <w:sz w:val="20"/>
                <w:szCs w:val="20"/>
              </w:rPr>
            </w:pPr>
            <w:ins w:id="1952"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53" w:author="Arjan" w:date="2012-12-10T16:13:00Z"/>
                <w:rFonts w:ascii="Arial" w:eastAsia="Times New Roman" w:hAnsi="Arial" w:cs="Arial"/>
                <w:color w:val="000000"/>
                <w:sz w:val="20"/>
                <w:szCs w:val="20"/>
              </w:rPr>
            </w:pPr>
            <w:ins w:id="1954" w:author="Arjan" w:date="2012-12-10T16:13:00Z">
              <w:r w:rsidRPr="00CF1DA2">
                <w:rPr>
                  <w:rFonts w:ascii="Arial" w:eastAsia="Times New Roman" w:hAnsi="Arial" w:cs="Arial"/>
                  <w:color w:val="000000"/>
                  <w:sz w:val="20"/>
                  <w:szCs w:val="20"/>
                </w:rPr>
                <w:t>1 januari 2013</w:t>
              </w:r>
            </w:ins>
          </w:p>
        </w:tc>
      </w:tr>
      <w:tr w:rsidR="00CF1DA2" w:rsidRPr="00CF1DA2">
        <w:trPr>
          <w:ins w:id="195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5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57" w:author="Arjan" w:date="2012-12-10T16:13:00Z"/>
                <w:rFonts w:ascii="Arial" w:eastAsia="Times New Roman" w:hAnsi="Arial" w:cs="Arial"/>
                <w:color w:val="000000"/>
                <w:sz w:val="20"/>
                <w:szCs w:val="20"/>
              </w:rPr>
            </w:pPr>
          </w:p>
        </w:tc>
      </w:tr>
      <w:tr w:rsidR="00CF1DA2" w:rsidRPr="00CF1DA2">
        <w:trPr>
          <w:ins w:id="19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59" w:author="Arjan" w:date="2012-12-10T16:13:00Z"/>
                <w:rFonts w:ascii="Arial" w:eastAsia="Times New Roman" w:hAnsi="Arial" w:cs="Arial"/>
                <w:color w:val="000000"/>
                <w:sz w:val="20"/>
                <w:szCs w:val="20"/>
              </w:rPr>
            </w:pPr>
            <w:ins w:id="1960"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61" w:author="Arjan" w:date="2012-12-10T16:13:00Z"/>
                <w:rFonts w:ascii="Arial" w:eastAsia="Times New Roman" w:hAnsi="Arial" w:cs="Arial"/>
                <w:color w:val="000000"/>
                <w:sz w:val="20"/>
                <w:szCs w:val="20"/>
              </w:rPr>
            </w:pPr>
          </w:p>
        </w:tc>
      </w:tr>
      <w:tr w:rsidR="00CF1DA2" w:rsidRPr="00CF1DA2">
        <w:trPr>
          <w:ins w:id="19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64" w:author="Arjan" w:date="2012-12-10T16:13:00Z"/>
                <w:rFonts w:ascii="Arial" w:eastAsia="Times New Roman" w:hAnsi="Arial" w:cs="Arial"/>
                <w:color w:val="000000"/>
                <w:sz w:val="20"/>
                <w:szCs w:val="20"/>
              </w:rPr>
            </w:pPr>
          </w:p>
        </w:tc>
      </w:tr>
      <w:tr w:rsidR="00CF1DA2" w:rsidRPr="00CF1DA2">
        <w:trPr>
          <w:ins w:id="19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66" w:author="Arjan" w:date="2012-12-10T16:13:00Z"/>
                <w:rFonts w:ascii="Arial" w:eastAsia="Times New Roman" w:hAnsi="Arial" w:cs="Arial"/>
                <w:color w:val="000000"/>
                <w:sz w:val="20"/>
                <w:szCs w:val="20"/>
              </w:rPr>
            </w:pPr>
            <w:ins w:id="1967"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1968" w:author="Arjan" w:date="2012-12-10T16:13:00Z"/>
                <w:rFonts w:ascii="Arial" w:eastAsia="Times New Roman" w:hAnsi="Arial" w:cs="Arial"/>
                <w:color w:val="000000"/>
                <w:sz w:val="20"/>
                <w:szCs w:val="20"/>
              </w:rPr>
            </w:pPr>
            <w:ins w:id="196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ins>
          </w:p>
        </w:tc>
      </w:tr>
      <w:tr w:rsidR="00CF1DA2" w:rsidRPr="00CF1DA2">
        <w:trPr>
          <w:trHeight w:val="230"/>
          <w:ins w:id="19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7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72" w:author="Arjan" w:date="2012-12-10T16:13:00Z"/>
                <w:rFonts w:ascii="Arial" w:eastAsia="Times New Roman" w:hAnsi="Arial" w:cs="Arial"/>
                <w:color w:val="000000"/>
                <w:sz w:val="20"/>
                <w:szCs w:val="20"/>
              </w:rPr>
            </w:pPr>
          </w:p>
        </w:tc>
      </w:tr>
      <w:tr w:rsidR="00CF1DA2" w:rsidRPr="00CF1DA2">
        <w:trPr>
          <w:trHeight w:val="230"/>
          <w:ins w:id="19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74" w:author="Arjan" w:date="2012-12-10T16:13:00Z"/>
                <w:rFonts w:ascii="Arial" w:eastAsia="Times New Roman" w:hAnsi="Arial" w:cs="Arial"/>
                <w:color w:val="000000"/>
                <w:sz w:val="20"/>
                <w:szCs w:val="20"/>
              </w:rPr>
            </w:pPr>
            <w:proofErr w:type="spellStart"/>
            <w:ins w:id="1975" w:author="Arjan" w:date="2012-12-10T16:13:00Z">
              <w:r w:rsidRPr="00CF1DA2">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76" w:author="Arjan" w:date="2012-12-10T16:13:00Z"/>
                <w:rFonts w:ascii="Arial" w:eastAsia="Times New Roman" w:hAnsi="Arial" w:cs="Arial"/>
                <w:color w:val="000000"/>
                <w:sz w:val="20"/>
                <w:szCs w:val="20"/>
              </w:rPr>
            </w:pPr>
            <w:ins w:id="1977"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19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7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80" w:author="Arjan" w:date="2012-12-10T16:13:00Z"/>
                <w:rFonts w:ascii="Arial" w:eastAsia="Times New Roman" w:hAnsi="Arial" w:cs="Arial"/>
                <w:color w:val="000000"/>
                <w:sz w:val="20"/>
                <w:szCs w:val="20"/>
              </w:rPr>
            </w:pPr>
          </w:p>
        </w:tc>
      </w:tr>
      <w:tr w:rsidR="00CF1DA2" w:rsidRPr="00CF1DA2">
        <w:trPr>
          <w:trHeight w:val="215"/>
          <w:ins w:id="19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82" w:author="Arjan" w:date="2012-12-10T16:13:00Z"/>
                <w:rFonts w:ascii="Arial" w:eastAsia="Times New Roman" w:hAnsi="Arial" w:cs="Arial"/>
                <w:color w:val="000000"/>
                <w:sz w:val="20"/>
                <w:szCs w:val="20"/>
              </w:rPr>
            </w:pPr>
            <w:ins w:id="1983"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84" w:author="Arjan" w:date="2012-12-10T16:13:00Z"/>
                <w:rFonts w:ascii="Arial" w:eastAsia="Times New Roman" w:hAnsi="Arial" w:cs="Arial"/>
                <w:color w:val="000000"/>
                <w:sz w:val="20"/>
                <w:szCs w:val="20"/>
              </w:rPr>
            </w:pPr>
            <w:ins w:id="1985" w:author="Arjan" w:date="2012-12-10T16:13:00Z">
              <w:r w:rsidRPr="00CF1DA2">
                <w:rPr>
                  <w:rFonts w:ascii="Arial" w:eastAsia="Times New Roman" w:hAnsi="Arial" w:cs="Arial"/>
                  <w:color w:val="000000"/>
                  <w:sz w:val="20"/>
                  <w:szCs w:val="20"/>
                </w:rPr>
                <w:t>Nee</w:t>
              </w:r>
            </w:ins>
          </w:p>
        </w:tc>
      </w:tr>
      <w:tr w:rsidR="00CF1DA2" w:rsidRPr="00CF1DA2">
        <w:trPr>
          <w:trHeight w:val="230"/>
          <w:ins w:id="19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8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88" w:author="Arjan" w:date="2012-12-10T16:13:00Z"/>
                <w:rFonts w:ascii="Arial" w:eastAsia="Times New Roman" w:hAnsi="Arial" w:cs="Arial"/>
                <w:color w:val="000000"/>
                <w:sz w:val="20"/>
                <w:szCs w:val="20"/>
              </w:rPr>
            </w:pPr>
          </w:p>
        </w:tc>
      </w:tr>
      <w:tr w:rsidR="00CF1DA2" w:rsidRPr="00CF1DA2">
        <w:trPr>
          <w:trHeight w:val="230"/>
          <w:ins w:id="19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90" w:author="Arjan" w:date="2012-12-10T16:13:00Z"/>
                <w:rFonts w:ascii="Arial" w:eastAsia="Times New Roman" w:hAnsi="Arial" w:cs="Arial"/>
                <w:color w:val="000000"/>
                <w:sz w:val="20"/>
                <w:szCs w:val="20"/>
              </w:rPr>
            </w:pPr>
            <w:ins w:id="1991"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92" w:author="Arjan" w:date="2012-12-10T16:13:00Z"/>
                <w:rFonts w:ascii="Arial" w:eastAsia="Times New Roman" w:hAnsi="Arial" w:cs="Arial"/>
                <w:color w:val="000000"/>
                <w:sz w:val="20"/>
                <w:szCs w:val="20"/>
              </w:rPr>
            </w:pPr>
            <w:ins w:id="1993" w:author="Arjan" w:date="2012-12-10T16:13:00Z">
              <w:r w:rsidRPr="00CF1DA2">
                <w:rPr>
                  <w:rFonts w:ascii="Arial" w:eastAsia="Times New Roman" w:hAnsi="Arial" w:cs="Arial"/>
                  <w:color w:val="000000"/>
                  <w:sz w:val="20"/>
                  <w:szCs w:val="20"/>
                </w:rPr>
                <w:t>Nee</w:t>
              </w:r>
            </w:ins>
          </w:p>
        </w:tc>
      </w:tr>
      <w:tr w:rsidR="00CF1DA2" w:rsidRPr="00CF1DA2">
        <w:trPr>
          <w:trHeight w:val="230"/>
          <w:ins w:id="19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9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96" w:author="Arjan" w:date="2012-12-10T16:13:00Z"/>
                <w:rFonts w:ascii="Arial" w:eastAsia="Times New Roman" w:hAnsi="Arial" w:cs="Arial"/>
                <w:color w:val="000000"/>
                <w:sz w:val="20"/>
                <w:szCs w:val="20"/>
              </w:rPr>
            </w:pPr>
          </w:p>
        </w:tc>
      </w:tr>
      <w:tr w:rsidR="00CF1DA2" w:rsidRPr="00CF1DA2">
        <w:trPr>
          <w:trHeight w:val="230"/>
          <w:ins w:id="19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1998" w:author="Arjan" w:date="2012-12-10T16:13:00Z"/>
                <w:rFonts w:ascii="Arial" w:eastAsia="Times New Roman" w:hAnsi="Arial" w:cs="Arial"/>
                <w:color w:val="000000"/>
                <w:sz w:val="20"/>
                <w:szCs w:val="20"/>
              </w:rPr>
            </w:pPr>
            <w:ins w:id="1999"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00" w:author="Arjan" w:date="2012-12-10T16:13:00Z"/>
                <w:rFonts w:ascii="Arial" w:eastAsia="Times New Roman" w:hAnsi="Arial" w:cs="Arial"/>
                <w:color w:val="000000"/>
                <w:sz w:val="20"/>
                <w:szCs w:val="20"/>
              </w:rPr>
            </w:pPr>
          </w:p>
        </w:tc>
      </w:tr>
      <w:tr w:rsidR="00CF1DA2" w:rsidRPr="00CF1DA2">
        <w:trPr>
          <w:trHeight w:val="230"/>
          <w:ins w:id="200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03" w:author="Arjan" w:date="2012-12-10T16:13:00Z"/>
                <w:rFonts w:ascii="Arial" w:eastAsia="Times New Roman" w:hAnsi="Arial" w:cs="Arial"/>
                <w:color w:val="000000"/>
                <w:sz w:val="20"/>
                <w:szCs w:val="20"/>
              </w:rPr>
            </w:pPr>
          </w:p>
        </w:tc>
      </w:tr>
      <w:tr w:rsidR="00CF1DA2" w:rsidRPr="00CF1DA2">
        <w:trPr>
          <w:trHeight w:val="230"/>
          <w:ins w:id="20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05" w:author="Arjan" w:date="2012-12-10T16:13:00Z"/>
                <w:rFonts w:ascii="Arial" w:eastAsia="Times New Roman" w:hAnsi="Arial" w:cs="Arial"/>
                <w:color w:val="000000"/>
                <w:sz w:val="20"/>
                <w:szCs w:val="20"/>
              </w:rPr>
            </w:pPr>
            <w:ins w:id="2006"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07" w:author="Arjan" w:date="2012-12-10T16:13:00Z"/>
                <w:rFonts w:ascii="Arial" w:eastAsia="Times New Roman" w:hAnsi="Arial" w:cs="Arial"/>
                <w:color w:val="000000"/>
                <w:sz w:val="20"/>
                <w:szCs w:val="20"/>
              </w:rPr>
            </w:pPr>
            <w:ins w:id="2008" w:author="Arjan" w:date="2012-12-10T16:13:00Z">
              <w:r w:rsidRPr="00CF1DA2">
                <w:rPr>
                  <w:rFonts w:ascii="Arial" w:eastAsia="Times New Roman" w:hAnsi="Arial" w:cs="Arial"/>
                  <w:color w:val="000000"/>
                  <w:sz w:val="20"/>
                  <w:szCs w:val="20"/>
                </w:rPr>
                <w:t>Nee</w:t>
              </w:r>
            </w:ins>
          </w:p>
        </w:tc>
      </w:tr>
      <w:tr w:rsidR="00CF1DA2" w:rsidRPr="00CF1DA2">
        <w:trPr>
          <w:trHeight w:val="230"/>
          <w:ins w:id="20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1" w:author="Arjan" w:date="2012-12-10T16:13:00Z"/>
                <w:rFonts w:ascii="Arial" w:eastAsia="Times New Roman" w:hAnsi="Arial" w:cs="Arial"/>
                <w:color w:val="000000"/>
                <w:sz w:val="20"/>
                <w:szCs w:val="20"/>
              </w:rPr>
            </w:pPr>
          </w:p>
        </w:tc>
      </w:tr>
      <w:tr w:rsidR="00CF1DA2" w:rsidRPr="00CF1DA2">
        <w:trPr>
          <w:trHeight w:val="411"/>
          <w:ins w:id="20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3" w:author="Arjan" w:date="2012-12-10T16:13:00Z"/>
                <w:rFonts w:ascii="Arial" w:eastAsia="Times New Roman" w:hAnsi="Arial" w:cs="Arial"/>
                <w:color w:val="000000"/>
                <w:sz w:val="20"/>
                <w:szCs w:val="20"/>
              </w:rPr>
            </w:pPr>
            <w:ins w:id="2014"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5" w:author="Arjan" w:date="2012-12-10T16:13:00Z"/>
                <w:rFonts w:ascii="Arial" w:eastAsia="Times New Roman" w:hAnsi="Arial" w:cs="Arial"/>
                <w:color w:val="000000"/>
                <w:sz w:val="20"/>
                <w:szCs w:val="20"/>
              </w:rPr>
            </w:pPr>
            <w:ins w:id="2016" w:author="Arjan" w:date="2012-12-10T16:13:00Z">
              <w:r w:rsidRPr="00CF1DA2">
                <w:rPr>
                  <w:rFonts w:ascii="Arial" w:eastAsia="Times New Roman" w:hAnsi="Arial" w:cs="Arial"/>
                  <w:color w:val="000000"/>
                  <w:sz w:val="20"/>
                  <w:szCs w:val="20"/>
                </w:rPr>
                <w:t>Nee</w:t>
              </w:r>
            </w:ins>
          </w:p>
        </w:tc>
      </w:tr>
      <w:tr w:rsidR="00CF1DA2" w:rsidRPr="00CF1DA2">
        <w:trPr>
          <w:trHeight w:val="245"/>
          <w:ins w:id="201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19" w:author="Arjan" w:date="2012-12-10T16:13:00Z"/>
                <w:rFonts w:ascii="Arial" w:eastAsia="Times New Roman" w:hAnsi="Arial" w:cs="Arial"/>
                <w:color w:val="000000"/>
                <w:sz w:val="20"/>
                <w:szCs w:val="20"/>
              </w:rPr>
            </w:pPr>
          </w:p>
        </w:tc>
      </w:tr>
      <w:tr w:rsidR="00CF1DA2" w:rsidRPr="00CF1DA2">
        <w:trPr>
          <w:trHeight w:val="230"/>
          <w:ins w:id="20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21" w:author="Arjan" w:date="2012-12-10T16:13:00Z"/>
                <w:rFonts w:ascii="Arial" w:eastAsia="Times New Roman" w:hAnsi="Arial" w:cs="Arial"/>
                <w:color w:val="000000"/>
                <w:sz w:val="20"/>
                <w:szCs w:val="20"/>
              </w:rPr>
            </w:pPr>
            <w:ins w:id="2022"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023" w:author="Arjan" w:date="2012-12-10T16:13:00Z"/>
                <w:rFonts w:ascii="Arial" w:eastAsia="Times New Roman" w:hAnsi="Arial" w:cs="Arial"/>
                <w:color w:val="000000"/>
                <w:sz w:val="20"/>
                <w:szCs w:val="20"/>
              </w:rPr>
            </w:pPr>
            <w:ins w:id="202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202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2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27" w:author="Arjan" w:date="2012-12-10T16:13:00Z"/>
                <w:rFonts w:ascii="Arial" w:eastAsia="Times New Roman" w:hAnsi="Arial" w:cs="Arial"/>
                <w:color w:val="000000"/>
                <w:sz w:val="20"/>
                <w:szCs w:val="20"/>
              </w:rPr>
            </w:pPr>
          </w:p>
        </w:tc>
      </w:tr>
      <w:tr w:rsidR="00CF1DA2" w:rsidRPr="00CF1DA2">
        <w:trPr>
          <w:trHeight w:val="230"/>
          <w:ins w:id="20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29" w:author="Arjan" w:date="2012-12-10T16:13:00Z"/>
                <w:rFonts w:ascii="Arial" w:eastAsia="Times New Roman" w:hAnsi="Arial" w:cs="Arial"/>
                <w:color w:val="000000"/>
                <w:sz w:val="20"/>
                <w:szCs w:val="20"/>
              </w:rPr>
            </w:pPr>
            <w:ins w:id="2030"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31" w:author="Arjan" w:date="2012-12-10T16:13:00Z"/>
                <w:rFonts w:ascii="Arial" w:eastAsia="Times New Roman" w:hAnsi="Arial" w:cs="Arial"/>
                <w:color w:val="000000"/>
                <w:sz w:val="20"/>
                <w:szCs w:val="20"/>
              </w:rPr>
            </w:pPr>
            <w:ins w:id="2032"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203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3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35" w:author="Arjan" w:date="2012-12-10T16:13:00Z"/>
                <w:rFonts w:ascii="Arial" w:eastAsia="Times New Roman" w:hAnsi="Arial" w:cs="Arial"/>
                <w:color w:val="000000"/>
                <w:sz w:val="20"/>
                <w:szCs w:val="20"/>
              </w:rPr>
            </w:pPr>
          </w:p>
        </w:tc>
      </w:tr>
      <w:tr w:rsidR="00CF1DA2" w:rsidRPr="00CF1DA2">
        <w:trPr>
          <w:trHeight w:val="230"/>
          <w:ins w:id="203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37" w:author="Arjan" w:date="2012-12-10T16:13:00Z"/>
                <w:rFonts w:ascii="Arial" w:eastAsia="Times New Roman" w:hAnsi="Arial" w:cs="Arial"/>
                <w:b/>
                <w:bCs/>
                <w:color w:val="000000"/>
                <w:sz w:val="20"/>
                <w:szCs w:val="20"/>
              </w:rPr>
            </w:pPr>
            <w:ins w:id="2038"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39" w:author="Arjan" w:date="2012-12-10T16:13:00Z"/>
                <w:rFonts w:ascii="Arial" w:eastAsia="Times New Roman" w:hAnsi="Arial" w:cs="Arial"/>
                <w:color w:val="000000"/>
                <w:sz w:val="20"/>
                <w:szCs w:val="20"/>
              </w:rPr>
            </w:pPr>
            <w:ins w:id="2040" w:author="Arjan" w:date="2012-12-10T16:13:00Z">
              <w:r w:rsidRPr="00CF1DA2">
                <w:rPr>
                  <w:rFonts w:ascii="Arial" w:eastAsia="Times New Roman" w:hAnsi="Arial" w:cs="Arial"/>
                  <w:color w:val="000000"/>
                  <w:sz w:val="20"/>
                  <w:szCs w:val="20"/>
                </w:rPr>
                <w:t>-</w:t>
              </w:r>
            </w:ins>
          </w:p>
        </w:tc>
      </w:tr>
      <w:tr w:rsidR="00CF1DA2" w:rsidRPr="00CF1DA2">
        <w:trPr>
          <w:trHeight w:val="230"/>
          <w:ins w:id="204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42"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43" w:author="Arjan" w:date="2012-12-10T16:13:00Z"/>
                <w:rFonts w:ascii="Arial" w:eastAsia="Times New Roman" w:hAnsi="Arial" w:cs="Arial"/>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2044" w:author="Arjan" w:date="2012-12-10T16:13:00Z"/>
          <w:rFonts w:ascii="Arial" w:eastAsia="Times New Roman" w:hAnsi="Arial" w:cs="Arial"/>
          <w:b/>
          <w:bCs/>
          <w:color w:val="004080"/>
          <w:sz w:val="24"/>
          <w:szCs w:val="24"/>
        </w:rPr>
      </w:pPr>
      <w:ins w:id="204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20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47" w:author="Arjan" w:date="2012-12-10T16:13:00Z"/>
                <w:rFonts w:ascii="Arial" w:eastAsia="Times New Roman" w:hAnsi="Arial" w:cs="Arial"/>
                <w:color w:val="000000"/>
                <w:sz w:val="20"/>
                <w:szCs w:val="20"/>
              </w:rPr>
            </w:pPr>
            <w:ins w:id="2048"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049" w:author="Arjan" w:date="2012-12-10T16:13:00Z"/>
                <w:rFonts w:ascii="Arial" w:eastAsia="Times New Roman" w:hAnsi="Arial" w:cs="Arial"/>
                <w:color w:val="000000"/>
                <w:sz w:val="20"/>
                <w:szCs w:val="20"/>
              </w:rPr>
            </w:pPr>
            <w:ins w:id="205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ins>
          </w:p>
        </w:tc>
      </w:tr>
      <w:tr w:rsidR="00CF1DA2" w:rsidRPr="00CF1DA2">
        <w:trPr>
          <w:ins w:id="205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5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53" w:author="Arjan" w:date="2012-12-10T16:13:00Z"/>
                <w:rFonts w:ascii="Arial" w:eastAsia="Times New Roman" w:hAnsi="Arial" w:cs="Arial"/>
                <w:b/>
                <w:bCs/>
                <w:color w:val="000000"/>
                <w:sz w:val="20"/>
                <w:szCs w:val="20"/>
              </w:rPr>
            </w:pPr>
          </w:p>
        </w:tc>
      </w:tr>
      <w:tr w:rsidR="00CF1DA2" w:rsidRPr="00CF1DA2">
        <w:trPr>
          <w:ins w:id="20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55" w:author="Arjan" w:date="2012-12-10T16:13:00Z"/>
                <w:rFonts w:ascii="Arial" w:eastAsia="Times New Roman" w:hAnsi="Arial" w:cs="Arial"/>
                <w:b/>
                <w:bCs/>
                <w:color w:val="000000"/>
                <w:sz w:val="20"/>
                <w:szCs w:val="20"/>
              </w:rPr>
            </w:pPr>
            <w:ins w:id="2056"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2057"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2058" w:author="Arjan" w:date="2012-12-10T16:13:00Z"/>
                <w:rFonts w:ascii="Arial" w:eastAsia="Times New Roman" w:hAnsi="Arial" w:cs="Arial"/>
                <w:color w:val="000000"/>
                <w:sz w:val="20"/>
                <w:szCs w:val="20"/>
              </w:rPr>
            </w:pPr>
            <w:ins w:id="2059"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060" w:author="Arjan" w:date="2012-12-10T16:13:00Z"/>
                <w:rFonts w:ascii="Arial" w:eastAsia="Times New Roman" w:hAnsi="Arial" w:cs="Arial"/>
                <w:color w:val="000000"/>
                <w:sz w:val="20"/>
                <w:szCs w:val="20"/>
              </w:rPr>
            </w:pPr>
            <w:ins w:id="206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2062" w:author="Arjan" w:date="2012-12-10T16:13:00Z"/>
                <w:rFonts w:ascii="Arial" w:eastAsia="Times New Roman" w:hAnsi="Arial" w:cs="Arial"/>
                <w:color w:val="000000"/>
                <w:sz w:val="20"/>
                <w:szCs w:val="20"/>
              </w:rPr>
            </w:pPr>
          </w:p>
          <w:p w:rsidR="00CF1DA2" w:rsidRPr="00CF1DA2" w:rsidRDefault="00D44D5A" w:rsidP="00CF1DA2">
            <w:pPr>
              <w:autoSpaceDE w:val="0"/>
              <w:autoSpaceDN w:val="0"/>
              <w:adjustRightInd w:val="0"/>
              <w:spacing w:after="0" w:line="240" w:lineRule="auto"/>
              <w:rPr>
                <w:ins w:id="2063" w:author="Arjan" w:date="2012-12-10T16:13:00Z"/>
                <w:rFonts w:ascii="Arial" w:eastAsia="Times New Roman" w:hAnsi="Arial" w:cs="Arial"/>
                <w:color w:val="000000"/>
                <w:sz w:val="20"/>
                <w:szCs w:val="20"/>
              </w:rPr>
            </w:pPr>
            <w:ins w:id="2064"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20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6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67" w:author="Arjan" w:date="2012-12-10T16:13:00Z"/>
                <w:rFonts w:ascii="Arial" w:eastAsia="Times New Roman" w:hAnsi="Arial" w:cs="Arial"/>
                <w:b/>
                <w:bCs/>
                <w:color w:val="000000"/>
                <w:sz w:val="20"/>
                <w:szCs w:val="20"/>
              </w:rPr>
            </w:pPr>
          </w:p>
        </w:tc>
      </w:tr>
      <w:tr w:rsidR="00CF1DA2" w:rsidRPr="00CF1DA2">
        <w:trPr>
          <w:ins w:id="206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69" w:author="Arjan" w:date="2012-12-10T16:13:00Z"/>
                <w:rFonts w:ascii="Arial" w:eastAsia="Times New Roman" w:hAnsi="Arial" w:cs="Arial"/>
                <w:color w:val="000000"/>
                <w:sz w:val="20"/>
                <w:szCs w:val="20"/>
              </w:rPr>
            </w:pPr>
            <w:ins w:id="2070" w:author="Arjan" w:date="2012-12-10T16:13:00Z">
              <w:r w:rsidRPr="00CF1DA2">
                <w:rPr>
                  <w:rFonts w:ascii="Arial" w:eastAsia="Times New Roman" w:hAnsi="Arial" w:cs="Arial"/>
                  <w:b/>
                  <w:bCs/>
                  <w:color w:val="000000"/>
                  <w:sz w:val="20"/>
                  <w:szCs w:val="20"/>
                </w:rPr>
                <w:lastRenderedPageBreak/>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71" w:author="Arjan" w:date="2012-12-10T16:13:00Z"/>
                <w:rFonts w:ascii="Arial" w:eastAsia="Times New Roman" w:hAnsi="Arial" w:cs="Arial"/>
                <w:color w:val="000000"/>
                <w:sz w:val="20"/>
                <w:szCs w:val="20"/>
              </w:rPr>
            </w:pPr>
            <w:ins w:id="2072" w:author="Arjan" w:date="2012-12-10T16:13:00Z">
              <w:r w:rsidRPr="00CF1DA2">
                <w:rPr>
                  <w:rFonts w:ascii="Arial" w:eastAsia="Times New Roman" w:hAnsi="Arial" w:cs="Arial"/>
                  <w:color w:val="000000"/>
                  <w:sz w:val="20"/>
                  <w:szCs w:val="20"/>
                </w:rPr>
                <w:t>KING</w:t>
              </w:r>
            </w:ins>
          </w:p>
        </w:tc>
      </w:tr>
      <w:tr w:rsidR="00CF1DA2" w:rsidRPr="00CF1DA2">
        <w:trPr>
          <w:trHeight w:val="230"/>
          <w:ins w:id="207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7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75" w:author="Arjan" w:date="2012-12-10T16:13:00Z"/>
                <w:rFonts w:ascii="Arial" w:eastAsia="Times New Roman" w:hAnsi="Arial" w:cs="Arial"/>
                <w:b/>
                <w:bCs/>
                <w:color w:val="000000"/>
                <w:sz w:val="20"/>
                <w:szCs w:val="20"/>
              </w:rPr>
            </w:pPr>
          </w:p>
        </w:tc>
      </w:tr>
      <w:tr w:rsidR="00CF1DA2" w:rsidRPr="00CF1DA2">
        <w:trPr>
          <w:trHeight w:val="230"/>
          <w:ins w:id="207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77" w:author="Arjan" w:date="2012-12-10T16:13:00Z"/>
                <w:rFonts w:ascii="Arial" w:eastAsia="Times New Roman" w:hAnsi="Arial" w:cs="Arial"/>
                <w:color w:val="000000"/>
                <w:sz w:val="20"/>
                <w:szCs w:val="20"/>
              </w:rPr>
            </w:pPr>
            <w:ins w:id="2078"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79" w:author="Arjan" w:date="2012-12-10T16:13:00Z"/>
                <w:rFonts w:ascii="Arial" w:eastAsia="Times New Roman" w:hAnsi="Arial" w:cs="Arial"/>
                <w:color w:val="000000"/>
                <w:sz w:val="20"/>
                <w:szCs w:val="20"/>
              </w:rPr>
            </w:pPr>
          </w:p>
        </w:tc>
      </w:tr>
      <w:tr w:rsidR="00CF1DA2" w:rsidRPr="00CF1DA2">
        <w:trPr>
          <w:trHeight w:val="230"/>
          <w:ins w:id="208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8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82" w:author="Arjan" w:date="2012-12-10T16:13:00Z"/>
                <w:rFonts w:ascii="Arial" w:eastAsia="Times New Roman" w:hAnsi="Arial" w:cs="Arial"/>
                <w:color w:val="000000"/>
                <w:sz w:val="20"/>
                <w:szCs w:val="20"/>
              </w:rPr>
            </w:pPr>
          </w:p>
        </w:tc>
      </w:tr>
      <w:tr w:rsidR="00CF1DA2" w:rsidRPr="00CF1DA2">
        <w:trPr>
          <w:ins w:id="208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84" w:author="Arjan" w:date="2012-12-10T16:13:00Z"/>
                <w:rFonts w:ascii="Arial" w:eastAsia="Times New Roman" w:hAnsi="Arial" w:cs="Arial"/>
                <w:b/>
                <w:bCs/>
                <w:color w:val="000000"/>
                <w:sz w:val="20"/>
                <w:szCs w:val="20"/>
              </w:rPr>
            </w:pPr>
            <w:ins w:id="2085"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086" w:author="Arjan" w:date="2012-12-10T16:13:00Z"/>
                <w:rFonts w:ascii="Arial" w:eastAsia="Times New Roman" w:hAnsi="Arial" w:cs="Arial"/>
                <w:color w:val="000000"/>
                <w:sz w:val="20"/>
                <w:szCs w:val="20"/>
              </w:rPr>
            </w:pPr>
            <w:ins w:id="208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Zaak waarop het Klantcontact betrekking heeft.</w:t>
              </w:r>
              <w:r w:rsidRPr="00CF1DA2">
                <w:rPr>
                  <w:rFonts w:ascii="Arial" w:hAnsi="Arial" w:cs="Arial"/>
                  <w:sz w:val="20"/>
                  <w:szCs w:val="20"/>
                  <w:lang w:val="en-AU"/>
                </w:rPr>
                <w:fldChar w:fldCharType="end"/>
              </w:r>
            </w:ins>
          </w:p>
        </w:tc>
      </w:tr>
      <w:tr w:rsidR="00CF1DA2" w:rsidRPr="00CF1DA2">
        <w:trPr>
          <w:ins w:id="20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8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90" w:author="Arjan" w:date="2012-12-10T16:13:00Z"/>
                <w:rFonts w:ascii="Arial" w:eastAsia="Times New Roman" w:hAnsi="Arial" w:cs="Arial"/>
                <w:color w:val="000000"/>
                <w:sz w:val="20"/>
                <w:szCs w:val="20"/>
              </w:rPr>
            </w:pPr>
          </w:p>
        </w:tc>
      </w:tr>
      <w:tr w:rsidR="00CF1DA2" w:rsidRPr="00CF1DA2">
        <w:trPr>
          <w:ins w:id="209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92" w:author="Arjan" w:date="2012-12-10T16:13:00Z"/>
                <w:rFonts w:ascii="Arial" w:eastAsia="Times New Roman" w:hAnsi="Arial" w:cs="Arial"/>
                <w:color w:val="000000"/>
                <w:sz w:val="20"/>
                <w:szCs w:val="20"/>
              </w:rPr>
            </w:pPr>
            <w:ins w:id="2093"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94" w:author="Arjan" w:date="2012-12-10T16:13:00Z"/>
                <w:rFonts w:ascii="Arial" w:eastAsia="Times New Roman" w:hAnsi="Arial" w:cs="Arial"/>
                <w:color w:val="000000"/>
                <w:sz w:val="20"/>
                <w:szCs w:val="20"/>
              </w:rPr>
            </w:pPr>
            <w:ins w:id="2095" w:author="Arjan" w:date="2012-12-10T16:13:00Z">
              <w:r w:rsidRPr="00CF1DA2">
                <w:rPr>
                  <w:rFonts w:ascii="Arial" w:eastAsia="Times New Roman" w:hAnsi="Arial" w:cs="Arial"/>
                  <w:color w:val="000000"/>
                  <w:sz w:val="20"/>
                  <w:szCs w:val="20"/>
                </w:rPr>
                <w:t>KING</w:t>
              </w:r>
            </w:ins>
          </w:p>
        </w:tc>
      </w:tr>
      <w:tr w:rsidR="00CF1DA2" w:rsidRPr="00CF1DA2">
        <w:trPr>
          <w:ins w:id="209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9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098" w:author="Arjan" w:date="2012-12-10T16:13:00Z"/>
                <w:rFonts w:ascii="Arial" w:eastAsia="Times New Roman" w:hAnsi="Arial" w:cs="Arial"/>
                <w:color w:val="000000"/>
                <w:sz w:val="20"/>
                <w:szCs w:val="20"/>
              </w:rPr>
            </w:pPr>
          </w:p>
        </w:tc>
      </w:tr>
      <w:tr w:rsidR="00CF1DA2" w:rsidRPr="00CF1DA2">
        <w:trPr>
          <w:ins w:id="209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00" w:author="Arjan" w:date="2012-12-10T16:13:00Z"/>
                <w:rFonts w:ascii="Arial" w:eastAsia="Times New Roman" w:hAnsi="Arial" w:cs="Arial"/>
                <w:color w:val="000000"/>
                <w:sz w:val="20"/>
                <w:szCs w:val="20"/>
              </w:rPr>
            </w:pPr>
            <w:ins w:id="2101"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02" w:author="Arjan" w:date="2012-12-10T16:13:00Z"/>
                <w:rFonts w:ascii="Arial" w:eastAsia="Times New Roman" w:hAnsi="Arial" w:cs="Arial"/>
                <w:color w:val="000000"/>
                <w:sz w:val="20"/>
                <w:szCs w:val="20"/>
              </w:rPr>
            </w:pPr>
            <w:ins w:id="2103" w:author="Arjan" w:date="2012-12-10T16:13:00Z">
              <w:r w:rsidRPr="00CF1DA2">
                <w:rPr>
                  <w:rFonts w:ascii="Arial" w:eastAsia="Times New Roman" w:hAnsi="Arial" w:cs="Arial"/>
                  <w:color w:val="000000"/>
                  <w:sz w:val="20"/>
                  <w:szCs w:val="20"/>
                </w:rPr>
                <w:t>1 januari 2013</w:t>
              </w:r>
            </w:ins>
          </w:p>
        </w:tc>
      </w:tr>
      <w:tr w:rsidR="00CF1DA2" w:rsidRPr="00CF1DA2">
        <w:trPr>
          <w:ins w:id="210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0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06" w:author="Arjan" w:date="2012-12-10T16:13:00Z"/>
                <w:rFonts w:ascii="Arial" w:eastAsia="Times New Roman" w:hAnsi="Arial" w:cs="Arial"/>
                <w:color w:val="000000"/>
                <w:sz w:val="20"/>
                <w:szCs w:val="20"/>
              </w:rPr>
            </w:pPr>
          </w:p>
        </w:tc>
      </w:tr>
      <w:tr w:rsidR="00CF1DA2" w:rsidRPr="00CF1DA2">
        <w:trPr>
          <w:ins w:id="210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08" w:author="Arjan" w:date="2012-12-10T16:13:00Z"/>
                <w:rFonts w:ascii="Arial" w:eastAsia="Times New Roman" w:hAnsi="Arial" w:cs="Arial"/>
                <w:color w:val="000000"/>
                <w:sz w:val="20"/>
                <w:szCs w:val="20"/>
              </w:rPr>
            </w:pPr>
            <w:ins w:id="2109"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10" w:author="Arjan" w:date="2012-12-10T16:13:00Z"/>
                <w:rFonts w:ascii="Arial" w:eastAsia="Times New Roman" w:hAnsi="Arial" w:cs="Arial"/>
                <w:color w:val="000000"/>
                <w:sz w:val="20"/>
                <w:szCs w:val="20"/>
              </w:rPr>
            </w:pPr>
          </w:p>
        </w:tc>
      </w:tr>
      <w:tr w:rsidR="00CF1DA2" w:rsidRPr="00CF1DA2">
        <w:trPr>
          <w:ins w:id="211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1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13" w:author="Arjan" w:date="2012-12-10T16:13:00Z"/>
                <w:rFonts w:ascii="Arial" w:eastAsia="Times New Roman" w:hAnsi="Arial" w:cs="Arial"/>
                <w:color w:val="000000"/>
                <w:sz w:val="20"/>
                <w:szCs w:val="20"/>
              </w:rPr>
            </w:pPr>
          </w:p>
        </w:tc>
      </w:tr>
      <w:tr w:rsidR="00CF1DA2" w:rsidRPr="00CF1DA2">
        <w:trPr>
          <w:ins w:id="211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15" w:author="Arjan" w:date="2012-12-10T16:13:00Z"/>
                <w:rFonts w:ascii="Arial" w:eastAsia="Times New Roman" w:hAnsi="Arial" w:cs="Arial"/>
                <w:color w:val="000000"/>
                <w:sz w:val="20"/>
                <w:szCs w:val="20"/>
              </w:rPr>
            </w:pPr>
            <w:ins w:id="2116"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17" w:author="Arjan" w:date="2012-12-10T16:13:00Z"/>
                <w:rFonts w:ascii="Arial" w:eastAsia="Times New Roman" w:hAnsi="Arial" w:cs="Arial"/>
                <w:color w:val="000000"/>
                <w:sz w:val="20"/>
                <w:szCs w:val="20"/>
              </w:rPr>
            </w:pPr>
            <w:ins w:id="2118" w:author="Arjan" w:date="2012-12-10T16:13:00Z">
              <w:r w:rsidRPr="00CF1DA2">
                <w:rPr>
                  <w:rFonts w:ascii="Arial" w:eastAsia="Times New Roman" w:hAnsi="Arial" w:cs="Arial"/>
                  <w:color w:val="000000"/>
                  <w:sz w:val="20"/>
                  <w:szCs w:val="20"/>
                </w:rPr>
                <w:t>Nee</w:t>
              </w:r>
            </w:ins>
          </w:p>
        </w:tc>
      </w:tr>
      <w:tr w:rsidR="00CF1DA2" w:rsidRPr="00CF1DA2">
        <w:trPr>
          <w:trHeight w:val="230"/>
          <w:ins w:id="211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1" w:author="Arjan" w:date="2012-12-10T16:13:00Z"/>
                <w:rFonts w:ascii="Arial" w:eastAsia="Times New Roman" w:hAnsi="Arial" w:cs="Arial"/>
                <w:color w:val="000000"/>
                <w:sz w:val="20"/>
                <w:szCs w:val="20"/>
              </w:rPr>
            </w:pPr>
          </w:p>
        </w:tc>
      </w:tr>
      <w:tr w:rsidR="00CF1DA2" w:rsidRPr="00CF1DA2">
        <w:trPr>
          <w:trHeight w:val="230"/>
          <w:ins w:id="212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3" w:author="Arjan" w:date="2012-12-10T16:13:00Z"/>
                <w:rFonts w:ascii="Arial" w:eastAsia="Times New Roman" w:hAnsi="Arial" w:cs="Arial"/>
                <w:color w:val="000000"/>
                <w:sz w:val="20"/>
                <w:szCs w:val="20"/>
              </w:rPr>
            </w:pPr>
            <w:ins w:id="2124"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5" w:author="Arjan" w:date="2012-12-10T16:13:00Z"/>
                <w:rFonts w:ascii="Arial" w:eastAsia="Times New Roman" w:hAnsi="Arial" w:cs="Arial"/>
                <w:color w:val="000000"/>
                <w:sz w:val="20"/>
                <w:szCs w:val="20"/>
              </w:rPr>
            </w:pPr>
            <w:ins w:id="2126" w:author="Arjan" w:date="2012-12-10T16:13:00Z">
              <w:r w:rsidRPr="00CF1DA2">
                <w:rPr>
                  <w:rFonts w:ascii="Arial" w:eastAsia="Times New Roman" w:hAnsi="Arial" w:cs="Arial"/>
                  <w:color w:val="000000"/>
                  <w:sz w:val="20"/>
                  <w:szCs w:val="20"/>
                </w:rPr>
                <w:t>Nee</w:t>
              </w:r>
            </w:ins>
          </w:p>
        </w:tc>
      </w:tr>
      <w:tr w:rsidR="00CF1DA2" w:rsidRPr="00CF1DA2">
        <w:trPr>
          <w:ins w:id="212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29" w:author="Arjan" w:date="2012-12-10T16:13:00Z"/>
                <w:rFonts w:ascii="Arial" w:eastAsia="Times New Roman" w:hAnsi="Arial" w:cs="Arial"/>
                <w:color w:val="000000"/>
                <w:sz w:val="20"/>
                <w:szCs w:val="20"/>
              </w:rPr>
            </w:pPr>
          </w:p>
        </w:tc>
      </w:tr>
      <w:tr w:rsidR="00CF1DA2" w:rsidRPr="00CF1DA2">
        <w:trPr>
          <w:ins w:id="213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31" w:author="Arjan" w:date="2012-12-10T16:13:00Z"/>
                <w:rFonts w:ascii="Arial" w:eastAsia="Times New Roman" w:hAnsi="Arial" w:cs="Arial"/>
                <w:color w:val="000000"/>
                <w:sz w:val="20"/>
                <w:szCs w:val="20"/>
              </w:rPr>
            </w:pPr>
            <w:ins w:id="2132"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33" w:author="Arjan" w:date="2012-12-10T16:13:00Z"/>
                <w:rFonts w:ascii="Arial" w:eastAsia="Times New Roman" w:hAnsi="Arial" w:cs="Arial"/>
                <w:color w:val="000000"/>
                <w:sz w:val="20"/>
                <w:szCs w:val="20"/>
              </w:rPr>
            </w:pPr>
          </w:p>
        </w:tc>
      </w:tr>
      <w:tr w:rsidR="00CF1DA2" w:rsidRPr="00CF1DA2">
        <w:trPr>
          <w:ins w:id="213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3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36" w:author="Arjan" w:date="2012-12-10T16:13:00Z"/>
                <w:rFonts w:ascii="Arial" w:eastAsia="Times New Roman" w:hAnsi="Arial" w:cs="Arial"/>
                <w:color w:val="000000"/>
                <w:sz w:val="20"/>
                <w:szCs w:val="20"/>
              </w:rPr>
            </w:pPr>
          </w:p>
        </w:tc>
      </w:tr>
      <w:tr w:rsidR="00CF1DA2" w:rsidRPr="00CF1DA2">
        <w:trPr>
          <w:ins w:id="213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38" w:author="Arjan" w:date="2012-12-10T16:13:00Z"/>
                <w:rFonts w:ascii="Arial" w:eastAsia="Times New Roman" w:hAnsi="Arial" w:cs="Arial"/>
                <w:color w:val="000000"/>
                <w:sz w:val="20"/>
                <w:szCs w:val="20"/>
              </w:rPr>
            </w:pPr>
            <w:ins w:id="2139"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40" w:author="Arjan" w:date="2012-12-10T16:13:00Z"/>
                <w:rFonts w:ascii="Arial" w:eastAsia="Times New Roman" w:hAnsi="Arial" w:cs="Arial"/>
                <w:color w:val="000000"/>
                <w:sz w:val="20"/>
                <w:szCs w:val="20"/>
              </w:rPr>
            </w:pPr>
            <w:ins w:id="2141" w:author="Arjan" w:date="2012-12-10T16:13:00Z">
              <w:r w:rsidRPr="00CF1DA2">
                <w:rPr>
                  <w:rFonts w:ascii="Arial" w:eastAsia="Times New Roman" w:hAnsi="Arial" w:cs="Arial"/>
                  <w:color w:val="000000"/>
                  <w:sz w:val="20"/>
                  <w:szCs w:val="20"/>
                </w:rPr>
                <w:t>Nee</w:t>
              </w:r>
            </w:ins>
          </w:p>
        </w:tc>
      </w:tr>
      <w:tr w:rsidR="00CF1DA2" w:rsidRPr="00CF1DA2">
        <w:trPr>
          <w:ins w:id="21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4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44" w:author="Arjan" w:date="2012-12-10T16:13:00Z"/>
                <w:rFonts w:ascii="Arial" w:eastAsia="Times New Roman" w:hAnsi="Arial" w:cs="Arial"/>
                <w:color w:val="000000"/>
                <w:sz w:val="20"/>
                <w:szCs w:val="20"/>
              </w:rPr>
            </w:pPr>
          </w:p>
        </w:tc>
      </w:tr>
      <w:tr w:rsidR="00CF1DA2" w:rsidRPr="00CF1DA2">
        <w:trPr>
          <w:ins w:id="214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46" w:author="Arjan" w:date="2012-12-10T16:13:00Z"/>
                <w:rFonts w:ascii="Arial" w:eastAsia="Times New Roman" w:hAnsi="Arial" w:cs="Arial"/>
                <w:color w:val="000000"/>
                <w:sz w:val="20"/>
                <w:szCs w:val="20"/>
              </w:rPr>
            </w:pPr>
            <w:ins w:id="2147"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48" w:author="Arjan" w:date="2012-12-10T16:13:00Z"/>
                <w:rFonts w:ascii="Arial" w:eastAsia="Times New Roman" w:hAnsi="Arial" w:cs="Arial"/>
                <w:color w:val="000000"/>
                <w:sz w:val="20"/>
                <w:szCs w:val="20"/>
              </w:rPr>
            </w:pPr>
            <w:ins w:id="2149" w:author="Arjan" w:date="2012-12-10T16:13:00Z">
              <w:r w:rsidRPr="00CF1DA2">
                <w:rPr>
                  <w:rFonts w:ascii="Arial" w:eastAsia="Times New Roman" w:hAnsi="Arial" w:cs="Arial"/>
                  <w:color w:val="000000"/>
                  <w:sz w:val="20"/>
                  <w:szCs w:val="20"/>
                </w:rPr>
                <w:t>Nee</w:t>
              </w:r>
            </w:ins>
          </w:p>
        </w:tc>
      </w:tr>
      <w:tr w:rsidR="00CF1DA2" w:rsidRPr="00CF1DA2">
        <w:trPr>
          <w:ins w:id="21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5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52" w:author="Arjan" w:date="2012-12-10T16:13:00Z"/>
                <w:rFonts w:ascii="Arial" w:eastAsia="Times New Roman" w:hAnsi="Arial" w:cs="Arial"/>
                <w:color w:val="000000"/>
                <w:sz w:val="20"/>
                <w:szCs w:val="20"/>
              </w:rPr>
            </w:pPr>
          </w:p>
        </w:tc>
      </w:tr>
      <w:tr w:rsidR="00CF1DA2" w:rsidRPr="00CF1DA2">
        <w:trPr>
          <w:ins w:id="215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54" w:author="Arjan" w:date="2012-12-10T16:13:00Z"/>
                <w:rFonts w:ascii="Arial" w:eastAsia="Times New Roman" w:hAnsi="Arial" w:cs="Arial"/>
                <w:color w:val="000000"/>
                <w:sz w:val="20"/>
                <w:szCs w:val="20"/>
              </w:rPr>
            </w:pPr>
            <w:ins w:id="2155"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56" w:author="Arjan" w:date="2012-12-10T16:13:00Z"/>
                <w:rFonts w:ascii="Arial" w:eastAsia="Times New Roman" w:hAnsi="Arial" w:cs="Arial"/>
                <w:color w:val="000000"/>
                <w:sz w:val="20"/>
                <w:szCs w:val="20"/>
              </w:rPr>
            </w:pPr>
            <w:ins w:id="2157" w:author="Arjan" w:date="2012-12-10T16:13:00Z">
              <w:r w:rsidRPr="00CF1DA2">
                <w:rPr>
                  <w:rFonts w:ascii="Arial" w:eastAsia="Times New Roman" w:hAnsi="Arial" w:cs="Arial"/>
                  <w:color w:val="000000"/>
                  <w:sz w:val="20"/>
                  <w:szCs w:val="20"/>
                </w:rPr>
                <w:t>Gemeentelijk kerngegeven</w:t>
              </w:r>
            </w:ins>
          </w:p>
        </w:tc>
      </w:tr>
      <w:tr w:rsidR="00CF1DA2" w:rsidRPr="00CF1DA2">
        <w:trPr>
          <w:ins w:id="215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5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60" w:author="Arjan" w:date="2012-12-10T16:13:00Z"/>
                <w:rFonts w:ascii="Arial" w:eastAsia="Times New Roman" w:hAnsi="Arial" w:cs="Arial"/>
                <w:color w:val="000000"/>
                <w:sz w:val="20"/>
                <w:szCs w:val="20"/>
              </w:rPr>
            </w:pPr>
          </w:p>
        </w:tc>
      </w:tr>
      <w:tr w:rsidR="00CF1DA2" w:rsidRPr="00CF1DA2">
        <w:trPr>
          <w:ins w:id="21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62" w:author="Arjan" w:date="2012-12-10T16:13:00Z"/>
                <w:rFonts w:ascii="Arial" w:eastAsia="Times New Roman" w:hAnsi="Arial" w:cs="Arial"/>
                <w:b/>
                <w:bCs/>
                <w:color w:val="000000"/>
                <w:sz w:val="20"/>
                <w:szCs w:val="20"/>
              </w:rPr>
            </w:pPr>
            <w:ins w:id="2163"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64" w:author="Arjan" w:date="2012-12-10T16:13:00Z"/>
                <w:rFonts w:ascii="Arial" w:eastAsia="Times New Roman" w:hAnsi="Arial" w:cs="Arial"/>
                <w:color w:val="000000"/>
                <w:sz w:val="20"/>
                <w:szCs w:val="20"/>
              </w:rPr>
            </w:pPr>
          </w:p>
        </w:tc>
      </w:tr>
      <w:tr w:rsidR="00CF1DA2" w:rsidRPr="00CF1DA2">
        <w:trPr>
          <w:ins w:id="21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6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67" w:author="Arjan" w:date="2012-12-10T16:13:00Z"/>
                <w:rFonts w:ascii="Arial" w:eastAsia="Times New Roman" w:hAnsi="Arial" w:cs="Arial"/>
                <w:b/>
                <w:bCs/>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2168" w:author="Arjan" w:date="2012-12-10T16:13:00Z"/>
          <w:rFonts w:ascii="Arial" w:eastAsia="Times New Roman" w:hAnsi="Arial" w:cs="Arial"/>
          <w:b/>
          <w:bCs/>
          <w:color w:val="004080"/>
          <w:sz w:val="24"/>
          <w:szCs w:val="24"/>
        </w:rPr>
      </w:pPr>
      <w:ins w:id="216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217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71" w:author="Arjan" w:date="2012-12-10T16:13:00Z"/>
                <w:rFonts w:ascii="Arial" w:eastAsia="Times New Roman" w:hAnsi="Arial" w:cs="Arial"/>
                <w:color w:val="000000"/>
                <w:sz w:val="20"/>
                <w:szCs w:val="20"/>
              </w:rPr>
            </w:pPr>
            <w:ins w:id="2172"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173" w:author="Arjan" w:date="2012-12-10T16:13:00Z"/>
                <w:rFonts w:ascii="Arial" w:eastAsia="Times New Roman" w:hAnsi="Arial" w:cs="Arial"/>
                <w:color w:val="000000"/>
                <w:sz w:val="20"/>
                <w:szCs w:val="20"/>
              </w:rPr>
            </w:pPr>
            <w:ins w:id="217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CF1DA2" w:rsidRPr="00CF1DA2">
        <w:trPr>
          <w:ins w:id="217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7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77" w:author="Arjan" w:date="2012-12-10T16:13:00Z"/>
                <w:rFonts w:ascii="Arial" w:eastAsia="Times New Roman" w:hAnsi="Arial" w:cs="Arial"/>
                <w:b/>
                <w:bCs/>
                <w:color w:val="000000"/>
                <w:sz w:val="20"/>
                <w:szCs w:val="20"/>
              </w:rPr>
            </w:pPr>
          </w:p>
        </w:tc>
      </w:tr>
      <w:tr w:rsidR="00CF1DA2" w:rsidRPr="00CF1DA2">
        <w:trPr>
          <w:ins w:id="217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79" w:author="Arjan" w:date="2012-12-10T16:13:00Z"/>
                <w:rFonts w:ascii="Arial" w:eastAsia="Times New Roman" w:hAnsi="Arial" w:cs="Arial"/>
                <w:b/>
                <w:bCs/>
                <w:color w:val="000000"/>
                <w:sz w:val="20"/>
                <w:szCs w:val="20"/>
              </w:rPr>
            </w:pPr>
            <w:ins w:id="2180"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2181"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2182" w:author="Arjan" w:date="2012-12-10T16:13:00Z"/>
                <w:rFonts w:ascii="Arial" w:eastAsia="Times New Roman" w:hAnsi="Arial" w:cs="Arial"/>
                <w:color w:val="000000"/>
                <w:sz w:val="20"/>
                <w:szCs w:val="20"/>
              </w:rPr>
            </w:pPr>
            <w:ins w:id="2183"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184" w:author="Arjan" w:date="2012-12-10T16:13:00Z"/>
                <w:rFonts w:ascii="Arial" w:eastAsia="Times New Roman" w:hAnsi="Arial" w:cs="Arial"/>
                <w:color w:val="000000"/>
                <w:sz w:val="20"/>
                <w:szCs w:val="20"/>
              </w:rPr>
            </w:pPr>
            <w:ins w:id="218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2186" w:author="Arjan" w:date="2012-12-10T16:13:00Z"/>
                <w:rFonts w:ascii="Arial" w:eastAsia="Times New Roman" w:hAnsi="Arial" w:cs="Arial"/>
                <w:color w:val="000000"/>
                <w:sz w:val="20"/>
                <w:szCs w:val="20"/>
              </w:rPr>
            </w:pPr>
          </w:p>
          <w:p w:rsidR="00CF1DA2" w:rsidRPr="00CF1DA2" w:rsidRDefault="00D44D5A" w:rsidP="00CF1DA2">
            <w:pPr>
              <w:autoSpaceDE w:val="0"/>
              <w:autoSpaceDN w:val="0"/>
              <w:adjustRightInd w:val="0"/>
              <w:spacing w:after="0" w:line="240" w:lineRule="auto"/>
              <w:rPr>
                <w:ins w:id="2187" w:author="Arjan" w:date="2012-12-10T16:13:00Z"/>
                <w:rFonts w:ascii="Arial" w:eastAsia="Times New Roman" w:hAnsi="Arial" w:cs="Arial"/>
                <w:color w:val="000000"/>
                <w:sz w:val="20"/>
                <w:szCs w:val="20"/>
              </w:rPr>
            </w:pPr>
            <w:ins w:id="2188"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218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1" w:author="Arjan" w:date="2012-12-10T16:13:00Z"/>
                <w:rFonts w:ascii="Arial" w:eastAsia="Times New Roman" w:hAnsi="Arial" w:cs="Arial"/>
                <w:b/>
                <w:bCs/>
                <w:color w:val="000000"/>
                <w:sz w:val="20"/>
                <w:szCs w:val="20"/>
              </w:rPr>
            </w:pPr>
          </w:p>
        </w:tc>
      </w:tr>
      <w:tr w:rsidR="00CF1DA2" w:rsidRPr="00CF1DA2">
        <w:trPr>
          <w:ins w:id="21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3" w:author="Arjan" w:date="2012-12-10T16:13:00Z"/>
                <w:rFonts w:ascii="Arial" w:eastAsia="Times New Roman" w:hAnsi="Arial" w:cs="Arial"/>
                <w:color w:val="000000"/>
                <w:sz w:val="20"/>
                <w:szCs w:val="20"/>
              </w:rPr>
            </w:pPr>
            <w:ins w:id="2194"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5" w:author="Arjan" w:date="2012-12-10T16:13:00Z"/>
                <w:rFonts w:ascii="Arial" w:eastAsia="Times New Roman" w:hAnsi="Arial" w:cs="Arial"/>
                <w:color w:val="000000"/>
                <w:sz w:val="20"/>
                <w:szCs w:val="20"/>
              </w:rPr>
            </w:pPr>
            <w:ins w:id="2196" w:author="Arjan" w:date="2012-12-10T16:13:00Z">
              <w:r w:rsidRPr="00CF1DA2">
                <w:rPr>
                  <w:rFonts w:ascii="Arial" w:eastAsia="Times New Roman" w:hAnsi="Arial" w:cs="Arial"/>
                  <w:color w:val="000000"/>
                  <w:sz w:val="20"/>
                  <w:szCs w:val="20"/>
                </w:rPr>
                <w:t>KING</w:t>
              </w:r>
            </w:ins>
          </w:p>
        </w:tc>
      </w:tr>
      <w:tr w:rsidR="00CF1DA2" w:rsidRPr="00CF1DA2">
        <w:trPr>
          <w:trHeight w:val="230"/>
          <w:ins w:id="219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199" w:author="Arjan" w:date="2012-12-10T16:13:00Z"/>
                <w:rFonts w:ascii="Arial" w:eastAsia="Times New Roman" w:hAnsi="Arial" w:cs="Arial"/>
                <w:b/>
                <w:bCs/>
                <w:color w:val="000000"/>
                <w:sz w:val="20"/>
                <w:szCs w:val="20"/>
              </w:rPr>
            </w:pPr>
          </w:p>
        </w:tc>
      </w:tr>
      <w:tr w:rsidR="00CF1DA2" w:rsidRPr="00CF1DA2">
        <w:trPr>
          <w:trHeight w:val="230"/>
          <w:ins w:id="22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01" w:author="Arjan" w:date="2012-12-10T16:13:00Z"/>
                <w:rFonts w:ascii="Arial" w:eastAsia="Times New Roman" w:hAnsi="Arial" w:cs="Arial"/>
                <w:color w:val="000000"/>
                <w:sz w:val="20"/>
                <w:szCs w:val="20"/>
              </w:rPr>
            </w:pPr>
            <w:ins w:id="2202"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03" w:author="Arjan" w:date="2012-12-10T16:13:00Z"/>
                <w:rFonts w:ascii="Arial" w:eastAsia="Times New Roman" w:hAnsi="Arial" w:cs="Arial"/>
                <w:color w:val="000000"/>
                <w:sz w:val="20"/>
                <w:szCs w:val="20"/>
              </w:rPr>
            </w:pPr>
          </w:p>
        </w:tc>
      </w:tr>
      <w:tr w:rsidR="00CF1DA2" w:rsidRPr="00CF1DA2">
        <w:trPr>
          <w:trHeight w:val="230"/>
          <w:ins w:id="220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0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06" w:author="Arjan" w:date="2012-12-10T16:13:00Z"/>
                <w:rFonts w:ascii="Arial" w:eastAsia="Times New Roman" w:hAnsi="Arial" w:cs="Arial"/>
                <w:color w:val="000000"/>
                <w:sz w:val="20"/>
                <w:szCs w:val="20"/>
              </w:rPr>
            </w:pPr>
          </w:p>
        </w:tc>
      </w:tr>
      <w:tr w:rsidR="00CF1DA2" w:rsidRPr="00CF1DA2">
        <w:trPr>
          <w:ins w:id="220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08" w:author="Arjan" w:date="2012-12-10T16:13:00Z"/>
                <w:rFonts w:ascii="Arial" w:eastAsia="Times New Roman" w:hAnsi="Arial" w:cs="Arial"/>
                <w:b/>
                <w:bCs/>
                <w:color w:val="000000"/>
                <w:sz w:val="20"/>
                <w:szCs w:val="20"/>
              </w:rPr>
            </w:pPr>
            <w:ins w:id="2209"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210" w:author="Arjan" w:date="2012-12-10T16:13:00Z"/>
                <w:rFonts w:ascii="Arial" w:eastAsia="Times New Roman" w:hAnsi="Arial" w:cs="Arial"/>
                <w:color w:val="000000"/>
                <w:sz w:val="20"/>
                <w:szCs w:val="20"/>
              </w:rPr>
            </w:pPr>
            <w:ins w:id="221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NATUURLIJK PERSOON waarmee een individueel contact over een ZAAK plaats heeft gevonden.</w:t>
              </w:r>
              <w:r w:rsidRPr="00CF1DA2">
                <w:rPr>
                  <w:rFonts w:ascii="Arial" w:hAnsi="Arial" w:cs="Arial"/>
                  <w:sz w:val="20"/>
                  <w:szCs w:val="20"/>
                  <w:lang w:val="en-AU"/>
                </w:rPr>
                <w:fldChar w:fldCharType="end"/>
              </w:r>
            </w:ins>
          </w:p>
        </w:tc>
      </w:tr>
      <w:tr w:rsidR="00CF1DA2" w:rsidRPr="00CF1DA2">
        <w:trPr>
          <w:ins w:id="221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1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14" w:author="Arjan" w:date="2012-12-10T16:13:00Z"/>
                <w:rFonts w:ascii="Arial" w:eastAsia="Times New Roman" w:hAnsi="Arial" w:cs="Arial"/>
                <w:color w:val="000000"/>
                <w:sz w:val="20"/>
                <w:szCs w:val="20"/>
              </w:rPr>
            </w:pPr>
          </w:p>
        </w:tc>
      </w:tr>
      <w:tr w:rsidR="00CF1DA2" w:rsidRPr="00CF1DA2">
        <w:trPr>
          <w:ins w:id="221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16" w:author="Arjan" w:date="2012-12-10T16:13:00Z"/>
                <w:rFonts w:ascii="Arial" w:eastAsia="Times New Roman" w:hAnsi="Arial" w:cs="Arial"/>
                <w:color w:val="000000"/>
                <w:sz w:val="20"/>
                <w:szCs w:val="20"/>
              </w:rPr>
            </w:pPr>
            <w:ins w:id="2217"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18" w:author="Arjan" w:date="2012-12-10T16:13:00Z"/>
                <w:rFonts w:ascii="Arial" w:eastAsia="Times New Roman" w:hAnsi="Arial" w:cs="Arial"/>
                <w:color w:val="000000"/>
                <w:sz w:val="20"/>
                <w:szCs w:val="20"/>
              </w:rPr>
            </w:pPr>
            <w:ins w:id="2219" w:author="Arjan" w:date="2012-12-10T16:13:00Z">
              <w:r w:rsidRPr="00CF1DA2">
                <w:rPr>
                  <w:rFonts w:ascii="Arial" w:eastAsia="Times New Roman" w:hAnsi="Arial" w:cs="Arial"/>
                  <w:color w:val="000000"/>
                  <w:sz w:val="20"/>
                  <w:szCs w:val="20"/>
                </w:rPr>
                <w:t>KING</w:t>
              </w:r>
            </w:ins>
          </w:p>
        </w:tc>
      </w:tr>
      <w:tr w:rsidR="00CF1DA2" w:rsidRPr="00CF1DA2">
        <w:trPr>
          <w:ins w:id="222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2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22" w:author="Arjan" w:date="2012-12-10T16:13:00Z"/>
                <w:rFonts w:ascii="Arial" w:eastAsia="Times New Roman" w:hAnsi="Arial" w:cs="Arial"/>
                <w:color w:val="000000"/>
                <w:sz w:val="20"/>
                <w:szCs w:val="20"/>
              </w:rPr>
            </w:pPr>
          </w:p>
        </w:tc>
      </w:tr>
      <w:tr w:rsidR="00CF1DA2" w:rsidRPr="00CF1DA2">
        <w:trPr>
          <w:ins w:id="222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24" w:author="Arjan" w:date="2012-12-10T16:13:00Z"/>
                <w:rFonts w:ascii="Arial" w:eastAsia="Times New Roman" w:hAnsi="Arial" w:cs="Arial"/>
                <w:color w:val="000000"/>
                <w:sz w:val="20"/>
                <w:szCs w:val="20"/>
              </w:rPr>
            </w:pPr>
            <w:ins w:id="2225"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26" w:author="Arjan" w:date="2012-12-10T16:13:00Z"/>
                <w:rFonts w:ascii="Arial" w:eastAsia="Times New Roman" w:hAnsi="Arial" w:cs="Arial"/>
                <w:color w:val="000000"/>
                <w:sz w:val="20"/>
                <w:szCs w:val="20"/>
              </w:rPr>
            </w:pPr>
            <w:ins w:id="2227" w:author="Arjan" w:date="2012-12-10T16:13:00Z">
              <w:r w:rsidRPr="00CF1DA2">
                <w:rPr>
                  <w:rFonts w:ascii="Arial" w:eastAsia="Times New Roman" w:hAnsi="Arial" w:cs="Arial"/>
                  <w:color w:val="000000"/>
                  <w:sz w:val="20"/>
                  <w:szCs w:val="20"/>
                </w:rPr>
                <w:t>1 januari 2013</w:t>
              </w:r>
            </w:ins>
          </w:p>
        </w:tc>
      </w:tr>
      <w:tr w:rsidR="00CF1DA2" w:rsidRPr="00CF1DA2">
        <w:trPr>
          <w:ins w:id="222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2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0" w:author="Arjan" w:date="2012-12-10T16:13:00Z"/>
                <w:rFonts w:ascii="Arial" w:eastAsia="Times New Roman" w:hAnsi="Arial" w:cs="Arial"/>
                <w:color w:val="000000"/>
                <w:sz w:val="20"/>
                <w:szCs w:val="20"/>
              </w:rPr>
            </w:pPr>
          </w:p>
        </w:tc>
      </w:tr>
      <w:tr w:rsidR="00CF1DA2" w:rsidRPr="00CF1DA2">
        <w:trPr>
          <w:ins w:id="223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2" w:author="Arjan" w:date="2012-12-10T16:13:00Z"/>
                <w:rFonts w:ascii="Arial" w:eastAsia="Times New Roman" w:hAnsi="Arial" w:cs="Arial"/>
                <w:color w:val="000000"/>
                <w:sz w:val="20"/>
                <w:szCs w:val="20"/>
              </w:rPr>
            </w:pPr>
            <w:ins w:id="2233"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4" w:author="Arjan" w:date="2012-12-10T16:13:00Z"/>
                <w:rFonts w:ascii="Arial" w:eastAsia="Times New Roman" w:hAnsi="Arial" w:cs="Arial"/>
                <w:color w:val="000000"/>
                <w:sz w:val="20"/>
                <w:szCs w:val="20"/>
              </w:rPr>
            </w:pPr>
          </w:p>
        </w:tc>
      </w:tr>
      <w:tr w:rsidR="00CF1DA2" w:rsidRPr="00CF1DA2">
        <w:trPr>
          <w:ins w:id="223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7" w:author="Arjan" w:date="2012-12-10T16:13:00Z"/>
                <w:rFonts w:ascii="Arial" w:eastAsia="Times New Roman" w:hAnsi="Arial" w:cs="Arial"/>
                <w:color w:val="000000"/>
                <w:sz w:val="20"/>
                <w:szCs w:val="20"/>
              </w:rPr>
            </w:pPr>
          </w:p>
        </w:tc>
      </w:tr>
      <w:tr w:rsidR="00CF1DA2" w:rsidRPr="00CF1DA2">
        <w:trPr>
          <w:ins w:id="223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39" w:author="Arjan" w:date="2012-12-10T16:13:00Z"/>
                <w:rFonts w:ascii="Arial" w:eastAsia="Times New Roman" w:hAnsi="Arial" w:cs="Arial"/>
                <w:color w:val="000000"/>
                <w:sz w:val="20"/>
                <w:szCs w:val="20"/>
              </w:rPr>
            </w:pPr>
            <w:ins w:id="2240"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41" w:author="Arjan" w:date="2012-12-10T16:13:00Z"/>
                <w:rFonts w:ascii="Arial" w:eastAsia="Times New Roman" w:hAnsi="Arial" w:cs="Arial"/>
                <w:color w:val="000000"/>
                <w:sz w:val="20"/>
                <w:szCs w:val="20"/>
              </w:rPr>
            </w:pPr>
            <w:ins w:id="2242" w:author="Arjan" w:date="2012-12-10T16:13:00Z">
              <w:r w:rsidRPr="00CF1DA2">
                <w:rPr>
                  <w:rFonts w:ascii="Arial" w:eastAsia="Times New Roman" w:hAnsi="Arial" w:cs="Arial"/>
                  <w:color w:val="000000"/>
                  <w:sz w:val="20"/>
                  <w:szCs w:val="20"/>
                </w:rPr>
                <w:t>Nee</w:t>
              </w:r>
            </w:ins>
          </w:p>
        </w:tc>
      </w:tr>
      <w:tr w:rsidR="00CF1DA2" w:rsidRPr="00CF1DA2">
        <w:trPr>
          <w:trHeight w:val="230"/>
          <w:ins w:id="224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4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45" w:author="Arjan" w:date="2012-12-10T16:13:00Z"/>
                <w:rFonts w:ascii="Arial" w:eastAsia="Times New Roman" w:hAnsi="Arial" w:cs="Arial"/>
                <w:color w:val="000000"/>
                <w:sz w:val="20"/>
                <w:szCs w:val="20"/>
              </w:rPr>
            </w:pPr>
          </w:p>
        </w:tc>
      </w:tr>
      <w:tr w:rsidR="00CF1DA2" w:rsidRPr="00CF1DA2">
        <w:trPr>
          <w:trHeight w:val="230"/>
          <w:ins w:id="22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47" w:author="Arjan" w:date="2012-12-10T16:13:00Z"/>
                <w:rFonts w:ascii="Arial" w:eastAsia="Times New Roman" w:hAnsi="Arial" w:cs="Arial"/>
                <w:color w:val="000000"/>
                <w:sz w:val="20"/>
                <w:szCs w:val="20"/>
              </w:rPr>
            </w:pPr>
            <w:ins w:id="2248"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49" w:author="Arjan" w:date="2012-12-10T16:13:00Z"/>
                <w:rFonts w:ascii="Arial" w:eastAsia="Times New Roman" w:hAnsi="Arial" w:cs="Arial"/>
                <w:color w:val="000000"/>
                <w:sz w:val="20"/>
                <w:szCs w:val="20"/>
              </w:rPr>
            </w:pPr>
            <w:ins w:id="2250" w:author="Arjan" w:date="2012-12-10T16:13:00Z">
              <w:r w:rsidRPr="00CF1DA2">
                <w:rPr>
                  <w:rFonts w:ascii="Arial" w:eastAsia="Times New Roman" w:hAnsi="Arial" w:cs="Arial"/>
                  <w:color w:val="000000"/>
                  <w:sz w:val="20"/>
                  <w:szCs w:val="20"/>
                </w:rPr>
                <w:t>Nee</w:t>
              </w:r>
            </w:ins>
          </w:p>
        </w:tc>
      </w:tr>
      <w:tr w:rsidR="00CF1DA2" w:rsidRPr="00CF1DA2">
        <w:trPr>
          <w:ins w:id="225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5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53" w:author="Arjan" w:date="2012-12-10T16:13:00Z"/>
                <w:rFonts w:ascii="Arial" w:eastAsia="Times New Roman" w:hAnsi="Arial" w:cs="Arial"/>
                <w:color w:val="000000"/>
                <w:sz w:val="20"/>
                <w:szCs w:val="20"/>
              </w:rPr>
            </w:pPr>
          </w:p>
        </w:tc>
      </w:tr>
      <w:tr w:rsidR="00CF1DA2" w:rsidRPr="00CF1DA2">
        <w:trPr>
          <w:ins w:id="22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55" w:author="Arjan" w:date="2012-12-10T16:13:00Z"/>
                <w:rFonts w:ascii="Arial" w:eastAsia="Times New Roman" w:hAnsi="Arial" w:cs="Arial"/>
                <w:color w:val="000000"/>
                <w:sz w:val="20"/>
                <w:szCs w:val="20"/>
              </w:rPr>
            </w:pPr>
            <w:ins w:id="2256"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57" w:author="Arjan" w:date="2012-12-10T16:13:00Z"/>
                <w:rFonts w:ascii="Arial" w:eastAsia="Times New Roman" w:hAnsi="Arial" w:cs="Arial"/>
                <w:color w:val="000000"/>
                <w:sz w:val="20"/>
                <w:szCs w:val="20"/>
              </w:rPr>
            </w:pPr>
          </w:p>
        </w:tc>
      </w:tr>
      <w:tr w:rsidR="00CF1DA2" w:rsidRPr="00CF1DA2">
        <w:trPr>
          <w:ins w:id="225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5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60" w:author="Arjan" w:date="2012-12-10T16:13:00Z"/>
                <w:rFonts w:ascii="Arial" w:eastAsia="Times New Roman" w:hAnsi="Arial" w:cs="Arial"/>
                <w:color w:val="000000"/>
                <w:sz w:val="20"/>
                <w:szCs w:val="20"/>
              </w:rPr>
            </w:pPr>
          </w:p>
        </w:tc>
      </w:tr>
      <w:tr w:rsidR="00CF1DA2" w:rsidRPr="00CF1DA2">
        <w:trPr>
          <w:ins w:id="22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62" w:author="Arjan" w:date="2012-12-10T16:13:00Z"/>
                <w:rFonts w:ascii="Arial" w:eastAsia="Times New Roman" w:hAnsi="Arial" w:cs="Arial"/>
                <w:color w:val="000000"/>
                <w:sz w:val="20"/>
                <w:szCs w:val="20"/>
              </w:rPr>
            </w:pPr>
            <w:ins w:id="2263"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64" w:author="Arjan" w:date="2012-12-10T16:13:00Z"/>
                <w:rFonts w:ascii="Arial" w:eastAsia="Times New Roman" w:hAnsi="Arial" w:cs="Arial"/>
                <w:color w:val="000000"/>
                <w:sz w:val="20"/>
                <w:szCs w:val="20"/>
              </w:rPr>
            </w:pPr>
            <w:ins w:id="2265" w:author="Arjan" w:date="2012-12-10T16:13:00Z">
              <w:r w:rsidRPr="00CF1DA2">
                <w:rPr>
                  <w:rFonts w:ascii="Arial" w:eastAsia="Times New Roman" w:hAnsi="Arial" w:cs="Arial"/>
                  <w:color w:val="000000"/>
                  <w:sz w:val="20"/>
                  <w:szCs w:val="20"/>
                </w:rPr>
                <w:t>Nee</w:t>
              </w:r>
            </w:ins>
          </w:p>
        </w:tc>
      </w:tr>
      <w:tr w:rsidR="00CF1DA2" w:rsidRPr="00CF1DA2">
        <w:trPr>
          <w:ins w:id="22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6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68" w:author="Arjan" w:date="2012-12-10T16:13:00Z"/>
                <w:rFonts w:ascii="Arial" w:eastAsia="Times New Roman" w:hAnsi="Arial" w:cs="Arial"/>
                <w:color w:val="000000"/>
                <w:sz w:val="20"/>
                <w:szCs w:val="20"/>
              </w:rPr>
            </w:pPr>
          </w:p>
        </w:tc>
      </w:tr>
      <w:tr w:rsidR="00CF1DA2" w:rsidRPr="00CF1DA2">
        <w:trPr>
          <w:ins w:id="226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70" w:author="Arjan" w:date="2012-12-10T16:13:00Z"/>
                <w:rFonts w:ascii="Arial" w:eastAsia="Times New Roman" w:hAnsi="Arial" w:cs="Arial"/>
                <w:color w:val="000000"/>
                <w:sz w:val="20"/>
                <w:szCs w:val="20"/>
              </w:rPr>
            </w:pPr>
            <w:ins w:id="2271"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72" w:author="Arjan" w:date="2012-12-10T16:13:00Z"/>
                <w:rFonts w:ascii="Arial" w:eastAsia="Times New Roman" w:hAnsi="Arial" w:cs="Arial"/>
                <w:color w:val="000000"/>
                <w:sz w:val="20"/>
                <w:szCs w:val="20"/>
              </w:rPr>
            </w:pPr>
            <w:ins w:id="2273" w:author="Arjan" w:date="2012-12-10T16:13:00Z">
              <w:r w:rsidRPr="00CF1DA2">
                <w:rPr>
                  <w:rFonts w:ascii="Arial" w:eastAsia="Times New Roman" w:hAnsi="Arial" w:cs="Arial"/>
                  <w:color w:val="000000"/>
                  <w:sz w:val="20"/>
                  <w:szCs w:val="20"/>
                </w:rPr>
                <w:t>Nee</w:t>
              </w:r>
            </w:ins>
          </w:p>
        </w:tc>
      </w:tr>
      <w:tr w:rsidR="00CF1DA2" w:rsidRPr="00CF1DA2">
        <w:trPr>
          <w:ins w:id="22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7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76" w:author="Arjan" w:date="2012-12-10T16:13:00Z"/>
                <w:rFonts w:ascii="Arial" w:eastAsia="Times New Roman" w:hAnsi="Arial" w:cs="Arial"/>
                <w:color w:val="000000"/>
                <w:sz w:val="20"/>
                <w:szCs w:val="20"/>
              </w:rPr>
            </w:pPr>
          </w:p>
        </w:tc>
      </w:tr>
      <w:tr w:rsidR="00CF1DA2" w:rsidRPr="00CF1DA2">
        <w:trPr>
          <w:ins w:id="227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78" w:author="Arjan" w:date="2012-12-10T16:13:00Z"/>
                <w:rFonts w:ascii="Arial" w:eastAsia="Times New Roman" w:hAnsi="Arial" w:cs="Arial"/>
                <w:color w:val="000000"/>
                <w:sz w:val="20"/>
                <w:szCs w:val="20"/>
              </w:rPr>
            </w:pPr>
            <w:ins w:id="2279"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80" w:author="Arjan" w:date="2012-12-10T16:13:00Z"/>
                <w:rFonts w:ascii="Arial" w:eastAsia="Times New Roman" w:hAnsi="Arial" w:cs="Arial"/>
                <w:color w:val="000000"/>
                <w:sz w:val="20"/>
                <w:szCs w:val="20"/>
              </w:rPr>
            </w:pPr>
            <w:ins w:id="2281" w:author="Arjan" w:date="2012-12-10T16:14:00Z">
              <w:r>
                <w:rPr>
                  <w:rFonts w:ascii="Arial" w:eastAsia="Times New Roman" w:hAnsi="Arial" w:cs="Arial"/>
                  <w:color w:val="000000"/>
                  <w:sz w:val="20"/>
                  <w:szCs w:val="20"/>
                </w:rPr>
                <w:t>Ge</w:t>
              </w:r>
            </w:ins>
            <w:ins w:id="2282" w:author="Arjan" w:date="2012-12-10T16:13:00Z">
              <w:r w:rsidRPr="00CF1DA2">
                <w:rPr>
                  <w:rFonts w:ascii="Arial" w:eastAsia="Times New Roman" w:hAnsi="Arial" w:cs="Arial"/>
                  <w:color w:val="000000"/>
                  <w:sz w:val="20"/>
                  <w:szCs w:val="20"/>
                </w:rPr>
                <w:t>meentelijk kerngegeven</w:t>
              </w:r>
            </w:ins>
          </w:p>
        </w:tc>
      </w:tr>
      <w:tr w:rsidR="00CF1DA2" w:rsidRPr="00CF1DA2">
        <w:trPr>
          <w:ins w:id="228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8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85" w:author="Arjan" w:date="2012-12-10T16:13:00Z"/>
                <w:rFonts w:ascii="Arial" w:eastAsia="Times New Roman" w:hAnsi="Arial" w:cs="Arial"/>
                <w:color w:val="000000"/>
                <w:sz w:val="20"/>
                <w:szCs w:val="20"/>
              </w:rPr>
            </w:pPr>
          </w:p>
        </w:tc>
      </w:tr>
      <w:tr w:rsidR="00CF1DA2" w:rsidRPr="00CF1DA2">
        <w:trPr>
          <w:ins w:id="228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87" w:author="Arjan" w:date="2012-12-10T16:13:00Z"/>
                <w:rFonts w:ascii="Arial" w:eastAsia="Times New Roman" w:hAnsi="Arial" w:cs="Arial"/>
                <w:b/>
                <w:bCs/>
                <w:color w:val="000000"/>
                <w:sz w:val="20"/>
                <w:szCs w:val="20"/>
              </w:rPr>
            </w:pPr>
            <w:ins w:id="2288"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89" w:author="Arjan" w:date="2012-12-10T16:13:00Z"/>
                <w:rFonts w:ascii="Arial" w:eastAsia="Times New Roman" w:hAnsi="Arial" w:cs="Arial"/>
                <w:color w:val="000000"/>
                <w:sz w:val="20"/>
                <w:szCs w:val="20"/>
              </w:rPr>
            </w:pPr>
            <w:ins w:id="2290" w:author="Arjan" w:date="2012-12-10T16:13:00Z">
              <w:r w:rsidRPr="00CF1DA2">
                <w:rPr>
                  <w:rFonts w:ascii="Arial" w:eastAsia="Times New Roman" w:hAnsi="Arial" w:cs="Arial"/>
                  <w:color w:val="000000"/>
                  <w:sz w:val="20"/>
                  <w:szCs w:val="20"/>
                </w:rPr>
                <w:t xml:space="preserve">Bij een Klantcontact dient deze relatie aanwezig te zijn dan </w:t>
              </w:r>
              <w:r w:rsidRPr="00CF1DA2">
                <w:rPr>
                  <w:rFonts w:ascii="Arial" w:eastAsia="Times New Roman" w:hAnsi="Arial" w:cs="Arial"/>
                  <w:color w:val="000000"/>
                  <w:sz w:val="20"/>
                  <w:szCs w:val="20"/>
                </w:rPr>
                <w:lastRenderedPageBreak/>
                <w:t>wel een relatie van dat Klantcontact naar een Vestiging (één van beide).</w:t>
              </w:r>
            </w:ins>
          </w:p>
        </w:tc>
      </w:tr>
      <w:tr w:rsidR="00CF1DA2" w:rsidRPr="00CF1DA2">
        <w:trPr>
          <w:ins w:id="229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9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93" w:author="Arjan" w:date="2012-12-10T16:13:00Z"/>
                <w:rFonts w:ascii="Arial" w:eastAsia="Times New Roman" w:hAnsi="Arial" w:cs="Arial"/>
                <w:b/>
                <w:bCs/>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2294" w:author="Arjan" w:date="2012-12-10T16:13:00Z"/>
          <w:rFonts w:ascii="Arial" w:eastAsia="Times New Roman" w:hAnsi="Arial" w:cs="Arial"/>
          <w:b/>
          <w:bCs/>
          <w:color w:val="004080"/>
          <w:sz w:val="24"/>
          <w:szCs w:val="24"/>
        </w:rPr>
      </w:pPr>
      <w:ins w:id="229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229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297" w:author="Arjan" w:date="2012-12-10T16:13:00Z"/>
                <w:rFonts w:ascii="Arial" w:eastAsia="Times New Roman" w:hAnsi="Arial" w:cs="Arial"/>
                <w:color w:val="000000"/>
                <w:sz w:val="20"/>
                <w:szCs w:val="20"/>
              </w:rPr>
            </w:pPr>
            <w:ins w:id="2298"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299" w:author="Arjan" w:date="2012-12-10T16:13:00Z"/>
                <w:rFonts w:ascii="Arial" w:eastAsia="Times New Roman" w:hAnsi="Arial" w:cs="Arial"/>
                <w:color w:val="000000"/>
                <w:sz w:val="20"/>
                <w:szCs w:val="20"/>
              </w:rPr>
            </w:pPr>
            <w:ins w:id="230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ins>
          </w:p>
        </w:tc>
      </w:tr>
      <w:tr w:rsidR="00CF1DA2" w:rsidRPr="00CF1DA2">
        <w:trPr>
          <w:ins w:id="230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0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03" w:author="Arjan" w:date="2012-12-10T16:13:00Z"/>
                <w:rFonts w:ascii="Arial" w:eastAsia="Times New Roman" w:hAnsi="Arial" w:cs="Arial"/>
                <w:b/>
                <w:bCs/>
                <w:color w:val="000000"/>
                <w:sz w:val="20"/>
                <w:szCs w:val="20"/>
              </w:rPr>
            </w:pPr>
          </w:p>
        </w:tc>
      </w:tr>
      <w:tr w:rsidR="00CF1DA2" w:rsidRPr="00CF1DA2">
        <w:trPr>
          <w:ins w:id="230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05" w:author="Arjan" w:date="2012-12-10T16:13:00Z"/>
                <w:rFonts w:ascii="Arial" w:eastAsia="Times New Roman" w:hAnsi="Arial" w:cs="Arial"/>
                <w:b/>
                <w:bCs/>
                <w:color w:val="000000"/>
                <w:sz w:val="20"/>
                <w:szCs w:val="20"/>
              </w:rPr>
            </w:pPr>
            <w:ins w:id="2306"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2307"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2308" w:author="Arjan" w:date="2012-12-10T16:13:00Z"/>
                <w:rFonts w:ascii="Arial" w:eastAsia="Times New Roman" w:hAnsi="Arial" w:cs="Arial"/>
                <w:color w:val="000000"/>
                <w:sz w:val="20"/>
                <w:szCs w:val="20"/>
              </w:rPr>
            </w:pPr>
            <w:ins w:id="2309"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310" w:author="Arjan" w:date="2012-12-10T16:13:00Z"/>
                <w:rFonts w:ascii="Arial" w:eastAsia="Times New Roman" w:hAnsi="Arial" w:cs="Arial"/>
                <w:color w:val="000000"/>
                <w:sz w:val="20"/>
                <w:szCs w:val="20"/>
              </w:rPr>
            </w:pPr>
            <w:ins w:id="231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DOCUMENT</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2312" w:author="Arjan" w:date="2012-12-10T16:13:00Z"/>
                <w:rFonts w:ascii="Arial" w:eastAsia="Times New Roman" w:hAnsi="Arial" w:cs="Arial"/>
                <w:color w:val="000000"/>
                <w:sz w:val="20"/>
                <w:szCs w:val="20"/>
              </w:rPr>
            </w:pPr>
          </w:p>
          <w:p w:rsidR="00CF1DA2" w:rsidRPr="00CF1DA2" w:rsidRDefault="00D44D5A" w:rsidP="00CF1DA2">
            <w:pPr>
              <w:autoSpaceDE w:val="0"/>
              <w:autoSpaceDN w:val="0"/>
              <w:adjustRightInd w:val="0"/>
              <w:spacing w:after="0" w:line="240" w:lineRule="auto"/>
              <w:rPr>
                <w:ins w:id="2313" w:author="Arjan" w:date="2012-12-10T16:13:00Z"/>
                <w:rFonts w:ascii="Arial" w:eastAsia="Times New Roman" w:hAnsi="Arial" w:cs="Arial"/>
                <w:color w:val="000000"/>
                <w:sz w:val="20"/>
                <w:szCs w:val="20"/>
              </w:rPr>
            </w:pPr>
            <w:ins w:id="2314"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231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1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17" w:author="Arjan" w:date="2012-12-10T16:13:00Z"/>
                <w:rFonts w:ascii="Arial" w:eastAsia="Times New Roman" w:hAnsi="Arial" w:cs="Arial"/>
                <w:b/>
                <w:bCs/>
                <w:color w:val="000000"/>
                <w:sz w:val="20"/>
                <w:szCs w:val="20"/>
              </w:rPr>
            </w:pPr>
          </w:p>
        </w:tc>
      </w:tr>
      <w:tr w:rsidR="00CF1DA2" w:rsidRPr="00CF1DA2">
        <w:trPr>
          <w:ins w:id="231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19" w:author="Arjan" w:date="2012-12-10T16:13:00Z"/>
                <w:rFonts w:ascii="Arial" w:eastAsia="Times New Roman" w:hAnsi="Arial" w:cs="Arial"/>
                <w:color w:val="000000"/>
                <w:sz w:val="20"/>
                <w:szCs w:val="20"/>
              </w:rPr>
            </w:pPr>
            <w:ins w:id="2320"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21" w:author="Arjan" w:date="2012-12-10T16:13:00Z"/>
                <w:rFonts w:ascii="Arial" w:eastAsia="Times New Roman" w:hAnsi="Arial" w:cs="Arial"/>
                <w:color w:val="000000"/>
                <w:sz w:val="20"/>
                <w:szCs w:val="20"/>
              </w:rPr>
            </w:pPr>
            <w:ins w:id="2322" w:author="Arjan" w:date="2012-12-10T16:13:00Z">
              <w:r w:rsidRPr="00CF1DA2">
                <w:rPr>
                  <w:rFonts w:ascii="Arial" w:eastAsia="Times New Roman" w:hAnsi="Arial" w:cs="Arial"/>
                  <w:color w:val="000000"/>
                  <w:sz w:val="20"/>
                  <w:szCs w:val="20"/>
                </w:rPr>
                <w:t>KING</w:t>
              </w:r>
            </w:ins>
          </w:p>
        </w:tc>
      </w:tr>
      <w:tr w:rsidR="00CF1DA2" w:rsidRPr="00CF1DA2">
        <w:trPr>
          <w:trHeight w:val="230"/>
          <w:ins w:id="232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2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25" w:author="Arjan" w:date="2012-12-10T16:13:00Z"/>
                <w:rFonts w:ascii="Arial" w:eastAsia="Times New Roman" w:hAnsi="Arial" w:cs="Arial"/>
                <w:b/>
                <w:bCs/>
                <w:color w:val="000000"/>
                <w:sz w:val="20"/>
                <w:szCs w:val="20"/>
              </w:rPr>
            </w:pPr>
          </w:p>
        </w:tc>
      </w:tr>
      <w:tr w:rsidR="00CF1DA2" w:rsidRPr="00CF1DA2">
        <w:trPr>
          <w:trHeight w:val="230"/>
          <w:ins w:id="232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27" w:author="Arjan" w:date="2012-12-10T16:13:00Z"/>
                <w:rFonts w:ascii="Arial" w:eastAsia="Times New Roman" w:hAnsi="Arial" w:cs="Arial"/>
                <w:color w:val="000000"/>
                <w:sz w:val="20"/>
                <w:szCs w:val="20"/>
              </w:rPr>
            </w:pPr>
            <w:ins w:id="2328"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29" w:author="Arjan" w:date="2012-12-10T16:13:00Z"/>
                <w:rFonts w:ascii="Arial" w:eastAsia="Times New Roman" w:hAnsi="Arial" w:cs="Arial"/>
                <w:color w:val="000000"/>
                <w:sz w:val="20"/>
                <w:szCs w:val="20"/>
              </w:rPr>
            </w:pPr>
          </w:p>
        </w:tc>
      </w:tr>
      <w:tr w:rsidR="00CF1DA2" w:rsidRPr="00CF1DA2">
        <w:trPr>
          <w:trHeight w:val="230"/>
          <w:ins w:id="233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3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32" w:author="Arjan" w:date="2012-12-10T16:13:00Z"/>
                <w:rFonts w:ascii="Arial" w:eastAsia="Times New Roman" w:hAnsi="Arial" w:cs="Arial"/>
                <w:color w:val="000000"/>
                <w:sz w:val="20"/>
                <w:szCs w:val="20"/>
              </w:rPr>
            </w:pPr>
          </w:p>
        </w:tc>
      </w:tr>
      <w:tr w:rsidR="00CF1DA2" w:rsidRPr="00CF1DA2">
        <w:trPr>
          <w:ins w:id="233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34" w:author="Arjan" w:date="2012-12-10T16:13:00Z"/>
                <w:rFonts w:ascii="Arial" w:eastAsia="Times New Roman" w:hAnsi="Arial" w:cs="Arial"/>
                <w:b/>
                <w:bCs/>
                <w:color w:val="000000"/>
                <w:sz w:val="20"/>
                <w:szCs w:val="20"/>
              </w:rPr>
            </w:pPr>
            <w:ins w:id="2335"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336" w:author="Arjan" w:date="2012-12-10T16:13:00Z"/>
                <w:rFonts w:ascii="Arial" w:eastAsia="Times New Roman" w:hAnsi="Arial" w:cs="Arial"/>
                <w:color w:val="000000"/>
                <w:sz w:val="20"/>
                <w:szCs w:val="20"/>
              </w:rPr>
            </w:pPr>
            <w:ins w:id="233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Informatieobjecten die een rol spelen bij en/of ontvangen zijn gedurende een Klantcontact.</w:t>
              </w:r>
              <w:r w:rsidRPr="00CF1DA2">
                <w:rPr>
                  <w:rFonts w:ascii="Arial" w:hAnsi="Arial" w:cs="Arial"/>
                  <w:sz w:val="20"/>
                  <w:szCs w:val="20"/>
                  <w:lang w:val="en-AU"/>
                </w:rPr>
                <w:fldChar w:fldCharType="end"/>
              </w:r>
            </w:ins>
          </w:p>
        </w:tc>
      </w:tr>
      <w:tr w:rsidR="00CF1DA2" w:rsidRPr="00CF1DA2">
        <w:trPr>
          <w:ins w:id="233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3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40" w:author="Arjan" w:date="2012-12-10T16:13:00Z"/>
                <w:rFonts w:ascii="Arial" w:eastAsia="Times New Roman" w:hAnsi="Arial" w:cs="Arial"/>
                <w:color w:val="000000"/>
                <w:sz w:val="20"/>
                <w:szCs w:val="20"/>
              </w:rPr>
            </w:pPr>
          </w:p>
        </w:tc>
      </w:tr>
      <w:tr w:rsidR="00CF1DA2" w:rsidRPr="00CF1DA2">
        <w:trPr>
          <w:ins w:id="234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42" w:author="Arjan" w:date="2012-12-10T16:13:00Z"/>
                <w:rFonts w:ascii="Arial" w:eastAsia="Times New Roman" w:hAnsi="Arial" w:cs="Arial"/>
                <w:color w:val="000000"/>
                <w:sz w:val="20"/>
                <w:szCs w:val="20"/>
              </w:rPr>
            </w:pPr>
            <w:ins w:id="2343"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44" w:author="Arjan" w:date="2012-12-10T16:13:00Z"/>
                <w:rFonts w:ascii="Arial" w:eastAsia="Times New Roman" w:hAnsi="Arial" w:cs="Arial"/>
                <w:color w:val="000000"/>
                <w:sz w:val="20"/>
                <w:szCs w:val="20"/>
              </w:rPr>
            </w:pPr>
            <w:ins w:id="2345" w:author="Arjan" w:date="2012-12-10T16:13:00Z">
              <w:r w:rsidRPr="00CF1DA2">
                <w:rPr>
                  <w:rFonts w:ascii="Arial" w:eastAsia="Times New Roman" w:hAnsi="Arial" w:cs="Arial"/>
                  <w:color w:val="000000"/>
                  <w:sz w:val="20"/>
                  <w:szCs w:val="20"/>
                </w:rPr>
                <w:t>KING</w:t>
              </w:r>
            </w:ins>
          </w:p>
        </w:tc>
      </w:tr>
      <w:tr w:rsidR="00CF1DA2" w:rsidRPr="00CF1DA2">
        <w:trPr>
          <w:ins w:id="23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4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48" w:author="Arjan" w:date="2012-12-10T16:13:00Z"/>
                <w:rFonts w:ascii="Arial" w:eastAsia="Times New Roman" w:hAnsi="Arial" w:cs="Arial"/>
                <w:color w:val="000000"/>
                <w:sz w:val="20"/>
                <w:szCs w:val="20"/>
              </w:rPr>
            </w:pPr>
          </w:p>
        </w:tc>
      </w:tr>
      <w:tr w:rsidR="00CF1DA2" w:rsidRPr="00CF1DA2">
        <w:trPr>
          <w:ins w:id="234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50" w:author="Arjan" w:date="2012-12-10T16:13:00Z"/>
                <w:rFonts w:ascii="Arial" w:eastAsia="Times New Roman" w:hAnsi="Arial" w:cs="Arial"/>
                <w:color w:val="000000"/>
                <w:sz w:val="20"/>
                <w:szCs w:val="20"/>
              </w:rPr>
            </w:pPr>
            <w:ins w:id="2351"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52" w:author="Arjan" w:date="2012-12-10T16:13:00Z"/>
                <w:rFonts w:ascii="Arial" w:eastAsia="Times New Roman" w:hAnsi="Arial" w:cs="Arial"/>
                <w:color w:val="000000"/>
                <w:sz w:val="20"/>
                <w:szCs w:val="20"/>
              </w:rPr>
            </w:pPr>
            <w:ins w:id="2353" w:author="Arjan" w:date="2012-12-10T16:13:00Z">
              <w:r w:rsidRPr="00CF1DA2">
                <w:rPr>
                  <w:rFonts w:ascii="Arial" w:eastAsia="Times New Roman" w:hAnsi="Arial" w:cs="Arial"/>
                  <w:color w:val="000000"/>
                  <w:sz w:val="20"/>
                  <w:szCs w:val="20"/>
                </w:rPr>
                <w:t>1 januari 2013</w:t>
              </w:r>
            </w:ins>
          </w:p>
        </w:tc>
      </w:tr>
      <w:tr w:rsidR="00CF1DA2" w:rsidRPr="00CF1DA2">
        <w:trPr>
          <w:ins w:id="23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5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56" w:author="Arjan" w:date="2012-12-10T16:13:00Z"/>
                <w:rFonts w:ascii="Arial" w:eastAsia="Times New Roman" w:hAnsi="Arial" w:cs="Arial"/>
                <w:color w:val="000000"/>
                <w:sz w:val="20"/>
                <w:szCs w:val="20"/>
              </w:rPr>
            </w:pPr>
          </w:p>
        </w:tc>
      </w:tr>
      <w:tr w:rsidR="00CF1DA2" w:rsidRPr="00CF1DA2">
        <w:trPr>
          <w:ins w:id="23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58" w:author="Arjan" w:date="2012-12-10T16:13:00Z"/>
                <w:rFonts w:ascii="Arial" w:eastAsia="Times New Roman" w:hAnsi="Arial" w:cs="Arial"/>
                <w:color w:val="000000"/>
                <w:sz w:val="20"/>
                <w:szCs w:val="20"/>
              </w:rPr>
            </w:pPr>
            <w:ins w:id="2359"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60" w:author="Arjan" w:date="2012-12-10T16:13:00Z"/>
                <w:rFonts w:ascii="Arial" w:eastAsia="Times New Roman" w:hAnsi="Arial" w:cs="Arial"/>
                <w:color w:val="000000"/>
                <w:sz w:val="20"/>
                <w:szCs w:val="20"/>
              </w:rPr>
            </w:pPr>
          </w:p>
        </w:tc>
      </w:tr>
      <w:tr w:rsidR="00CF1DA2" w:rsidRPr="00CF1DA2">
        <w:trPr>
          <w:ins w:id="23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6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63" w:author="Arjan" w:date="2012-12-10T16:13:00Z"/>
                <w:rFonts w:ascii="Arial" w:eastAsia="Times New Roman" w:hAnsi="Arial" w:cs="Arial"/>
                <w:color w:val="000000"/>
                <w:sz w:val="20"/>
                <w:szCs w:val="20"/>
              </w:rPr>
            </w:pPr>
          </w:p>
        </w:tc>
      </w:tr>
      <w:tr w:rsidR="00CF1DA2" w:rsidRPr="00CF1DA2">
        <w:trPr>
          <w:ins w:id="236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65" w:author="Arjan" w:date="2012-12-10T16:13:00Z"/>
                <w:rFonts w:ascii="Arial" w:eastAsia="Times New Roman" w:hAnsi="Arial" w:cs="Arial"/>
                <w:color w:val="000000"/>
                <w:sz w:val="20"/>
                <w:szCs w:val="20"/>
              </w:rPr>
            </w:pPr>
            <w:ins w:id="2366"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67" w:author="Arjan" w:date="2012-12-10T16:13:00Z"/>
                <w:rFonts w:ascii="Arial" w:eastAsia="Times New Roman" w:hAnsi="Arial" w:cs="Arial"/>
                <w:color w:val="000000"/>
                <w:sz w:val="20"/>
                <w:szCs w:val="20"/>
              </w:rPr>
            </w:pPr>
            <w:ins w:id="2368" w:author="Arjan" w:date="2012-12-10T16:13:00Z">
              <w:r w:rsidRPr="00CF1DA2">
                <w:rPr>
                  <w:rFonts w:ascii="Arial" w:eastAsia="Times New Roman" w:hAnsi="Arial" w:cs="Arial"/>
                  <w:color w:val="000000"/>
                  <w:sz w:val="20"/>
                  <w:szCs w:val="20"/>
                </w:rPr>
                <w:t>Nee</w:t>
              </w:r>
            </w:ins>
          </w:p>
        </w:tc>
      </w:tr>
      <w:tr w:rsidR="00CF1DA2" w:rsidRPr="00CF1DA2">
        <w:trPr>
          <w:trHeight w:val="230"/>
          <w:ins w:id="236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1" w:author="Arjan" w:date="2012-12-10T16:13:00Z"/>
                <w:rFonts w:ascii="Arial" w:eastAsia="Times New Roman" w:hAnsi="Arial" w:cs="Arial"/>
                <w:color w:val="000000"/>
                <w:sz w:val="20"/>
                <w:szCs w:val="20"/>
              </w:rPr>
            </w:pPr>
          </w:p>
        </w:tc>
      </w:tr>
      <w:tr w:rsidR="00CF1DA2" w:rsidRPr="00CF1DA2">
        <w:trPr>
          <w:trHeight w:val="230"/>
          <w:ins w:id="237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3" w:author="Arjan" w:date="2012-12-10T16:13:00Z"/>
                <w:rFonts w:ascii="Arial" w:eastAsia="Times New Roman" w:hAnsi="Arial" w:cs="Arial"/>
                <w:color w:val="000000"/>
                <w:sz w:val="20"/>
                <w:szCs w:val="20"/>
              </w:rPr>
            </w:pPr>
            <w:ins w:id="2374"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5" w:author="Arjan" w:date="2012-12-10T16:13:00Z"/>
                <w:rFonts w:ascii="Arial" w:eastAsia="Times New Roman" w:hAnsi="Arial" w:cs="Arial"/>
                <w:color w:val="000000"/>
                <w:sz w:val="20"/>
                <w:szCs w:val="20"/>
              </w:rPr>
            </w:pPr>
            <w:ins w:id="2376" w:author="Arjan" w:date="2012-12-10T16:13:00Z">
              <w:r w:rsidRPr="00CF1DA2">
                <w:rPr>
                  <w:rFonts w:ascii="Arial" w:eastAsia="Times New Roman" w:hAnsi="Arial" w:cs="Arial"/>
                  <w:color w:val="000000"/>
                  <w:sz w:val="20"/>
                  <w:szCs w:val="20"/>
                </w:rPr>
                <w:t>Nee</w:t>
              </w:r>
            </w:ins>
          </w:p>
        </w:tc>
      </w:tr>
      <w:tr w:rsidR="00CF1DA2" w:rsidRPr="00CF1DA2">
        <w:trPr>
          <w:ins w:id="237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79" w:author="Arjan" w:date="2012-12-10T16:13:00Z"/>
                <w:rFonts w:ascii="Arial" w:eastAsia="Times New Roman" w:hAnsi="Arial" w:cs="Arial"/>
                <w:color w:val="000000"/>
                <w:sz w:val="20"/>
                <w:szCs w:val="20"/>
              </w:rPr>
            </w:pPr>
          </w:p>
        </w:tc>
      </w:tr>
      <w:tr w:rsidR="00CF1DA2" w:rsidRPr="00CF1DA2">
        <w:trPr>
          <w:ins w:id="238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81" w:author="Arjan" w:date="2012-12-10T16:13:00Z"/>
                <w:rFonts w:ascii="Arial" w:eastAsia="Times New Roman" w:hAnsi="Arial" w:cs="Arial"/>
                <w:color w:val="000000"/>
                <w:sz w:val="20"/>
                <w:szCs w:val="20"/>
              </w:rPr>
            </w:pPr>
            <w:ins w:id="2382"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83" w:author="Arjan" w:date="2012-12-10T16:13:00Z"/>
                <w:rFonts w:ascii="Arial" w:eastAsia="Times New Roman" w:hAnsi="Arial" w:cs="Arial"/>
                <w:color w:val="000000"/>
                <w:sz w:val="20"/>
                <w:szCs w:val="20"/>
              </w:rPr>
            </w:pPr>
          </w:p>
        </w:tc>
      </w:tr>
      <w:tr w:rsidR="00CF1DA2" w:rsidRPr="00CF1DA2">
        <w:trPr>
          <w:ins w:id="238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8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86" w:author="Arjan" w:date="2012-12-10T16:13:00Z"/>
                <w:rFonts w:ascii="Arial" w:eastAsia="Times New Roman" w:hAnsi="Arial" w:cs="Arial"/>
                <w:color w:val="000000"/>
                <w:sz w:val="20"/>
                <w:szCs w:val="20"/>
              </w:rPr>
            </w:pPr>
          </w:p>
        </w:tc>
      </w:tr>
      <w:tr w:rsidR="00CF1DA2" w:rsidRPr="00CF1DA2">
        <w:trPr>
          <w:ins w:id="238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88" w:author="Arjan" w:date="2012-12-10T16:13:00Z"/>
                <w:rFonts w:ascii="Arial" w:eastAsia="Times New Roman" w:hAnsi="Arial" w:cs="Arial"/>
                <w:color w:val="000000"/>
                <w:sz w:val="20"/>
                <w:szCs w:val="20"/>
              </w:rPr>
            </w:pPr>
            <w:ins w:id="2389"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90" w:author="Arjan" w:date="2012-12-10T16:13:00Z"/>
                <w:rFonts w:ascii="Arial" w:eastAsia="Times New Roman" w:hAnsi="Arial" w:cs="Arial"/>
                <w:color w:val="000000"/>
                <w:sz w:val="20"/>
                <w:szCs w:val="20"/>
              </w:rPr>
            </w:pPr>
            <w:ins w:id="2391" w:author="Arjan" w:date="2012-12-10T16:13:00Z">
              <w:r w:rsidRPr="00CF1DA2">
                <w:rPr>
                  <w:rFonts w:ascii="Arial" w:eastAsia="Times New Roman" w:hAnsi="Arial" w:cs="Arial"/>
                  <w:color w:val="000000"/>
                  <w:sz w:val="20"/>
                  <w:szCs w:val="20"/>
                </w:rPr>
                <w:t>Nee</w:t>
              </w:r>
            </w:ins>
          </w:p>
        </w:tc>
      </w:tr>
      <w:tr w:rsidR="00CF1DA2" w:rsidRPr="00CF1DA2">
        <w:trPr>
          <w:ins w:id="23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9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94" w:author="Arjan" w:date="2012-12-10T16:13:00Z"/>
                <w:rFonts w:ascii="Arial" w:eastAsia="Times New Roman" w:hAnsi="Arial" w:cs="Arial"/>
                <w:color w:val="000000"/>
                <w:sz w:val="20"/>
                <w:szCs w:val="20"/>
              </w:rPr>
            </w:pPr>
          </w:p>
        </w:tc>
      </w:tr>
      <w:tr w:rsidR="00CF1DA2" w:rsidRPr="00CF1DA2">
        <w:trPr>
          <w:ins w:id="239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96" w:author="Arjan" w:date="2012-12-10T16:13:00Z"/>
                <w:rFonts w:ascii="Arial" w:eastAsia="Times New Roman" w:hAnsi="Arial" w:cs="Arial"/>
                <w:color w:val="000000"/>
                <w:sz w:val="20"/>
                <w:szCs w:val="20"/>
              </w:rPr>
            </w:pPr>
            <w:ins w:id="2397"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398" w:author="Arjan" w:date="2012-12-10T16:13:00Z"/>
                <w:rFonts w:ascii="Arial" w:eastAsia="Times New Roman" w:hAnsi="Arial" w:cs="Arial"/>
                <w:color w:val="000000"/>
                <w:sz w:val="20"/>
                <w:szCs w:val="20"/>
              </w:rPr>
            </w:pPr>
            <w:ins w:id="2399" w:author="Arjan" w:date="2012-12-10T16:13:00Z">
              <w:r w:rsidRPr="00CF1DA2">
                <w:rPr>
                  <w:rFonts w:ascii="Arial" w:eastAsia="Times New Roman" w:hAnsi="Arial" w:cs="Arial"/>
                  <w:color w:val="000000"/>
                  <w:sz w:val="20"/>
                  <w:szCs w:val="20"/>
                </w:rPr>
                <w:t>Nee</w:t>
              </w:r>
            </w:ins>
          </w:p>
        </w:tc>
      </w:tr>
      <w:tr w:rsidR="00CF1DA2" w:rsidRPr="00CF1DA2">
        <w:trPr>
          <w:ins w:id="24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0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02" w:author="Arjan" w:date="2012-12-10T16:13:00Z"/>
                <w:rFonts w:ascii="Arial" w:eastAsia="Times New Roman" w:hAnsi="Arial" w:cs="Arial"/>
                <w:color w:val="000000"/>
                <w:sz w:val="20"/>
                <w:szCs w:val="20"/>
              </w:rPr>
            </w:pPr>
          </w:p>
        </w:tc>
      </w:tr>
      <w:tr w:rsidR="00CF1DA2" w:rsidRPr="00CF1DA2">
        <w:trPr>
          <w:ins w:id="240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04" w:author="Arjan" w:date="2012-12-10T16:13:00Z"/>
                <w:rFonts w:ascii="Arial" w:eastAsia="Times New Roman" w:hAnsi="Arial" w:cs="Arial"/>
                <w:color w:val="000000"/>
                <w:sz w:val="20"/>
                <w:szCs w:val="20"/>
              </w:rPr>
            </w:pPr>
            <w:ins w:id="2405"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06" w:author="Arjan" w:date="2012-12-10T16:13:00Z"/>
                <w:rFonts w:ascii="Arial" w:eastAsia="Times New Roman" w:hAnsi="Arial" w:cs="Arial"/>
                <w:color w:val="000000"/>
                <w:sz w:val="20"/>
                <w:szCs w:val="20"/>
              </w:rPr>
            </w:pPr>
            <w:ins w:id="2407" w:author="Arjan" w:date="2012-12-10T16:13:00Z">
              <w:r w:rsidRPr="00CF1DA2">
                <w:rPr>
                  <w:rFonts w:ascii="Arial" w:eastAsia="Times New Roman" w:hAnsi="Arial" w:cs="Arial"/>
                  <w:color w:val="000000"/>
                  <w:sz w:val="20"/>
                  <w:szCs w:val="20"/>
                </w:rPr>
                <w:t>Gemeentelijk kerngegeven</w:t>
              </w:r>
            </w:ins>
          </w:p>
        </w:tc>
      </w:tr>
      <w:tr w:rsidR="00CF1DA2" w:rsidRPr="00CF1DA2">
        <w:trPr>
          <w:ins w:id="240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0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10" w:author="Arjan" w:date="2012-12-10T16:13:00Z"/>
                <w:rFonts w:ascii="Arial" w:eastAsia="Times New Roman" w:hAnsi="Arial" w:cs="Arial"/>
                <w:color w:val="000000"/>
                <w:sz w:val="20"/>
                <w:szCs w:val="20"/>
              </w:rPr>
            </w:pPr>
          </w:p>
        </w:tc>
      </w:tr>
      <w:tr w:rsidR="00CF1DA2" w:rsidRPr="00CF1DA2">
        <w:trPr>
          <w:ins w:id="241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12" w:author="Arjan" w:date="2012-12-10T16:13:00Z"/>
                <w:rFonts w:ascii="Arial" w:eastAsia="Times New Roman" w:hAnsi="Arial" w:cs="Arial"/>
                <w:b/>
                <w:bCs/>
                <w:color w:val="000000"/>
                <w:sz w:val="20"/>
                <w:szCs w:val="20"/>
              </w:rPr>
            </w:pPr>
            <w:ins w:id="2413"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14" w:author="Arjan" w:date="2012-12-10T16:13:00Z"/>
                <w:rFonts w:ascii="Arial" w:eastAsia="Times New Roman" w:hAnsi="Arial" w:cs="Arial"/>
                <w:color w:val="000000"/>
                <w:sz w:val="20"/>
                <w:szCs w:val="20"/>
              </w:rPr>
            </w:pPr>
          </w:p>
        </w:tc>
      </w:tr>
      <w:tr w:rsidR="00CF1DA2" w:rsidRPr="00CF1DA2">
        <w:trPr>
          <w:ins w:id="241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1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17" w:author="Arjan" w:date="2012-12-10T16:13:00Z"/>
                <w:rFonts w:ascii="Arial" w:eastAsia="Times New Roman" w:hAnsi="Arial" w:cs="Arial"/>
                <w:b/>
                <w:bCs/>
                <w:color w:val="000000"/>
                <w:sz w:val="20"/>
                <w:szCs w:val="20"/>
              </w:rPr>
            </w:pPr>
          </w:p>
        </w:tc>
      </w:tr>
    </w:tbl>
    <w:p w:rsidR="00CF1DA2" w:rsidRPr="00CF1DA2" w:rsidRDefault="00D44D5A" w:rsidP="00CF1DA2">
      <w:pPr>
        <w:autoSpaceDE w:val="0"/>
        <w:autoSpaceDN w:val="0"/>
        <w:adjustRightInd w:val="0"/>
        <w:spacing w:before="240" w:after="60" w:line="240" w:lineRule="auto"/>
        <w:outlineLvl w:val="3"/>
        <w:rPr>
          <w:ins w:id="2418" w:author="Arjan" w:date="2012-12-10T16:13:00Z"/>
          <w:rFonts w:ascii="Arial" w:eastAsia="Times New Roman" w:hAnsi="Arial" w:cs="Arial"/>
          <w:b/>
          <w:bCs/>
          <w:color w:val="004080"/>
          <w:sz w:val="24"/>
          <w:szCs w:val="24"/>
        </w:rPr>
      </w:pPr>
      <w:ins w:id="241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242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21" w:author="Arjan" w:date="2012-12-10T16:13:00Z"/>
                <w:rFonts w:ascii="Arial" w:eastAsia="Times New Roman" w:hAnsi="Arial" w:cs="Arial"/>
                <w:color w:val="000000"/>
                <w:sz w:val="20"/>
                <w:szCs w:val="20"/>
              </w:rPr>
            </w:pPr>
            <w:ins w:id="2422"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423" w:author="Arjan" w:date="2012-12-10T16:13:00Z"/>
                <w:rFonts w:ascii="Arial" w:eastAsia="Times New Roman" w:hAnsi="Arial" w:cs="Arial"/>
                <w:color w:val="000000"/>
                <w:sz w:val="20"/>
                <w:szCs w:val="20"/>
              </w:rPr>
            </w:pPr>
            <w:ins w:id="242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ins>
          </w:p>
        </w:tc>
      </w:tr>
      <w:tr w:rsidR="00CF1DA2" w:rsidRPr="00CF1DA2">
        <w:trPr>
          <w:ins w:id="242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2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27" w:author="Arjan" w:date="2012-12-10T16:13:00Z"/>
                <w:rFonts w:ascii="Arial" w:eastAsia="Times New Roman" w:hAnsi="Arial" w:cs="Arial"/>
                <w:b/>
                <w:bCs/>
                <w:color w:val="000000"/>
                <w:sz w:val="20"/>
                <w:szCs w:val="20"/>
              </w:rPr>
            </w:pPr>
          </w:p>
        </w:tc>
      </w:tr>
      <w:tr w:rsidR="00CF1DA2" w:rsidRPr="00CF1DA2">
        <w:trPr>
          <w:ins w:id="242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29" w:author="Arjan" w:date="2012-12-10T16:13:00Z"/>
                <w:rFonts w:ascii="Arial" w:eastAsia="Times New Roman" w:hAnsi="Arial" w:cs="Arial"/>
                <w:b/>
                <w:bCs/>
                <w:color w:val="000000"/>
                <w:sz w:val="20"/>
                <w:szCs w:val="20"/>
              </w:rPr>
            </w:pPr>
            <w:ins w:id="2430"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2431"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2432" w:author="Arjan" w:date="2012-12-10T16:13:00Z"/>
                <w:rFonts w:ascii="Arial" w:eastAsia="Times New Roman" w:hAnsi="Arial" w:cs="Arial"/>
                <w:color w:val="000000"/>
                <w:sz w:val="20"/>
                <w:szCs w:val="20"/>
              </w:rPr>
            </w:pPr>
            <w:ins w:id="2433" w:author="Arjan" w:date="2012-12-10T16:13: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434" w:author="Arjan" w:date="2012-12-10T16:13:00Z"/>
                <w:rFonts w:ascii="Arial" w:eastAsia="Times New Roman" w:hAnsi="Arial" w:cs="Arial"/>
                <w:color w:val="000000"/>
                <w:sz w:val="20"/>
                <w:szCs w:val="20"/>
              </w:rPr>
            </w:pPr>
            <w:ins w:id="243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2436" w:author="Arjan" w:date="2012-12-10T16:13:00Z"/>
                <w:rFonts w:ascii="Arial" w:eastAsia="Times New Roman" w:hAnsi="Arial" w:cs="Arial"/>
                <w:color w:val="000000"/>
                <w:sz w:val="20"/>
                <w:szCs w:val="20"/>
              </w:rPr>
            </w:pPr>
          </w:p>
          <w:p w:rsidR="00CF1DA2" w:rsidRPr="00CF1DA2" w:rsidRDefault="00D44D5A" w:rsidP="00CF1DA2">
            <w:pPr>
              <w:autoSpaceDE w:val="0"/>
              <w:autoSpaceDN w:val="0"/>
              <w:adjustRightInd w:val="0"/>
              <w:spacing w:after="0" w:line="240" w:lineRule="auto"/>
              <w:rPr>
                <w:ins w:id="2437" w:author="Arjan" w:date="2012-12-10T16:13:00Z"/>
                <w:rFonts w:ascii="Arial" w:eastAsia="Times New Roman" w:hAnsi="Arial" w:cs="Arial"/>
                <w:color w:val="000000"/>
                <w:sz w:val="20"/>
                <w:szCs w:val="20"/>
              </w:rPr>
            </w:pPr>
            <w:ins w:id="2438"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243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1" w:author="Arjan" w:date="2012-12-10T16:13:00Z"/>
                <w:rFonts w:ascii="Arial" w:eastAsia="Times New Roman" w:hAnsi="Arial" w:cs="Arial"/>
                <w:b/>
                <w:bCs/>
                <w:color w:val="000000"/>
                <w:sz w:val="20"/>
                <w:szCs w:val="20"/>
              </w:rPr>
            </w:pPr>
          </w:p>
        </w:tc>
      </w:tr>
      <w:tr w:rsidR="00CF1DA2" w:rsidRPr="00CF1DA2">
        <w:trPr>
          <w:ins w:id="24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3" w:author="Arjan" w:date="2012-12-10T16:13:00Z"/>
                <w:rFonts w:ascii="Arial" w:eastAsia="Times New Roman" w:hAnsi="Arial" w:cs="Arial"/>
                <w:color w:val="000000"/>
                <w:sz w:val="20"/>
                <w:szCs w:val="20"/>
              </w:rPr>
            </w:pPr>
            <w:ins w:id="2444"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5" w:author="Arjan" w:date="2012-12-10T16:13:00Z"/>
                <w:rFonts w:ascii="Arial" w:eastAsia="Times New Roman" w:hAnsi="Arial" w:cs="Arial"/>
                <w:color w:val="000000"/>
                <w:sz w:val="20"/>
                <w:szCs w:val="20"/>
              </w:rPr>
            </w:pPr>
            <w:ins w:id="2446" w:author="Arjan" w:date="2012-12-10T16:13:00Z">
              <w:r w:rsidRPr="00CF1DA2">
                <w:rPr>
                  <w:rFonts w:ascii="Arial" w:eastAsia="Times New Roman" w:hAnsi="Arial" w:cs="Arial"/>
                  <w:color w:val="000000"/>
                  <w:sz w:val="20"/>
                  <w:szCs w:val="20"/>
                </w:rPr>
                <w:t>KING</w:t>
              </w:r>
            </w:ins>
          </w:p>
        </w:tc>
      </w:tr>
      <w:tr w:rsidR="00CF1DA2" w:rsidRPr="00CF1DA2">
        <w:trPr>
          <w:trHeight w:val="230"/>
          <w:ins w:id="244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49" w:author="Arjan" w:date="2012-12-10T16:13:00Z"/>
                <w:rFonts w:ascii="Arial" w:eastAsia="Times New Roman" w:hAnsi="Arial" w:cs="Arial"/>
                <w:b/>
                <w:bCs/>
                <w:color w:val="000000"/>
                <w:sz w:val="20"/>
                <w:szCs w:val="20"/>
              </w:rPr>
            </w:pPr>
          </w:p>
        </w:tc>
      </w:tr>
      <w:tr w:rsidR="00CF1DA2" w:rsidRPr="00CF1DA2">
        <w:trPr>
          <w:trHeight w:val="230"/>
          <w:ins w:id="24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51" w:author="Arjan" w:date="2012-12-10T16:13:00Z"/>
                <w:rFonts w:ascii="Arial" w:eastAsia="Times New Roman" w:hAnsi="Arial" w:cs="Arial"/>
                <w:color w:val="000000"/>
                <w:sz w:val="20"/>
                <w:szCs w:val="20"/>
              </w:rPr>
            </w:pPr>
            <w:ins w:id="2452"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53" w:author="Arjan" w:date="2012-12-10T16:13:00Z"/>
                <w:rFonts w:ascii="Arial" w:eastAsia="Times New Roman" w:hAnsi="Arial" w:cs="Arial"/>
                <w:color w:val="000000"/>
                <w:sz w:val="20"/>
                <w:szCs w:val="20"/>
              </w:rPr>
            </w:pPr>
          </w:p>
        </w:tc>
      </w:tr>
      <w:tr w:rsidR="00CF1DA2" w:rsidRPr="00CF1DA2">
        <w:trPr>
          <w:trHeight w:val="230"/>
          <w:ins w:id="24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5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56" w:author="Arjan" w:date="2012-12-10T16:13:00Z"/>
                <w:rFonts w:ascii="Arial" w:eastAsia="Times New Roman" w:hAnsi="Arial" w:cs="Arial"/>
                <w:color w:val="000000"/>
                <w:sz w:val="20"/>
                <w:szCs w:val="20"/>
              </w:rPr>
            </w:pPr>
          </w:p>
        </w:tc>
      </w:tr>
      <w:tr w:rsidR="00CF1DA2" w:rsidRPr="00CF1DA2">
        <w:trPr>
          <w:ins w:id="24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58" w:author="Arjan" w:date="2012-12-10T16:13:00Z"/>
                <w:rFonts w:ascii="Arial" w:eastAsia="Times New Roman" w:hAnsi="Arial" w:cs="Arial"/>
                <w:b/>
                <w:bCs/>
                <w:color w:val="000000"/>
                <w:sz w:val="20"/>
                <w:szCs w:val="20"/>
              </w:rPr>
            </w:pPr>
            <w:ins w:id="2459"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D44D5A" w:rsidP="00CF1DA2">
            <w:pPr>
              <w:autoSpaceDE w:val="0"/>
              <w:autoSpaceDN w:val="0"/>
              <w:adjustRightInd w:val="0"/>
              <w:spacing w:after="0" w:line="240" w:lineRule="auto"/>
              <w:rPr>
                <w:ins w:id="2460" w:author="Arjan" w:date="2012-12-10T16:13:00Z"/>
                <w:rFonts w:ascii="Arial" w:eastAsia="Times New Roman" w:hAnsi="Arial" w:cs="Arial"/>
                <w:color w:val="000000"/>
                <w:sz w:val="20"/>
                <w:szCs w:val="20"/>
              </w:rPr>
            </w:pPr>
            <w:ins w:id="246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 xml:space="preserve">De Medewerker die het individuele contact met 'de klant' over een Zaak heeft gehad. </w:t>
              </w:r>
              <w:r w:rsidRPr="00CF1DA2">
                <w:rPr>
                  <w:rFonts w:ascii="Arial" w:hAnsi="Arial" w:cs="Arial"/>
                  <w:sz w:val="20"/>
                  <w:szCs w:val="20"/>
                  <w:lang w:val="en-AU"/>
                </w:rPr>
                <w:fldChar w:fldCharType="end"/>
              </w:r>
            </w:ins>
          </w:p>
        </w:tc>
      </w:tr>
      <w:tr w:rsidR="00CF1DA2" w:rsidRPr="00CF1DA2">
        <w:trPr>
          <w:ins w:id="246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6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64" w:author="Arjan" w:date="2012-12-10T16:13:00Z"/>
                <w:rFonts w:ascii="Arial" w:eastAsia="Times New Roman" w:hAnsi="Arial" w:cs="Arial"/>
                <w:color w:val="000000"/>
                <w:sz w:val="20"/>
                <w:szCs w:val="20"/>
              </w:rPr>
            </w:pPr>
          </w:p>
        </w:tc>
      </w:tr>
      <w:tr w:rsidR="00CF1DA2" w:rsidRPr="00CF1DA2">
        <w:trPr>
          <w:ins w:id="24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66" w:author="Arjan" w:date="2012-12-10T16:13:00Z"/>
                <w:rFonts w:ascii="Arial" w:eastAsia="Times New Roman" w:hAnsi="Arial" w:cs="Arial"/>
                <w:color w:val="000000"/>
                <w:sz w:val="20"/>
                <w:szCs w:val="20"/>
              </w:rPr>
            </w:pPr>
            <w:ins w:id="2467"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68" w:author="Arjan" w:date="2012-12-10T16:13:00Z"/>
                <w:rFonts w:ascii="Arial" w:eastAsia="Times New Roman" w:hAnsi="Arial" w:cs="Arial"/>
                <w:color w:val="000000"/>
                <w:sz w:val="20"/>
                <w:szCs w:val="20"/>
              </w:rPr>
            </w:pPr>
            <w:ins w:id="2469" w:author="Arjan" w:date="2012-12-10T16:13:00Z">
              <w:r w:rsidRPr="00CF1DA2">
                <w:rPr>
                  <w:rFonts w:ascii="Arial" w:eastAsia="Times New Roman" w:hAnsi="Arial" w:cs="Arial"/>
                  <w:color w:val="000000"/>
                  <w:sz w:val="20"/>
                  <w:szCs w:val="20"/>
                </w:rPr>
                <w:t>KING</w:t>
              </w:r>
            </w:ins>
          </w:p>
        </w:tc>
      </w:tr>
      <w:tr w:rsidR="00CF1DA2" w:rsidRPr="00CF1DA2">
        <w:trPr>
          <w:ins w:id="247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7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72" w:author="Arjan" w:date="2012-12-10T16:13:00Z"/>
                <w:rFonts w:ascii="Arial" w:eastAsia="Times New Roman" w:hAnsi="Arial" w:cs="Arial"/>
                <w:color w:val="000000"/>
                <w:sz w:val="20"/>
                <w:szCs w:val="20"/>
              </w:rPr>
            </w:pPr>
          </w:p>
        </w:tc>
      </w:tr>
      <w:tr w:rsidR="00CF1DA2" w:rsidRPr="00CF1DA2">
        <w:trPr>
          <w:ins w:id="247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74" w:author="Arjan" w:date="2012-12-10T16:13:00Z"/>
                <w:rFonts w:ascii="Arial" w:eastAsia="Times New Roman" w:hAnsi="Arial" w:cs="Arial"/>
                <w:color w:val="000000"/>
                <w:sz w:val="20"/>
                <w:szCs w:val="20"/>
              </w:rPr>
            </w:pPr>
            <w:ins w:id="2475"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76" w:author="Arjan" w:date="2012-12-10T16:13:00Z"/>
                <w:rFonts w:ascii="Arial" w:eastAsia="Times New Roman" w:hAnsi="Arial" w:cs="Arial"/>
                <w:color w:val="000000"/>
                <w:sz w:val="20"/>
                <w:szCs w:val="20"/>
              </w:rPr>
            </w:pPr>
            <w:ins w:id="2477" w:author="Arjan" w:date="2012-12-10T16:13:00Z">
              <w:r w:rsidRPr="00CF1DA2">
                <w:rPr>
                  <w:rFonts w:ascii="Arial" w:eastAsia="Times New Roman" w:hAnsi="Arial" w:cs="Arial"/>
                  <w:color w:val="000000"/>
                  <w:sz w:val="20"/>
                  <w:szCs w:val="20"/>
                </w:rPr>
                <w:t>1 januari 2013</w:t>
              </w:r>
            </w:ins>
          </w:p>
        </w:tc>
      </w:tr>
      <w:tr w:rsidR="00CF1DA2" w:rsidRPr="00CF1DA2">
        <w:trPr>
          <w:ins w:id="247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7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0" w:author="Arjan" w:date="2012-12-10T16:13:00Z"/>
                <w:rFonts w:ascii="Arial" w:eastAsia="Times New Roman" w:hAnsi="Arial" w:cs="Arial"/>
                <w:color w:val="000000"/>
                <w:sz w:val="20"/>
                <w:szCs w:val="20"/>
              </w:rPr>
            </w:pPr>
          </w:p>
        </w:tc>
      </w:tr>
      <w:tr w:rsidR="00CF1DA2" w:rsidRPr="00CF1DA2">
        <w:trPr>
          <w:ins w:id="248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2" w:author="Arjan" w:date="2012-12-10T16:13:00Z"/>
                <w:rFonts w:ascii="Arial" w:eastAsia="Times New Roman" w:hAnsi="Arial" w:cs="Arial"/>
                <w:color w:val="000000"/>
                <w:sz w:val="20"/>
                <w:szCs w:val="20"/>
              </w:rPr>
            </w:pPr>
            <w:ins w:id="2483"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4" w:author="Arjan" w:date="2012-12-10T16:13:00Z"/>
                <w:rFonts w:ascii="Arial" w:eastAsia="Times New Roman" w:hAnsi="Arial" w:cs="Arial"/>
                <w:color w:val="000000"/>
                <w:sz w:val="20"/>
                <w:szCs w:val="20"/>
              </w:rPr>
            </w:pPr>
          </w:p>
        </w:tc>
      </w:tr>
      <w:tr w:rsidR="00CF1DA2" w:rsidRPr="00CF1DA2">
        <w:trPr>
          <w:ins w:id="248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7" w:author="Arjan" w:date="2012-12-10T16:13:00Z"/>
                <w:rFonts w:ascii="Arial" w:eastAsia="Times New Roman" w:hAnsi="Arial" w:cs="Arial"/>
                <w:color w:val="000000"/>
                <w:sz w:val="20"/>
                <w:szCs w:val="20"/>
              </w:rPr>
            </w:pPr>
          </w:p>
        </w:tc>
      </w:tr>
      <w:tr w:rsidR="00CF1DA2" w:rsidRPr="00CF1DA2">
        <w:trPr>
          <w:ins w:id="24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89" w:author="Arjan" w:date="2012-12-10T16:13:00Z"/>
                <w:rFonts w:ascii="Arial" w:eastAsia="Times New Roman" w:hAnsi="Arial" w:cs="Arial"/>
                <w:color w:val="000000"/>
                <w:sz w:val="20"/>
                <w:szCs w:val="20"/>
              </w:rPr>
            </w:pPr>
            <w:ins w:id="2490" w:author="Arjan" w:date="2012-12-10T16:13:00Z">
              <w:r w:rsidRPr="00CF1DA2">
                <w:rPr>
                  <w:rFonts w:ascii="Arial" w:eastAsia="Times New Roman" w:hAnsi="Arial" w:cs="Arial"/>
                  <w:b/>
                  <w:bCs/>
                  <w:color w:val="000000"/>
                  <w:sz w:val="20"/>
                  <w:szCs w:val="20"/>
                </w:rPr>
                <w:lastRenderedPageBreak/>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91" w:author="Arjan" w:date="2012-12-10T16:13:00Z"/>
                <w:rFonts w:ascii="Arial" w:eastAsia="Times New Roman" w:hAnsi="Arial" w:cs="Arial"/>
                <w:color w:val="000000"/>
                <w:sz w:val="20"/>
                <w:szCs w:val="20"/>
              </w:rPr>
            </w:pPr>
          </w:p>
        </w:tc>
      </w:tr>
      <w:tr w:rsidR="00CF1DA2" w:rsidRPr="00CF1DA2">
        <w:trPr>
          <w:trHeight w:val="230"/>
          <w:ins w:id="24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9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94" w:author="Arjan" w:date="2012-12-10T16:13:00Z"/>
                <w:rFonts w:ascii="Arial" w:eastAsia="Times New Roman" w:hAnsi="Arial" w:cs="Arial"/>
                <w:color w:val="000000"/>
                <w:sz w:val="20"/>
                <w:szCs w:val="20"/>
              </w:rPr>
            </w:pPr>
          </w:p>
        </w:tc>
      </w:tr>
      <w:tr w:rsidR="00CF1DA2" w:rsidRPr="00CF1DA2">
        <w:trPr>
          <w:trHeight w:val="230"/>
          <w:ins w:id="249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96" w:author="Arjan" w:date="2012-12-10T16:13:00Z"/>
                <w:rFonts w:ascii="Arial" w:eastAsia="Times New Roman" w:hAnsi="Arial" w:cs="Arial"/>
                <w:color w:val="000000"/>
                <w:sz w:val="20"/>
                <w:szCs w:val="20"/>
              </w:rPr>
            </w:pPr>
            <w:ins w:id="2497"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498" w:author="Arjan" w:date="2012-12-10T16:13:00Z"/>
                <w:rFonts w:ascii="Arial" w:eastAsia="Times New Roman" w:hAnsi="Arial" w:cs="Arial"/>
                <w:color w:val="000000"/>
                <w:sz w:val="20"/>
                <w:szCs w:val="20"/>
              </w:rPr>
            </w:pPr>
          </w:p>
        </w:tc>
      </w:tr>
      <w:tr w:rsidR="00CF1DA2" w:rsidRPr="00CF1DA2">
        <w:trPr>
          <w:ins w:id="249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1" w:author="Arjan" w:date="2012-12-10T16:13:00Z"/>
                <w:rFonts w:ascii="Arial" w:eastAsia="Times New Roman" w:hAnsi="Arial" w:cs="Arial"/>
                <w:color w:val="000000"/>
                <w:sz w:val="20"/>
                <w:szCs w:val="20"/>
              </w:rPr>
            </w:pPr>
          </w:p>
        </w:tc>
      </w:tr>
      <w:tr w:rsidR="00CF1DA2" w:rsidRPr="00CF1DA2">
        <w:trPr>
          <w:ins w:id="250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3" w:author="Arjan" w:date="2012-12-10T16:13:00Z"/>
                <w:rFonts w:ascii="Arial" w:eastAsia="Times New Roman" w:hAnsi="Arial" w:cs="Arial"/>
                <w:color w:val="000000"/>
                <w:sz w:val="20"/>
                <w:szCs w:val="20"/>
              </w:rPr>
            </w:pPr>
            <w:ins w:id="2504"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5" w:author="Arjan" w:date="2012-12-10T16:13:00Z"/>
                <w:rFonts w:ascii="Arial" w:eastAsia="Times New Roman" w:hAnsi="Arial" w:cs="Arial"/>
                <w:color w:val="000000"/>
                <w:sz w:val="20"/>
                <w:szCs w:val="20"/>
              </w:rPr>
            </w:pPr>
          </w:p>
        </w:tc>
      </w:tr>
      <w:tr w:rsidR="00CF1DA2" w:rsidRPr="00CF1DA2">
        <w:trPr>
          <w:ins w:id="250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08" w:author="Arjan" w:date="2012-12-10T16:13:00Z"/>
                <w:rFonts w:ascii="Arial" w:eastAsia="Times New Roman" w:hAnsi="Arial" w:cs="Arial"/>
                <w:color w:val="000000"/>
                <w:sz w:val="20"/>
                <w:szCs w:val="20"/>
              </w:rPr>
            </w:pPr>
          </w:p>
        </w:tc>
      </w:tr>
      <w:tr w:rsidR="00CF1DA2" w:rsidRPr="00CF1DA2">
        <w:trPr>
          <w:ins w:id="250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0" w:author="Arjan" w:date="2012-12-10T16:13:00Z"/>
                <w:rFonts w:ascii="Arial" w:eastAsia="Times New Roman" w:hAnsi="Arial" w:cs="Arial"/>
                <w:color w:val="000000"/>
                <w:sz w:val="20"/>
                <w:szCs w:val="20"/>
              </w:rPr>
            </w:pPr>
            <w:ins w:id="2511"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2" w:author="Arjan" w:date="2012-12-10T16:13:00Z"/>
                <w:rFonts w:ascii="Arial" w:eastAsia="Times New Roman" w:hAnsi="Arial" w:cs="Arial"/>
                <w:color w:val="000000"/>
                <w:sz w:val="20"/>
                <w:szCs w:val="20"/>
              </w:rPr>
            </w:pPr>
          </w:p>
        </w:tc>
      </w:tr>
      <w:tr w:rsidR="00CF1DA2" w:rsidRPr="00CF1DA2">
        <w:trPr>
          <w:ins w:id="251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5" w:author="Arjan" w:date="2012-12-10T16:13:00Z"/>
                <w:rFonts w:ascii="Arial" w:eastAsia="Times New Roman" w:hAnsi="Arial" w:cs="Arial"/>
                <w:color w:val="000000"/>
                <w:sz w:val="20"/>
                <w:szCs w:val="20"/>
              </w:rPr>
            </w:pPr>
          </w:p>
        </w:tc>
      </w:tr>
      <w:tr w:rsidR="00CF1DA2" w:rsidRPr="00CF1DA2">
        <w:trPr>
          <w:ins w:id="25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7" w:author="Arjan" w:date="2012-12-10T16:13:00Z"/>
                <w:rFonts w:ascii="Arial" w:eastAsia="Times New Roman" w:hAnsi="Arial" w:cs="Arial"/>
                <w:color w:val="000000"/>
                <w:sz w:val="20"/>
                <w:szCs w:val="20"/>
              </w:rPr>
            </w:pPr>
            <w:ins w:id="2518"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19" w:author="Arjan" w:date="2012-12-10T16:13:00Z"/>
                <w:rFonts w:ascii="Arial" w:eastAsia="Times New Roman" w:hAnsi="Arial" w:cs="Arial"/>
                <w:color w:val="000000"/>
                <w:sz w:val="20"/>
                <w:szCs w:val="20"/>
              </w:rPr>
            </w:pPr>
          </w:p>
        </w:tc>
      </w:tr>
      <w:tr w:rsidR="00CF1DA2" w:rsidRPr="00CF1DA2">
        <w:trPr>
          <w:ins w:id="252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2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22" w:author="Arjan" w:date="2012-12-10T16:13:00Z"/>
                <w:rFonts w:ascii="Arial" w:eastAsia="Times New Roman" w:hAnsi="Arial" w:cs="Arial"/>
                <w:color w:val="000000"/>
                <w:sz w:val="20"/>
                <w:szCs w:val="20"/>
              </w:rPr>
            </w:pPr>
          </w:p>
        </w:tc>
      </w:tr>
      <w:tr w:rsidR="00CF1DA2" w:rsidRPr="00CF1DA2">
        <w:trPr>
          <w:ins w:id="252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24" w:author="Arjan" w:date="2012-12-10T16:13:00Z"/>
                <w:rFonts w:ascii="Arial" w:eastAsia="Times New Roman" w:hAnsi="Arial" w:cs="Arial"/>
                <w:color w:val="000000"/>
                <w:sz w:val="20"/>
                <w:szCs w:val="20"/>
              </w:rPr>
            </w:pPr>
            <w:ins w:id="2525"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26" w:author="Arjan" w:date="2012-12-10T16:13:00Z"/>
                <w:rFonts w:ascii="Arial" w:eastAsia="Times New Roman" w:hAnsi="Arial" w:cs="Arial"/>
                <w:color w:val="000000"/>
                <w:sz w:val="20"/>
                <w:szCs w:val="20"/>
              </w:rPr>
            </w:pPr>
            <w:ins w:id="2527" w:author="Arjan" w:date="2012-12-10T16:13:00Z">
              <w:r w:rsidRPr="00CF1DA2">
                <w:rPr>
                  <w:rFonts w:ascii="Arial" w:eastAsia="Times New Roman" w:hAnsi="Arial" w:cs="Arial"/>
                  <w:color w:val="000000"/>
                  <w:sz w:val="20"/>
                  <w:szCs w:val="20"/>
                </w:rPr>
                <w:t>Aanduiding of de attribuutsoort waarvan de relatiesoort is afgeleid, een authentiek gegeven (attribuutsoort) betreft.</w:t>
              </w:r>
            </w:ins>
          </w:p>
          <w:p w:rsidR="00CF1DA2" w:rsidRPr="00CF1DA2" w:rsidRDefault="00CF1DA2" w:rsidP="00CF1DA2">
            <w:pPr>
              <w:autoSpaceDE w:val="0"/>
              <w:autoSpaceDN w:val="0"/>
              <w:adjustRightInd w:val="0"/>
              <w:spacing w:after="0" w:line="240" w:lineRule="auto"/>
              <w:rPr>
                <w:ins w:id="2528" w:author="Arjan" w:date="2012-12-10T16:13:00Z"/>
                <w:rFonts w:ascii="Arial" w:eastAsia="Times New Roman" w:hAnsi="Arial" w:cs="Arial"/>
                <w:color w:val="000000"/>
                <w:sz w:val="20"/>
                <w:szCs w:val="20"/>
              </w:rPr>
            </w:pPr>
          </w:p>
        </w:tc>
      </w:tr>
      <w:tr w:rsidR="00CF1DA2" w:rsidRPr="00CF1DA2">
        <w:trPr>
          <w:ins w:id="252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3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31" w:author="Arjan" w:date="2012-12-10T16:13:00Z"/>
                <w:rFonts w:ascii="Arial" w:eastAsia="Times New Roman" w:hAnsi="Arial" w:cs="Arial"/>
                <w:color w:val="000000"/>
                <w:sz w:val="20"/>
                <w:szCs w:val="20"/>
              </w:rPr>
            </w:pPr>
          </w:p>
        </w:tc>
      </w:tr>
      <w:tr w:rsidR="00CF1DA2" w:rsidRPr="00CF1DA2">
        <w:trPr>
          <w:ins w:id="253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33" w:author="Arjan" w:date="2012-12-10T16:13:00Z"/>
                <w:rFonts w:ascii="Arial" w:eastAsia="Times New Roman" w:hAnsi="Arial" w:cs="Arial"/>
                <w:b/>
                <w:bCs/>
                <w:color w:val="000000"/>
                <w:sz w:val="20"/>
                <w:szCs w:val="20"/>
              </w:rPr>
            </w:pPr>
            <w:ins w:id="2534"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535" w:author="Arjan" w:date="2012-12-10T16:13:00Z"/>
                <w:rFonts w:ascii="Arial" w:eastAsia="Times New Roman" w:hAnsi="Arial" w:cs="Arial"/>
                <w:color w:val="000000"/>
                <w:sz w:val="20"/>
                <w:szCs w:val="20"/>
              </w:rPr>
            </w:pPr>
          </w:p>
        </w:tc>
      </w:tr>
    </w:tbl>
    <w:p w:rsidR="00CF1DA2" w:rsidRDefault="00CF1DA2" w:rsidP="0044638F"/>
    <w:p w:rsidR="00D30F71" w:rsidRPr="00CF1DA2" w:rsidRDefault="00D44D5A" w:rsidP="00D30F71">
      <w:pPr>
        <w:autoSpaceDE w:val="0"/>
        <w:autoSpaceDN w:val="0"/>
        <w:adjustRightInd w:val="0"/>
        <w:spacing w:before="240" w:after="60" w:line="240" w:lineRule="auto"/>
        <w:outlineLvl w:val="3"/>
        <w:rPr>
          <w:ins w:id="2536" w:author="Arjan" w:date="2012-12-10T16:17:00Z"/>
          <w:rFonts w:ascii="Arial" w:eastAsia="Times New Roman" w:hAnsi="Arial" w:cs="Arial"/>
          <w:b/>
          <w:bCs/>
          <w:color w:val="004080"/>
          <w:sz w:val="24"/>
          <w:szCs w:val="24"/>
        </w:rPr>
      </w:pPr>
      <w:ins w:id="2537"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«Relatieklasse»</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CF1DA2" w:rsidTr="00D30F71">
        <w:trPr>
          <w:trHeight w:val="230"/>
          <w:ins w:id="253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39" w:author="Arjan" w:date="2012-12-10T16:17:00Z"/>
                <w:rFonts w:ascii="Arial" w:eastAsia="Times New Roman" w:hAnsi="Arial" w:cs="Arial"/>
                <w:color w:val="000000"/>
                <w:sz w:val="20"/>
                <w:szCs w:val="20"/>
              </w:rPr>
            </w:pPr>
            <w:ins w:id="2540" w:author="Arjan" w:date="2012-12-10T16:17:00Z">
              <w:r w:rsidRPr="00CF1DA2">
                <w:rPr>
                  <w:rFonts w:ascii="Arial" w:eastAsia="Times New Roman" w:hAnsi="Arial" w:cs="Arial"/>
                  <w:b/>
                  <w:bCs/>
                  <w:color w:val="000000"/>
                  <w:sz w:val="20"/>
                  <w:szCs w:val="20"/>
                </w:rPr>
                <w:t>Naam relatiesoort</w:t>
              </w:r>
            </w:ins>
          </w:p>
        </w:tc>
        <w:tc>
          <w:tcPr>
            <w:tcW w:w="5670" w:type="dxa"/>
            <w:gridSpan w:val="3"/>
            <w:tcBorders>
              <w:top w:val="nil"/>
              <w:left w:val="nil"/>
              <w:bottom w:val="nil"/>
              <w:right w:val="nil"/>
            </w:tcBorders>
          </w:tcPr>
          <w:p w:rsidR="00D30F71" w:rsidRPr="00CF1DA2" w:rsidRDefault="00D44D5A" w:rsidP="00F34B18">
            <w:pPr>
              <w:autoSpaceDE w:val="0"/>
              <w:autoSpaceDN w:val="0"/>
              <w:adjustRightInd w:val="0"/>
              <w:spacing w:after="0" w:line="240" w:lineRule="auto"/>
              <w:rPr>
                <w:ins w:id="2541" w:author="Arjan" w:date="2012-12-10T16:17:00Z"/>
                <w:rFonts w:ascii="Arial" w:eastAsia="Times New Roman" w:hAnsi="Arial" w:cs="Arial"/>
                <w:color w:val="000000"/>
                <w:sz w:val="20"/>
                <w:szCs w:val="20"/>
              </w:rPr>
            </w:pPr>
            <w:ins w:id="2542"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D30F71" w:rsidRPr="00CF1DA2" w:rsidTr="00D30F71">
        <w:trPr>
          <w:ins w:id="254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44"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45" w:author="Arjan" w:date="2012-12-10T16:17:00Z"/>
                <w:rFonts w:ascii="Arial" w:eastAsia="Times New Roman" w:hAnsi="Arial" w:cs="Arial"/>
                <w:b/>
                <w:bCs/>
                <w:color w:val="000000"/>
                <w:sz w:val="20"/>
                <w:szCs w:val="20"/>
              </w:rPr>
            </w:pPr>
          </w:p>
        </w:tc>
      </w:tr>
      <w:tr w:rsidR="00D30F71" w:rsidRPr="00CF1DA2" w:rsidTr="00D30F71">
        <w:trPr>
          <w:ins w:id="254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47" w:author="Arjan" w:date="2012-12-10T16:17:00Z"/>
                <w:rFonts w:ascii="Arial" w:eastAsia="Times New Roman" w:hAnsi="Arial" w:cs="Arial"/>
                <w:b/>
                <w:bCs/>
                <w:color w:val="000000"/>
                <w:sz w:val="20"/>
                <w:szCs w:val="20"/>
              </w:rPr>
            </w:pPr>
            <w:ins w:id="2548" w:author="Arjan" w:date="2012-12-10T16:17:00Z">
              <w:r w:rsidRPr="00CF1DA2">
                <w:rPr>
                  <w:rFonts w:ascii="Arial" w:eastAsia="Times New Roman" w:hAnsi="Arial" w:cs="Arial"/>
                  <w:b/>
                  <w:bCs/>
                  <w:color w:val="000000"/>
                  <w:sz w:val="20"/>
                  <w:szCs w:val="20"/>
                </w:rPr>
                <w:t>Gerelateerd objecttype</w:t>
              </w:r>
            </w:ins>
          </w:p>
          <w:p w:rsidR="00D30F71" w:rsidRPr="00CF1DA2" w:rsidRDefault="00D30F71" w:rsidP="00F34B18">
            <w:pPr>
              <w:autoSpaceDE w:val="0"/>
              <w:autoSpaceDN w:val="0"/>
              <w:adjustRightInd w:val="0"/>
              <w:spacing w:after="0" w:line="240" w:lineRule="auto"/>
              <w:rPr>
                <w:ins w:id="2549" w:author="Arjan" w:date="2012-12-10T16:17:00Z"/>
                <w:rFonts w:ascii="Arial" w:eastAsia="Times New Roman" w:hAnsi="Arial" w:cs="Arial"/>
                <w:b/>
                <w:bCs/>
                <w:color w:val="000000"/>
                <w:sz w:val="20"/>
                <w:szCs w:val="20"/>
              </w:rPr>
            </w:pPr>
          </w:p>
          <w:p w:rsidR="00D30F71" w:rsidRPr="00CF1DA2" w:rsidRDefault="00D30F71" w:rsidP="00F34B18">
            <w:pPr>
              <w:autoSpaceDE w:val="0"/>
              <w:autoSpaceDN w:val="0"/>
              <w:adjustRightInd w:val="0"/>
              <w:spacing w:after="0" w:line="240" w:lineRule="auto"/>
              <w:rPr>
                <w:ins w:id="2550" w:author="Arjan" w:date="2012-12-10T16:17:00Z"/>
                <w:rFonts w:ascii="Arial" w:eastAsia="Times New Roman" w:hAnsi="Arial" w:cs="Arial"/>
                <w:color w:val="000000"/>
                <w:sz w:val="20"/>
                <w:szCs w:val="20"/>
              </w:rPr>
            </w:pPr>
            <w:ins w:id="2551" w:author="Arjan" w:date="2012-12-10T16:17:00Z">
              <w:r w:rsidRPr="00CF1DA2">
                <w:rPr>
                  <w:rFonts w:ascii="Arial" w:eastAsia="Times New Roman" w:hAnsi="Arial" w:cs="Arial"/>
                  <w:b/>
                  <w:bCs/>
                  <w:color w:val="000000"/>
                  <w:sz w:val="20"/>
                  <w:szCs w:val="20"/>
                </w:rPr>
                <w:t xml:space="preserve">Indicatie </w:t>
              </w:r>
              <w:proofErr w:type="spellStart"/>
              <w:r w:rsidRPr="00CF1DA2">
                <w:rPr>
                  <w:rFonts w:ascii="Arial" w:eastAsia="Times New Roman" w:hAnsi="Arial" w:cs="Arial"/>
                  <w:b/>
                  <w:bCs/>
                  <w:color w:val="000000"/>
                  <w:sz w:val="20"/>
                  <w:szCs w:val="20"/>
                </w:rPr>
                <w:t>kardinaliteit</w:t>
              </w:r>
              <w:proofErr w:type="spellEnd"/>
            </w:ins>
          </w:p>
        </w:tc>
        <w:tc>
          <w:tcPr>
            <w:tcW w:w="5670" w:type="dxa"/>
            <w:gridSpan w:val="3"/>
            <w:tcBorders>
              <w:top w:val="nil"/>
              <w:left w:val="nil"/>
              <w:bottom w:val="nil"/>
              <w:right w:val="nil"/>
            </w:tcBorders>
          </w:tcPr>
          <w:p w:rsidR="00D30F71" w:rsidRPr="00CF1DA2" w:rsidRDefault="00D44D5A" w:rsidP="00F34B18">
            <w:pPr>
              <w:autoSpaceDE w:val="0"/>
              <w:autoSpaceDN w:val="0"/>
              <w:adjustRightInd w:val="0"/>
              <w:spacing w:after="0" w:line="240" w:lineRule="auto"/>
              <w:rPr>
                <w:ins w:id="2552" w:author="Arjan" w:date="2012-12-10T16:17:00Z"/>
                <w:rFonts w:ascii="Arial" w:eastAsia="Times New Roman" w:hAnsi="Arial" w:cs="Arial"/>
                <w:color w:val="000000"/>
                <w:sz w:val="20"/>
                <w:szCs w:val="20"/>
              </w:rPr>
            </w:pPr>
            <w:ins w:id="2553"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ins>
          </w:p>
          <w:p w:rsidR="00D30F71" w:rsidRPr="00CF1DA2" w:rsidRDefault="00D30F71" w:rsidP="00F34B18">
            <w:pPr>
              <w:autoSpaceDE w:val="0"/>
              <w:autoSpaceDN w:val="0"/>
              <w:adjustRightInd w:val="0"/>
              <w:spacing w:after="0" w:line="240" w:lineRule="auto"/>
              <w:rPr>
                <w:ins w:id="2554" w:author="Arjan" w:date="2012-12-10T16:17:00Z"/>
                <w:rFonts w:ascii="Arial" w:eastAsia="Times New Roman" w:hAnsi="Arial" w:cs="Arial"/>
                <w:color w:val="000000"/>
                <w:sz w:val="20"/>
                <w:szCs w:val="20"/>
              </w:rPr>
            </w:pPr>
          </w:p>
          <w:p w:rsidR="00D30F71" w:rsidRPr="00CF1DA2" w:rsidRDefault="00D44D5A" w:rsidP="00F34B18">
            <w:pPr>
              <w:autoSpaceDE w:val="0"/>
              <w:autoSpaceDN w:val="0"/>
              <w:adjustRightInd w:val="0"/>
              <w:spacing w:after="0" w:line="240" w:lineRule="auto"/>
              <w:rPr>
                <w:ins w:id="2555" w:author="Arjan" w:date="2012-12-10T16:17:00Z"/>
                <w:rFonts w:ascii="Arial" w:eastAsia="Times New Roman" w:hAnsi="Arial" w:cs="Arial"/>
                <w:color w:val="000000"/>
                <w:sz w:val="20"/>
                <w:szCs w:val="20"/>
              </w:rPr>
            </w:pPr>
            <w:ins w:id="2556" w:author="Arjan" w:date="2012-12-10T16:17:00Z">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ins>
          </w:p>
        </w:tc>
      </w:tr>
      <w:tr w:rsidR="00D30F71" w:rsidRPr="00CF1DA2" w:rsidTr="00D30F71">
        <w:trPr>
          <w:ins w:id="255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58"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59" w:author="Arjan" w:date="2012-12-10T16:17:00Z"/>
                <w:rFonts w:ascii="Arial" w:eastAsia="Times New Roman" w:hAnsi="Arial" w:cs="Arial"/>
                <w:b/>
                <w:bCs/>
                <w:color w:val="000000"/>
                <w:sz w:val="20"/>
                <w:szCs w:val="20"/>
              </w:rPr>
            </w:pPr>
          </w:p>
        </w:tc>
      </w:tr>
      <w:tr w:rsidR="00D30F71" w:rsidRPr="00CF1DA2" w:rsidTr="00D30F71">
        <w:trPr>
          <w:ins w:id="256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61" w:author="Arjan" w:date="2012-12-10T16:17:00Z"/>
                <w:rFonts w:ascii="Arial" w:eastAsia="Times New Roman" w:hAnsi="Arial" w:cs="Arial"/>
                <w:color w:val="000000"/>
                <w:sz w:val="20"/>
                <w:szCs w:val="20"/>
              </w:rPr>
            </w:pPr>
            <w:ins w:id="2562" w:author="Arjan" w:date="2012-12-10T16:17:00Z">
              <w:r w:rsidRPr="00CF1DA2">
                <w:rPr>
                  <w:rFonts w:ascii="Arial" w:eastAsia="Times New Roman" w:hAnsi="Arial" w:cs="Arial"/>
                  <w:b/>
                  <w:bCs/>
                  <w:color w:val="000000"/>
                  <w:sz w:val="20"/>
                  <w:szCs w:val="20"/>
                </w:rPr>
                <w:t>Herkomst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63" w:author="Arjan" w:date="2012-12-10T16:17:00Z"/>
                <w:rFonts w:ascii="Arial" w:eastAsia="Times New Roman" w:hAnsi="Arial" w:cs="Arial"/>
                <w:color w:val="000000"/>
                <w:sz w:val="20"/>
                <w:szCs w:val="20"/>
              </w:rPr>
            </w:pPr>
            <w:ins w:id="2564" w:author="Arjan" w:date="2012-12-10T16:17:00Z">
              <w:r w:rsidRPr="00CF1DA2">
                <w:rPr>
                  <w:rFonts w:ascii="Arial" w:eastAsia="Times New Roman" w:hAnsi="Arial" w:cs="Arial"/>
                  <w:color w:val="000000"/>
                  <w:sz w:val="20"/>
                  <w:szCs w:val="20"/>
                </w:rPr>
                <w:t>KING</w:t>
              </w:r>
            </w:ins>
          </w:p>
        </w:tc>
      </w:tr>
      <w:tr w:rsidR="00D30F71" w:rsidRPr="00CF1DA2" w:rsidTr="00D30F71">
        <w:trPr>
          <w:trHeight w:val="230"/>
          <w:ins w:id="256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66"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67" w:author="Arjan" w:date="2012-12-10T16:17:00Z"/>
                <w:rFonts w:ascii="Arial" w:eastAsia="Times New Roman" w:hAnsi="Arial" w:cs="Arial"/>
                <w:b/>
                <w:bCs/>
                <w:color w:val="000000"/>
                <w:sz w:val="20"/>
                <w:szCs w:val="20"/>
              </w:rPr>
            </w:pPr>
          </w:p>
        </w:tc>
      </w:tr>
      <w:tr w:rsidR="00D30F71" w:rsidRPr="00CF1DA2" w:rsidTr="00D30F71">
        <w:trPr>
          <w:trHeight w:val="230"/>
          <w:ins w:id="256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69" w:author="Arjan" w:date="2012-12-10T16:17:00Z"/>
                <w:rFonts w:ascii="Arial" w:eastAsia="Times New Roman" w:hAnsi="Arial" w:cs="Arial"/>
                <w:color w:val="000000"/>
                <w:sz w:val="20"/>
                <w:szCs w:val="20"/>
              </w:rPr>
            </w:pPr>
            <w:ins w:id="2570" w:author="Arjan" w:date="2012-12-10T16:17:00Z">
              <w:r w:rsidRPr="00CF1DA2">
                <w:rPr>
                  <w:rFonts w:ascii="Arial" w:eastAsia="Times New Roman" w:hAnsi="Arial" w:cs="Arial"/>
                  <w:b/>
                  <w:bCs/>
                  <w:color w:val="000000"/>
                  <w:sz w:val="20"/>
                  <w:szCs w:val="20"/>
                </w:rPr>
                <w:t>Code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71" w:author="Arjan" w:date="2012-12-10T16:17:00Z"/>
                <w:rFonts w:ascii="Arial" w:eastAsia="Times New Roman" w:hAnsi="Arial" w:cs="Arial"/>
                <w:color w:val="000000"/>
                <w:sz w:val="20"/>
                <w:szCs w:val="20"/>
              </w:rPr>
            </w:pPr>
          </w:p>
        </w:tc>
      </w:tr>
      <w:tr w:rsidR="00D30F71" w:rsidRPr="00CF1DA2" w:rsidTr="00D30F71">
        <w:trPr>
          <w:trHeight w:val="230"/>
          <w:ins w:id="257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73"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74" w:author="Arjan" w:date="2012-12-10T16:17:00Z"/>
                <w:rFonts w:ascii="Arial" w:eastAsia="Times New Roman" w:hAnsi="Arial" w:cs="Arial"/>
                <w:color w:val="000000"/>
                <w:sz w:val="20"/>
                <w:szCs w:val="20"/>
              </w:rPr>
            </w:pPr>
          </w:p>
        </w:tc>
      </w:tr>
      <w:tr w:rsidR="00D30F71" w:rsidRPr="00CF1DA2" w:rsidTr="00D30F71">
        <w:trPr>
          <w:ins w:id="257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76" w:author="Arjan" w:date="2012-12-10T16:17:00Z"/>
                <w:rFonts w:ascii="Arial" w:eastAsia="Times New Roman" w:hAnsi="Arial" w:cs="Arial"/>
                <w:b/>
                <w:bCs/>
                <w:color w:val="000000"/>
                <w:sz w:val="20"/>
                <w:szCs w:val="20"/>
              </w:rPr>
            </w:pPr>
            <w:ins w:id="2577" w:author="Arjan" w:date="2012-12-10T16:17:00Z">
              <w:r w:rsidRPr="00CF1DA2">
                <w:rPr>
                  <w:rFonts w:ascii="Arial" w:eastAsia="Times New Roman" w:hAnsi="Arial" w:cs="Arial"/>
                  <w:b/>
                  <w:bCs/>
                  <w:color w:val="000000"/>
                  <w:sz w:val="20"/>
                  <w:szCs w:val="20"/>
                </w:rPr>
                <w:t>Definitie relatiesoort</w:t>
              </w:r>
            </w:ins>
          </w:p>
        </w:tc>
        <w:tc>
          <w:tcPr>
            <w:tcW w:w="5670" w:type="dxa"/>
            <w:gridSpan w:val="3"/>
            <w:tcBorders>
              <w:top w:val="nil"/>
              <w:left w:val="nil"/>
              <w:bottom w:val="nil"/>
              <w:right w:val="nil"/>
            </w:tcBorders>
          </w:tcPr>
          <w:p w:rsidR="00D30F71" w:rsidRPr="00CF1DA2" w:rsidRDefault="00D44D5A" w:rsidP="00F34B18">
            <w:pPr>
              <w:autoSpaceDE w:val="0"/>
              <w:autoSpaceDN w:val="0"/>
              <w:adjustRightInd w:val="0"/>
              <w:spacing w:after="0" w:line="240" w:lineRule="auto"/>
              <w:rPr>
                <w:ins w:id="2578" w:author="Arjan" w:date="2012-12-10T16:17:00Z"/>
                <w:rFonts w:ascii="Arial" w:eastAsia="Times New Roman" w:hAnsi="Arial" w:cs="Arial"/>
                <w:color w:val="000000"/>
                <w:sz w:val="20"/>
                <w:szCs w:val="20"/>
              </w:rPr>
            </w:pPr>
            <w:ins w:id="2579"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end"/>
              </w:r>
            </w:ins>
          </w:p>
        </w:tc>
      </w:tr>
      <w:tr w:rsidR="00D30F71" w:rsidRPr="00CF1DA2" w:rsidTr="00D30F71">
        <w:trPr>
          <w:ins w:id="258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81"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82" w:author="Arjan" w:date="2012-12-10T16:17:00Z"/>
                <w:rFonts w:ascii="Arial" w:eastAsia="Times New Roman" w:hAnsi="Arial" w:cs="Arial"/>
                <w:color w:val="000000"/>
                <w:sz w:val="20"/>
                <w:szCs w:val="20"/>
              </w:rPr>
            </w:pPr>
          </w:p>
        </w:tc>
      </w:tr>
      <w:tr w:rsidR="00D30F71" w:rsidRPr="00CF1DA2" w:rsidTr="00D30F71">
        <w:trPr>
          <w:ins w:id="258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84" w:author="Arjan" w:date="2012-12-10T16:17:00Z"/>
                <w:rFonts w:ascii="Arial" w:eastAsia="Times New Roman" w:hAnsi="Arial" w:cs="Arial"/>
                <w:color w:val="000000"/>
                <w:sz w:val="20"/>
                <w:szCs w:val="20"/>
              </w:rPr>
            </w:pPr>
            <w:ins w:id="2585" w:author="Arjan" w:date="2012-12-10T16:17:00Z">
              <w:r w:rsidRPr="00CF1DA2">
                <w:rPr>
                  <w:rFonts w:ascii="Arial" w:eastAsia="Times New Roman" w:hAnsi="Arial" w:cs="Arial"/>
                  <w:b/>
                  <w:bCs/>
                  <w:color w:val="000000"/>
                  <w:sz w:val="20"/>
                  <w:szCs w:val="20"/>
                </w:rPr>
                <w:t>Herkomst definitie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86" w:author="Arjan" w:date="2012-12-10T16:17:00Z"/>
                <w:rFonts w:ascii="Arial" w:eastAsia="Times New Roman" w:hAnsi="Arial" w:cs="Arial"/>
                <w:color w:val="000000"/>
                <w:sz w:val="20"/>
                <w:szCs w:val="20"/>
              </w:rPr>
            </w:pPr>
            <w:ins w:id="2587" w:author="Arjan" w:date="2012-12-10T16:17:00Z">
              <w:r w:rsidRPr="00CF1DA2">
                <w:rPr>
                  <w:rFonts w:ascii="Arial" w:eastAsia="Times New Roman" w:hAnsi="Arial" w:cs="Arial"/>
                  <w:color w:val="000000"/>
                  <w:sz w:val="20"/>
                  <w:szCs w:val="20"/>
                </w:rPr>
                <w:t>KING</w:t>
              </w:r>
            </w:ins>
          </w:p>
        </w:tc>
      </w:tr>
      <w:tr w:rsidR="00D30F71" w:rsidRPr="00CF1DA2" w:rsidTr="00D30F71">
        <w:trPr>
          <w:ins w:id="258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89"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90" w:author="Arjan" w:date="2012-12-10T16:17:00Z"/>
                <w:rFonts w:ascii="Arial" w:eastAsia="Times New Roman" w:hAnsi="Arial" w:cs="Arial"/>
                <w:color w:val="000000"/>
                <w:sz w:val="20"/>
                <w:szCs w:val="20"/>
              </w:rPr>
            </w:pPr>
          </w:p>
        </w:tc>
      </w:tr>
      <w:tr w:rsidR="00D30F71" w:rsidRPr="00CF1DA2" w:rsidTr="00D30F71">
        <w:trPr>
          <w:ins w:id="259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92" w:author="Arjan" w:date="2012-12-10T16:17:00Z"/>
                <w:rFonts w:ascii="Arial" w:eastAsia="Times New Roman" w:hAnsi="Arial" w:cs="Arial"/>
                <w:color w:val="000000"/>
                <w:sz w:val="20"/>
                <w:szCs w:val="20"/>
              </w:rPr>
            </w:pPr>
            <w:ins w:id="2593" w:author="Arjan" w:date="2012-12-10T16:17:00Z">
              <w:r w:rsidRPr="00CF1DA2">
                <w:rPr>
                  <w:rFonts w:ascii="Arial" w:eastAsia="Times New Roman" w:hAnsi="Arial" w:cs="Arial"/>
                  <w:b/>
                  <w:bCs/>
                  <w:color w:val="000000"/>
                  <w:sz w:val="20"/>
                  <w:szCs w:val="20"/>
                </w:rPr>
                <w:t>Datum opname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94" w:author="Arjan" w:date="2012-12-10T16:17:00Z"/>
                <w:rFonts w:ascii="Arial" w:eastAsia="Times New Roman" w:hAnsi="Arial" w:cs="Arial"/>
                <w:color w:val="000000"/>
                <w:sz w:val="20"/>
                <w:szCs w:val="20"/>
              </w:rPr>
            </w:pPr>
            <w:ins w:id="2595" w:author="Arjan" w:date="2012-12-10T16:17:00Z">
              <w:r w:rsidRPr="00CF1DA2">
                <w:rPr>
                  <w:rFonts w:ascii="Arial" w:eastAsia="Times New Roman" w:hAnsi="Arial" w:cs="Arial"/>
                  <w:color w:val="000000"/>
                  <w:sz w:val="20"/>
                  <w:szCs w:val="20"/>
                </w:rPr>
                <w:t>1 januari 2013</w:t>
              </w:r>
            </w:ins>
          </w:p>
        </w:tc>
      </w:tr>
      <w:tr w:rsidR="00D30F71" w:rsidRPr="00CF1DA2" w:rsidTr="00D30F71">
        <w:trPr>
          <w:ins w:id="259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597"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598" w:author="Arjan" w:date="2012-12-10T16:17:00Z"/>
                <w:rFonts w:ascii="Arial" w:eastAsia="Times New Roman" w:hAnsi="Arial" w:cs="Arial"/>
                <w:color w:val="000000"/>
                <w:sz w:val="20"/>
                <w:szCs w:val="20"/>
              </w:rPr>
            </w:pPr>
          </w:p>
        </w:tc>
      </w:tr>
      <w:tr w:rsidR="00D30F71" w:rsidRPr="00CF1DA2" w:rsidTr="00D30F71">
        <w:trPr>
          <w:ins w:id="259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0" w:author="Arjan" w:date="2012-12-10T16:17:00Z"/>
                <w:rFonts w:ascii="Arial" w:eastAsia="Times New Roman" w:hAnsi="Arial" w:cs="Arial"/>
                <w:color w:val="000000"/>
                <w:sz w:val="20"/>
                <w:szCs w:val="20"/>
              </w:rPr>
            </w:pPr>
            <w:ins w:id="2601" w:author="Arjan" w:date="2012-12-10T16:17:00Z">
              <w:r w:rsidRPr="00CF1DA2">
                <w:rPr>
                  <w:rFonts w:ascii="Arial" w:eastAsia="Times New Roman" w:hAnsi="Arial" w:cs="Arial"/>
                  <w:b/>
                  <w:bCs/>
                  <w:color w:val="000000"/>
                  <w:sz w:val="20"/>
                  <w:szCs w:val="20"/>
                </w:rPr>
                <w:t>Toelichting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2" w:author="Arjan" w:date="2012-12-10T16:17:00Z"/>
                <w:rFonts w:ascii="Arial" w:eastAsia="Times New Roman" w:hAnsi="Arial" w:cs="Arial"/>
                <w:color w:val="000000"/>
                <w:sz w:val="20"/>
                <w:szCs w:val="20"/>
              </w:rPr>
            </w:pPr>
          </w:p>
        </w:tc>
      </w:tr>
      <w:tr w:rsidR="00D30F71" w:rsidRPr="00CF1DA2" w:rsidTr="00D30F71">
        <w:trPr>
          <w:ins w:id="260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4"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5" w:author="Arjan" w:date="2012-12-10T16:17:00Z"/>
                <w:rFonts w:ascii="Arial" w:eastAsia="Times New Roman" w:hAnsi="Arial" w:cs="Arial"/>
                <w:color w:val="000000"/>
                <w:sz w:val="20"/>
                <w:szCs w:val="20"/>
              </w:rPr>
            </w:pPr>
          </w:p>
        </w:tc>
      </w:tr>
      <w:tr w:rsidR="00D30F71" w:rsidRPr="00CF1DA2" w:rsidTr="00D30F71">
        <w:trPr>
          <w:ins w:id="260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7" w:author="Arjan" w:date="2012-12-10T16:17:00Z"/>
                <w:rFonts w:ascii="Arial" w:eastAsia="Times New Roman" w:hAnsi="Arial" w:cs="Arial"/>
                <w:color w:val="000000"/>
                <w:sz w:val="20"/>
                <w:szCs w:val="20"/>
              </w:rPr>
            </w:pPr>
            <w:ins w:id="2608" w:author="Arjan" w:date="2012-12-10T16:17:00Z">
              <w:r w:rsidRPr="00CF1DA2">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09" w:author="Arjan" w:date="2012-12-10T16:17:00Z"/>
                <w:rFonts w:ascii="Arial" w:eastAsia="Times New Roman" w:hAnsi="Arial" w:cs="Arial"/>
                <w:color w:val="000000"/>
                <w:sz w:val="20"/>
                <w:szCs w:val="20"/>
              </w:rPr>
            </w:pPr>
            <w:ins w:id="2610" w:author="Arjan" w:date="2012-12-10T16:17:00Z">
              <w:r w:rsidRPr="00CF1DA2">
                <w:rPr>
                  <w:rFonts w:ascii="Arial" w:eastAsia="Times New Roman" w:hAnsi="Arial" w:cs="Arial"/>
                  <w:color w:val="000000"/>
                  <w:sz w:val="20"/>
                  <w:szCs w:val="20"/>
                </w:rPr>
                <w:t>Nee</w:t>
              </w:r>
            </w:ins>
          </w:p>
        </w:tc>
      </w:tr>
      <w:tr w:rsidR="00D30F71" w:rsidRPr="00CF1DA2" w:rsidTr="00D30F71">
        <w:trPr>
          <w:trHeight w:val="230"/>
          <w:ins w:id="261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12"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13" w:author="Arjan" w:date="2012-12-10T16:17:00Z"/>
                <w:rFonts w:ascii="Arial" w:eastAsia="Times New Roman" w:hAnsi="Arial" w:cs="Arial"/>
                <w:color w:val="000000"/>
                <w:sz w:val="20"/>
                <w:szCs w:val="20"/>
              </w:rPr>
            </w:pPr>
          </w:p>
        </w:tc>
      </w:tr>
      <w:tr w:rsidR="00D30F71" w:rsidRPr="00CF1DA2" w:rsidTr="00D30F71">
        <w:trPr>
          <w:trHeight w:val="230"/>
          <w:ins w:id="261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15" w:author="Arjan" w:date="2012-12-10T16:17:00Z"/>
                <w:rFonts w:ascii="Arial" w:eastAsia="Times New Roman" w:hAnsi="Arial" w:cs="Arial"/>
                <w:color w:val="000000"/>
                <w:sz w:val="20"/>
                <w:szCs w:val="20"/>
              </w:rPr>
            </w:pPr>
            <w:ins w:id="2616" w:author="Arjan" w:date="2012-12-10T16:17:00Z">
              <w:r w:rsidRPr="00CF1DA2">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17" w:author="Arjan" w:date="2012-12-10T16:17:00Z"/>
                <w:rFonts w:ascii="Arial" w:eastAsia="Times New Roman" w:hAnsi="Arial" w:cs="Arial"/>
                <w:color w:val="000000"/>
                <w:sz w:val="20"/>
                <w:szCs w:val="20"/>
              </w:rPr>
            </w:pPr>
            <w:ins w:id="2618" w:author="Arjan" w:date="2012-12-10T16:17:00Z">
              <w:r w:rsidRPr="00CF1DA2">
                <w:rPr>
                  <w:rFonts w:ascii="Arial" w:eastAsia="Times New Roman" w:hAnsi="Arial" w:cs="Arial"/>
                  <w:color w:val="000000"/>
                  <w:sz w:val="20"/>
                  <w:szCs w:val="20"/>
                </w:rPr>
                <w:t>Nee</w:t>
              </w:r>
            </w:ins>
          </w:p>
        </w:tc>
      </w:tr>
      <w:tr w:rsidR="00D30F71" w:rsidRPr="00CF1DA2" w:rsidTr="00D30F71">
        <w:trPr>
          <w:ins w:id="261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0"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1" w:author="Arjan" w:date="2012-12-10T16:17:00Z"/>
                <w:rFonts w:ascii="Arial" w:eastAsia="Times New Roman" w:hAnsi="Arial" w:cs="Arial"/>
                <w:color w:val="000000"/>
                <w:sz w:val="20"/>
                <w:szCs w:val="20"/>
              </w:rPr>
            </w:pPr>
          </w:p>
        </w:tc>
      </w:tr>
      <w:tr w:rsidR="00D30F71" w:rsidRPr="00CF1DA2" w:rsidTr="00D30F71">
        <w:trPr>
          <w:ins w:id="262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3" w:author="Arjan" w:date="2012-12-10T16:17:00Z"/>
                <w:rFonts w:ascii="Arial" w:eastAsia="Times New Roman" w:hAnsi="Arial" w:cs="Arial"/>
                <w:color w:val="000000"/>
                <w:sz w:val="20"/>
                <w:szCs w:val="20"/>
              </w:rPr>
            </w:pPr>
            <w:ins w:id="2624" w:author="Arjan" w:date="2012-12-10T16:17:00Z">
              <w:r w:rsidRPr="00CF1DA2">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5" w:author="Arjan" w:date="2012-12-10T16:17:00Z"/>
                <w:rFonts w:ascii="Arial" w:eastAsia="Times New Roman" w:hAnsi="Arial" w:cs="Arial"/>
                <w:color w:val="000000"/>
                <w:sz w:val="20"/>
                <w:szCs w:val="20"/>
              </w:rPr>
            </w:pPr>
          </w:p>
        </w:tc>
      </w:tr>
      <w:tr w:rsidR="00D30F71" w:rsidRPr="00CF1DA2" w:rsidTr="00D30F71">
        <w:trPr>
          <w:ins w:id="262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7"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28" w:author="Arjan" w:date="2012-12-10T16:17:00Z"/>
                <w:rFonts w:ascii="Arial" w:eastAsia="Times New Roman" w:hAnsi="Arial" w:cs="Arial"/>
                <w:color w:val="000000"/>
                <w:sz w:val="20"/>
                <w:szCs w:val="20"/>
              </w:rPr>
            </w:pPr>
          </w:p>
        </w:tc>
      </w:tr>
      <w:tr w:rsidR="00D30F71" w:rsidRPr="00CF1DA2" w:rsidTr="00D30F71">
        <w:trPr>
          <w:ins w:id="262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30" w:author="Arjan" w:date="2012-12-10T16:17:00Z"/>
                <w:rFonts w:ascii="Arial" w:eastAsia="Times New Roman" w:hAnsi="Arial" w:cs="Arial"/>
                <w:color w:val="000000"/>
                <w:sz w:val="20"/>
                <w:szCs w:val="20"/>
              </w:rPr>
            </w:pPr>
            <w:ins w:id="2631" w:author="Arjan" w:date="2012-12-10T16:17:00Z">
              <w:r w:rsidRPr="00CF1DA2">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32" w:author="Arjan" w:date="2012-12-10T16:17:00Z"/>
                <w:rFonts w:ascii="Arial" w:eastAsia="Times New Roman" w:hAnsi="Arial" w:cs="Arial"/>
                <w:color w:val="000000"/>
                <w:sz w:val="20"/>
                <w:szCs w:val="20"/>
              </w:rPr>
            </w:pPr>
            <w:ins w:id="2633" w:author="Arjan" w:date="2012-12-10T16:17:00Z">
              <w:r w:rsidRPr="00CF1DA2">
                <w:rPr>
                  <w:rFonts w:ascii="Arial" w:eastAsia="Times New Roman" w:hAnsi="Arial" w:cs="Arial"/>
                  <w:color w:val="000000"/>
                  <w:sz w:val="20"/>
                  <w:szCs w:val="20"/>
                </w:rPr>
                <w:t>Nee</w:t>
              </w:r>
            </w:ins>
          </w:p>
        </w:tc>
      </w:tr>
      <w:tr w:rsidR="00D30F71" w:rsidRPr="00CF1DA2" w:rsidTr="00D30F71">
        <w:trPr>
          <w:ins w:id="263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35"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36" w:author="Arjan" w:date="2012-12-10T16:17:00Z"/>
                <w:rFonts w:ascii="Arial" w:eastAsia="Times New Roman" w:hAnsi="Arial" w:cs="Arial"/>
                <w:color w:val="000000"/>
                <w:sz w:val="20"/>
                <w:szCs w:val="20"/>
              </w:rPr>
            </w:pPr>
          </w:p>
        </w:tc>
      </w:tr>
      <w:tr w:rsidR="00D30F71" w:rsidRPr="00CF1DA2" w:rsidTr="00D30F71">
        <w:trPr>
          <w:ins w:id="263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38" w:author="Arjan" w:date="2012-12-10T16:17:00Z"/>
                <w:rFonts w:ascii="Arial" w:eastAsia="Times New Roman" w:hAnsi="Arial" w:cs="Arial"/>
                <w:color w:val="000000"/>
                <w:sz w:val="20"/>
                <w:szCs w:val="20"/>
              </w:rPr>
            </w:pPr>
            <w:ins w:id="2639" w:author="Arjan" w:date="2012-12-10T16:17:00Z">
              <w:r w:rsidRPr="00CF1DA2">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40" w:author="Arjan" w:date="2012-12-10T16:17:00Z"/>
                <w:rFonts w:ascii="Arial" w:eastAsia="Times New Roman" w:hAnsi="Arial" w:cs="Arial"/>
                <w:color w:val="000000"/>
                <w:sz w:val="20"/>
                <w:szCs w:val="20"/>
              </w:rPr>
            </w:pPr>
            <w:ins w:id="2641" w:author="Arjan" w:date="2012-12-10T16:17:00Z">
              <w:r w:rsidRPr="00CF1DA2">
                <w:rPr>
                  <w:rFonts w:ascii="Arial" w:eastAsia="Times New Roman" w:hAnsi="Arial" w:cs="Arial"/>
                  <w:color w:val="000000"/>
                  <w:sz w:val="20"/>
                  <w:szCs w:val="20"/>
                </w:rPr>
                <w:t>Nee</w:t>
              </w:r>
            </w:ins>
          </w:p>
        </w:tc>
      </w:tr>
      <w:tr w:rsidR="00D30F71" w:rsidRPr="00CF1DA2" w:rsidTr="00D30F71">
        <w:trPr>
          <w:ins w:id="264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43"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44" w:author="Arjan" w:date="2012-12-10T16:17:00Z"/>
                <w:rFonts w:ascii="Arial" w:eastAsia="Times New Roman" w:hAnsi="Arial" w:cs="Arial"/>
                <w:color w:val="000000"/>
                <w:sz w:val="20"/>
                <w:szCs w:val="20"/>
              </w:rPr>
            </w:pPr>
          </w:p>
        </w:tc>
      </w:tr>
      <w:tr w:rsidR="00D30F71" w:rsidRPr="00CF1DA2" w:rsidTr="00D30F71">
        <w:trPr>
          <w:ins w:id="264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46" w:author="Arjan" w:date="2012-12-10T16:17:00Z"/>
                <w:rFonts w:ascii="Arial" w:eastAsia="Times New Roman" w:hAnsi="Arial" w:cs="Arial"/>
                <w:color w:val="000000"/>
                <w:sz w:val="20"/>
                <w:szCs w:val="20"/>
              </w:rPr>
            </w:pPr>
            <w:ins w:id="2647" w:author="Arjan" w:date="2012-12-10T16:17:00Z">
              <w:r w:rsidRPr="00CF1DA2">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48" w:author="Arjan" w:date="2012-12-10T16:17:00Z"/>
                <w:rFonts w:ascii="Arial" w:eastAsia="Times New Roman" w:hAnsi="Arial" w:cs="Arial"/>
                <w:color w:val="000000"/>
                <w:sz w:val="20"/>
                <w:szCs w:val="20"/>
              </w:rPr>
            </w:pPr>
            <w:ins w:id="2649" w:author="Arjan" w:date="2012-12-10T16:17:00Z">
              <w:r w:rsidRPr="00CF1DA2">
                <w:rPr>
                  <w:rFonts w:ascii="Arial" w:eastAsia="Times New Roman" w:hAnsi="Arial" w:cs="Arial"/>
                  <w:color w:val="000000"/>
                  <w:sz w:val="20"/>
                  <w:szCs w:val="20"/>
                </w:rPr>
                <w:t>Gemeentelijk kerngegeven</w:t>
              </w:r>
            </w:ins>
          </w:p>
        </w:tc>
      </w:tr>
      <w:tr w:rsidR="00D30F71" w:rsidRPr="00CF1DA2" w:rsidTr="00D30F71">
        <w:trPr>
          <w:ins w:id="265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51"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52" w:author="Arjan" w:date="2012-12-10T16:17:00Z"/>
                <w:rFonts w:ascii="Arial" w:eastAsia="Times New Roman" w:hAnsi="Arial" w:cs="Arial"/>
                <w:color w:val="000000"/>
                <w:sz w:val="20"/>
                <w:szCs w:val="20"/>
              </w:rPr>
            </w:pPr>
          </w:p>
        </w:tc>
      </w:tr>
      <w:tr w:rsidR="00D30F71" w:rsidRPr="00CF1DA2" w:rsidTr="00D30F71">
        <w:trPr>
          <w:ins w:id="265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54" w:author="Arjan" w:date="2012-12-10T16:17:00Z"/>
                <w:rFonts w:ascii="Arial" w:eastAsia="Times New Roman" w:hAnsi="Arial" w:cs="Arial"/>
                <w:b/>
                <w:bCs/>
                <w:color w:val="000000"/>
                <w:sz w:val="20"/>
                <w:szCs w:val="20"/>
              </w:rPr>
            </w:pPr>
            <w:ins w:id="2655" w:author="Arjan" w:date="2012-12-10T16:17:00Z">
              <w:r w:rsidRPr="00CF1DA2">
                <w:rPr>
                  <w:rFonts w:ascii="Arial" w:eastAsia="Times New Roman" w:hAnsi="Arial" w:cs="Arial"/>
                  <w:b/>
                  <w:bCs/>
                  <w:color w:val="000000"/>
                  <w:sz w:val="20"/>
                  <w:szCs w:val="20"/>
                </w:rPr>
                <w:t>Regels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56" w:author="Arjan" w:date="2012-12-10T16:17:00Z"/>
                <w:rFonts w:ascii="Arial" w:eastAsia="Times New Roman" w:hAnsi="Arial" w:cs="Arial"/>
                <w:color w:val="000000"/>
                <w:sz w:val="20"/>
                <w:szCs w:val="20"/>
              </w:rPr>
            </w:pPr>
            <w:ins w:id="2657" w:author="Arjan" w:date="2012-12-10T16:17:00Z">
              <w:r w:rsidRPr="00CF1DA2">
                <w:rPr>
                  <w:rFonts w:ascii="Arial" w:eastAsia="Times New Roman" w:hAnsi="Arial" w:cs="Arial"/>
                  <w:color w:val="000000"/>
                  <w:sz w:val="20"/>
                  <w:szCs w:val="20"/>
                </w:rPr>
                <w:t>Bij een Klantcontact dient deze relatie aanwezig te zijn dan wel een relatie van dat Klantcontact naar een Natuurlijk persoon (één van beide).</w:t>
              </w:r>
            </w:ins>
          </w:p>
        </w:tc>
      </w:tr>
      <w:tr w:rsidR="00D30F71" w:rsidRPr="00CF1DA2" w:rsidTr="00D30F71">
        <w:trPr>
          <w:ins w:id="265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2659"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2660" w:author="Arjan" w:date="2012-12-10T16:17:00Z"/>
                <w:rFonts w:ascii="Arial" w:eastAsia="Times New Roman" w:hAnsi="Arial" w:cs="Arial"/>
                <w:b/>
                <w:bCs/>
                <w:color w:val="000000"/>
                <w:sz w:val="20"/>
                <w:szCs w:val="20"/>
              </w:rPr>
            </w:pPr>
          </w:p>
        </w:tc>
      </w:tr>
      <w:tr w:rsidR="00D30F71" w:rsidRPr="00D30F71" w:rsidTr="00D30F71">
        <w:trPr>
          <w:ins w:id="2661"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662" w:author="Arjan" w:date="2012-12-10T16:16:00Z"/>
                <w:rFonts w:ascii="Arial" w:eastAsia="Times New Roman" w:hAnsi="Arial" w:cs="Arial"/>
                <w:color w:val="000000"/>
                <w:sz w:val="20"/>
                <w:szCs w:val="20"/>
              </w:rPr>
            </w:pPr>
            <w:bookmarkStart w:id="2663" w:name="BKM_00BDF7EE_DEDF_45f0_B65F_3F069B5ABC83"/>
            <w:bookmarkEnd w:id="2663"/>
            <w:ins w:id="2664" w:author="Arjan" w:date="2012-12-10T16:16: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665" w:author="Arjan" w:date="2012-12-10T16:16:00Z"/>
                <w:rFonts w:ascii="Arial" w:eastAsia="Times New Roman" w:hAnsi="Arial" w:cs="Arial"/>
                <w:color w:val="000000"/>
                <w:sz w:val="20"/>
                <w:szCs w:val="20"/>
              </w:rPr>
            </w:pPr>
            <w:ins w:id="2666" w:author="Arjan" w:date="2012-12-10T16:16: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667" w:author="Arjan" w:date="2012-12-10T16:16:00Z"/>
                <w:rFonts w:ascii="Arial" w:eastAsia="Times New Roman" w:hAnsi="Arial" w:cs="Arial"/>
                <w:color w:val="000000"/>
                <w:sz w:val="20"/>
                <w:szCs w:val="20"/>
              </w:rPr>
            </w:pPr>
            <w:ins w:id="2668" w:author="Arjan" w:date="2012-12-10T16:16:00Z">
              <w:r w:rsidRPr="00D30F71">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669" w:author="Arjan" w:date="2012-12-10T16:16:00Z"/>
                <w:rFonts w:ascii="Arial" w:eastAsia="Times New Roman" w:hAnsi="Arial" w:cs="Arial"/>
                <w:color w:val="000000"/>
                <w:sz w:val="20"/>
                <w:szCs w:val="20"/>
              </w:rPr>
            </w:pPr>
            <w:ins w:id="2670" w:author="Arjan" w:date="2012-12-10T16:16:00Z">
              <w:r w:rsidRPr="00D30F71">
                <w:rPr>
                  <w:rFonts w:ascii="Arial" w:eastAsia="Times New Roman" w:hAnsi="Arial" w:cs="Arial"/>
                  <w:i/>
                  <w:iCs/>
                  <w:color w:val="000000"/>
                  <w:sz w:val="20"/>
                  <w:szCs w:val="20"/>
                </w:rPr>
                <w:t>Herkomst</w:t>
              </w:r>
            </w:ins>
          </w:p>
        </w:tc>
      </w:tr>
      <w:tr w:rsidR="00D30F71" w:rsidRPr="00D30F71" w:rsidTr="00D30F71">
        <w:trPr>
          <w:ins w:id="2671"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672" w:author="Arjan" w:date="2012-12-10T16:16: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673" w:author="Arjan" w:date="2012-12-10T16:16: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674" w:author="Arjan" w:date="2012-12-10T16:16:00Z"/>
                <w:rFonts w:ascii="Arial" w:eastAsia="Times New Roman" w:hAnsi="Arial" w:cs="Arial"/>
                <w:color w:val="000000"/>
                <w:sz w:val="20"/>
                <w:szCs w:val="20"/>
              </w:rPr>
            </w:pPr>
            <w:ins w:id="2675" w:author="Arjan" w:date="2012-12-10T16:16: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w:t>
              </w:r>
              <w:r w:rsidRPr="00D30F71">
                <w:rPr>
                  <w:rFonts w:ascii="Arial" w:hAnsi="Arial" w:cs="Arial"/>
                  <w:sz w:val="20"/>
                  <w:szCs w:val="20"/>
                  <w:lang w:val="en-AU"/>
                </w:rPr>
                <w:fldChar w:fldCharType="end"/>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676" w:author="Arjan" w:date="2012-12-10T16:16:00Z"/>
                <w:rFonts w:ascii="Arial" w:eastAsia="Times New Roman" w:hAnsi="Arial" w:cs="Arial"/>
                <w:color w:val="000000"/>
                <w:sz w:val="20"/>
                <w:szCs w:val="20"/>
              </w:rPr>
            </w:pPr>
          </w:p>
        </w:tc>
      </w:tr>
    </w:tbl>
    <w:p w:rsidR="00D30F71" w:rsidRDefault="00D30F71" w:rsidP="0044638F">
      <w:pPr>
        <w:rPr>
          <w:ins w:id="2677" w:author="Arjan" w:date="2012-12-10T16:17:00Z"/>
        </w:rPr>
      </w:pPr>
    </w:p>
    <w:bookmarkStart w:id="2678" w:name="BKM_23EA2150_5EEA_4845_9814_ABC2756C4368"/>
    <w:bookmarkEnd w:id="2678"/>
    <w:p w:rsidR="00D30F71" w:rsidRPr="00D30F71" w:rsidRDefault="00D44D5A" w:rsidP="00D30F71">
      <w:pPr>
        <w:pageBreakBefore/>
        <w:autoSpaceDE w:val="0"/>
        <w:autoSpaceDN w:val="0"/>
        <w:adjustRightInd w:val="0"/>
        <w:spacing w:before="240" w:after="60" w:line="240" w:lineRule="auto"/>
        <w:rPr>
          <w:ins w:id="2679" w:author="Arjan" w:date="2012-12-10T16:18:00Z"/>
          <w:rFonts w:ascii="Arial" w:eastAsia="Times New Roman" w:hAnsi="Arial" w:cs="Arial"/>
          <w:b/>
          <w:bCs/>
          <w:color w:val="0000B0"/>
          <w:sz w:val="24"/>
          <w:szCs w:val="24"/>
        </w:rPr>
      </w:pPr>
      <w:r w:rsidRPr="00D30F71">
        <w:rPr>
          <w:rFonts w:ascii="Arial" w:hAnsi="Arial" w:cs="Arial"/>
          <w:sz w:val="24"/>
          <w:szCs w:val="24"/>
          <w:lang w:val="en-AU"/>
        </w:rPr>
        <w:lastRenderedPageBreak/>
        <w:fldChar w:fldCharType="begin" w:fldLock="1"/>
      </w:r>
      <w:r w:rsidR="00D30F71" w:rsidRPr="00D30F71">
        <w:rPr>
          <w:rFonts w:ascii="Arial" w:hAnsi="Arial" w:cs="Arial"/>
          <w:sz w:val="24"/>
          <w:szCs w:val="24"/>
          <w:lang w:val="en-AU"/>
        </w:rPr>
        <w:instrText xml:space="preserve">MERGEFIELD </w:instrText>
      </w:r>
      <w:r w:rsidR="00D30F71" w:rsidRPr="00D30F71">
        <w:rPr>
          <w:rFonts w:ascii="Arial" w:eastAsia="Times New Roman" w:hAnsi="Arial" w:cs="Arial"/>
          <w:b/>
          <w:bCs/>
          <w:color w:val="0000B0"/>
          <w:sz w:val="24"/>
          <w:szCs w:val="24"/>
        </w:rPr>
        <w:instrText>Element.Stereotype</w:instrText>
      </w:r>
      <w:r w:rsidRPr="00D30F71">
        <w:rPr>
          <w:rFonts w:ascii="Arial" w:hAnsi="Arial" w:cs="Arial"/>
          <w:sz w:val="24"/>
          <w:szCs w:val="24"/>
          <w:lang w:val="en-AU"/>
        </w:rPr>
        <w:fldChar w:fldCharType="separate"/>
      </w:r>
      <w:ins w:id="2680" w:author="Arjan" w:date="2012-12-10T16:18:00Z">
        <w:r w:rsidR="00D30F71" w:rsidRPr="00D30F71">
          <w:rPr>
            <w:rFonts w:ascii="Arial" w:eastAsia="Times New Roman" w:hAnsi="Arial" w:cs="Arial"/>
            <w:b/>
            <w:bCs/>
            <w:color w:val="0000B0"/>
            <w:sz w:val="24"/>
            <w:szCs w:val="24"/>
          </w:rPr>
          <w:t>«Groepattribuutsoort»</w:t>
        </w:r>
        <w:r w:rsidRPr="00D30F71">
          <w:rPr>
            <w:rFonts w:ascii="Arial" w:hAnsi="Arial" w:cs="Arial"/>
            <w:sz w:val="24"/>
            <w:szCs w:val="24"/>
            <w:lang w:val="en-AU"/>
          </w:rPr>
          <w:fldChar w:fldCharType="end"/>
        </w:r>
        <w:r w:rsidR="00D30F71" w:rsidRPr="00D30F71">
          <w:rPr>
            <w:rFonts w:ascii="Arial" w:eastAsia="Times New Roman" w:hAnsi="Arial" w:cs="Arial"/>
            <w:b/>
            <w:bCs/>
            <w:color w:val="0000B0"/>
            <w:sz w:val="24"/>
            <w:szCs w:val="24"/>
          </w:rPr>
          <w:t xml:space="preserve"> </w:t>
        </w:r>
        <w:r w:rsidRPr="00D30F71">
          <w:rPr>
            <w:rFonts w:ascii="Arial" w:eastAsia="Times New Roman" w:hAnsi="Arial" w:cs="Arial"/>
            <w:b/>
            <w:bCs/>
            <w:color w:val="0000B0"/>
            <w:sz w:val="24"/>
            <w:szCs w:val="24"/>
          </w:rPr>
          <w:fldChar w:fldCharType="begin" w:fldLock="1"/>
        </w:r>
        <w:r w:rsidR="00D30F71" w:rsidRPr="00D30F71">
          <w:rPr>
            <w:rFonts w:ascii="Arial" w:eastAsia="Times New Roman" w:hAnsi="Arial" w:cs="Arial"/>
            <w:b/>
            <w:bCs/>
            <w:color w:val="0000B0"/>
            <w:sz w:val="24"/>
            <w:szCs w:val="24"/>
          </w:rPr>
          <w:instrText>MERGEFIELD Element.Name</w:instrText>
        </w:r>
        <w:r w:rsidRPr="00D30F71">
          <w:rPr>
            <w:rFonts w:ascii="Arial" w:eastAsia="Times New Roman" w:hAnsi="Arial" w:cs="Arial"/>
            <w:b/>
            <w:bCs/>
            <w:color w:val="0000B0"/>
            <w:sz w:val="24"/>
            <w:szCs w:val="24"/>
          </w:rPr>
          <w:fldChar w:fldCharType="separate"/>
        </w:r>
        <w:r w:rsidR="00D30F71" w:rsidRPr="00D30F71">
          <w:rPr>
            <w:rFonts w:ascii="Arial" w:eastAsia="Times New Roman" w:hAnsi="Arial" w:cs="Arial"/>
            <w:b/>
            <w:bCs/>
            <w:color w:val="0000B0"/>
            <w:sz w:val="24"/>
            <w:szCs w:val="24"/>
          </w:rPr>
          <w:t>Contactpersoon KLANT-</w:t>
        </w:r>
      </w:ins>
      <w:ins w:id="2681" w:author="Arjan" w:date="2012-12-10T16:19:00Z">
        <w:r w:rsidR="00D30F71" w:rsidRPr="00D30F71">
          <w:rPr>
            <w:rFonts w:ascii="Arial" w:eastAsia="Times New Roman" w:hAnsi="Arial" w:cs="Arial"/>
            <w:b/>
            <w:bCs/>
            <w:color w:val="0000B0"/>
            <w:sz w:val="24"/>
            <w:szCs w:val="24"/>
          </w:rPr>
          <w:t>C</w:t>
        </w:r>
      </w:ins>
      <w:ins w:id="2682" w:author="Arjan" w:date="2012-12-10T16:18:00Z">
        <w:r w:rsidR="00D30F71" w:rsidRPr="00D30F71">
          <w:rPr>
            <w:rFonts w:ascii="Arial" w:eastAsia="Times New Roman" w:hAnsi="Arial" w:cs="Arial"/>
            <w:b/>
            <w:bCs/>
            <w:color w:val="0000B0"/>
            <w:sz w:val="24"/>
            <w:szCs w:val="24"/>
          </w:rPr>
          <w:t>ONTACTPERSOON</w:t>
        </w:r>
        <w:r w:rsidRPr="00D30F71">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D30F71" w:rsidTr="00D30F71">
        <w:trPr>
          <w:trHeight w:val="230"/>
          <w:ins w:id="268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684" w:author="Arjan" w:date="2012-12-10T16:23:00Z"/>
                <w:rFonts w:ascii="Arial" w:eastAsia="Times New Roman" w:hAnsi="Arial" w:cs="Arial"/>
                <w:color w:val="000000"/>
                <w:sz w:val="20"/>
                <w:szCs w:val="20"/>
              </w:rPr>
            </w:pPr>
            <w:bookmarkStart w:id="2685" w:name="BKM_1E57BA48_D14D_4c46_B0DD_81DD16BABE99"/>
            <w:bookmarkStart w:id="2686" w:name="BKM_43782CB6_AD0D_4183_9383_05E37CEE3A70"/>
            <w:bookmarkStart w:id="2687" w:name="BKM_94682650_BA8E_4d06_8A3C_7FB57CD27B3F"/>
            <w:bookmarkStart w:id="2688" w:name="BKM_81E3B162_CCAB_4a28_9E84_BBD29D059E9B"/>
            <w:bookmarkEnd w:id="2685"/>
            <w:bookmarkEnd w:id="2686"/>
            <w:bookmarkEnd w:id="2687"/>
            <w:bookmarkEnd w:id="2688"/>
            <w:ins w:id="2689" w:author="Arjan" w:date="2012-12-10T16:23:00Z">
              <w:r w:rsidRPr="00D30F71">
                <w:rPr>
                  <w:rFonts w:ascii="Arial" w:eastAsia="Times New Roman" w:hAnsi="Arial" w:cs="Arial"/>
                  <w:b/>
                  <w:bCs/>
                  <w:color w:val="000000"/>
                  <w:sz w:val="20"/>
                  <w:szCs w:val="20"/>
                </w:rPr>
                <w:t xml:space="preserve">Naam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44D5A" w:rsidP="00D30F71">
            <w:pPr>
              <w:autoSpaceDE w:val="0"/>
              <w:autoSpaceDN w:val="0"/>
              <w:adjustRightInd w:val="0"/>
              <w:spacing w:after="0" w:line="240" w:lineRule="auto"/>
              <w:rPr>
                <w:ins w:id="2690" w:author="Arjan" w:date="2012-12-10T16:23:00Z"/>
                <w:rFonts w:ascii="Arial" w:eastAsia="Times New Roman" w:hAnsi="Arial" w:cs="Arial"/>
                <w:color w:val="000000"/>
                <w:sz w:val="20"/>
                <w:szCs w:val="20"/>
              </w:rPr>
            </w:pPr>
            <w:ins w:id="2691"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ins>
          </w:p>
        </w:tc>
      </w:tr>
      <w:tr w:rsidR="00D30F71" w:rsidRPr="00D30F71" w:rsidTr="00D30F71">
        <w:trPr>
          <w:ins w:id="269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69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694" w:author="Arjan" w:date="2012-12-10T16:23:00Z"/>
                <w:rFonts w:ascii="Arial" w:eastAsia="Times New Roman" w:hAnsi="Arial" w:cs="Arial"/>
                <w:b/>
                <w:bCs/>
                <w:color w:val="000000"/>
                <w:sz w:val="20"/>
                <w:szCs w:val="20"/>
              </w:rPr>
            </w:pPr>
          </w:p>
        </w:tc>
      </w:tr>
      <w:tr w:rsidR="00D30F71" w:rsidRPr="00D30F71" w:rsidTr="00D30F71">
        <w:trPr>
          <w:ins w:id="269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696" w:author="Arjan" w:date="2012-12-10T16:23:00Z"/>
                <w:rFonts w:ascii="Arial" w:eastAsia="Times New Roman" w:hAnsi="Arial" w:cs="Arial"/>
                <w:color w:val="000000"/>
                <w:sz w:val="20"/>
                <w:szCs w:val="20"/>
              </w:rPr>
            </w:pPr>
            <w:ins w:id="2697" w:author="Arjan" w:date="2012-12-10T16:23:00Z">
              <w:r w:rsidRPr="00D30F71">
                <w:rPr>
                  <w:rFonts w:ascii="Arial" w:eastAsia="Times New Roman" w:hAnsi="Arial" w:cs="Arial"/>
                  <w:b/>
                  <w:bCs/>
                  <w:color w:val="000000"/>
                  <w:sz w:val="20"/>
                  <w:szCs w:val="20"/>
                </w:rPr>
                <w:t xml:space="preserve">Herkomst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698" w:author="Arjan" w:date="2012-12-10T16:23:00Z"/>
                <w:rFonts w:ascii="Arial" w:eastAsia="Times New Roman" w:hAnsi="Arial" w:cs="Arial"/>
                <w:color w:val="000000"/>
                <w:sz w:val="20"/>
                <w:szCs w:val="20"/>
              </w:rPr>
            </w:pPr>
            <w:ins w:id="2699" w:author="Arjan" w:date="2012-12-10T16:23:00Z">
              <w:r w:rsidRPr="00D30F71">
                <w:rPr>
                  <w:rFonts w:ascii="Arial" w:eastAsia="Times New Roman" w:hAnsi="Arial" w:cs="Arial"/>
                  <w:color w:val="000000"/>
                  <w:sz w:val="20"/>
                  <w:szCs w:val="20"/>
                </w:rPr>
                <w:t>KING</w:t>
              </w:r>
            </w:ins>
          </w:p>
        </w:tc>
      </w:tr>
      <w:tr w:rsidR="00D30F71" w:rsidRPr="00D30F71" w:rsidTr="00D30F71">
        <w:trPr>
          <w:trHeight w:val="230"/>
          <w:ins w:id="270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2" w:author="Arjan" w:date="2012-12-10T16:23:00Z"/>
                <w:rFonts w:ascii="Arial" w:eastAsia="Times New Roman" w:hAnsi="Arial" w:cs="Arial"/>
                <w:b/>
                <w:bCs/>
                <w:color w:val="000000"/>
                <w:sz w:val="20"/>
                <w:szCs w:val="20"/>
              </w:rPr>
            </w:pPr>
          </w:p>
        </w:tc>
      </w:tr>
      <w:tr w:rsidR="00D30F71" w:rsidRPr="00D30F71" w:rsidTr="00D30F71">
        <w:trPr>
          <w:trHeight w:val="230"/>
          <w:ins w:id="270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4" w:author="Arjan" w:date="2012-12-10T16:23:00Z"/>
                <w:rFonts w:ascii="Arial" w:eastAsia="Times New Roman" w:hAnsi="Arial" w:cs="Arial"/>
                <w:color w:val="000000"/>
                <w:sz w:val="20"/>
                <w:szCs w:val="20"/>
              </w:rPr>
            </w:pPr>
            <w:ins w:id="2705" w:author="Arjan" w:date="2012-12-10T16:23:00Z">
              <w:r w:rsidRPr="00D30F71">
                <w:rPr>
                  <w:rFonts w:ascii="Arial" w:eastAsia="Times New Roman" w:hAnsi="Arial" w:cs="Arial"/>
                  <w:b/>
                  <w:bCs/>
                  <w:color w:val="000000"/>
                  <w:sz w:val="20"/>
                  <w:szCs w:val="20"/>
                </w:rPr>
                <w:t xml:space="preserve">Code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6" w:author="Arjan" w:date="2012-12-10T16:23:00Z"/>
                <w:rFonts w:ascii="Arial" w:eastAsia="Times New Roman" w:hAnsi="Arial" w:cs="Arial"/>
                <w:color w:val="000000"/>
                <w:sz w:val="20"/>
                <w:szCs w:val="20"/>
              </w:rPr>
            </w:pPr>
          </w:p>
        </w:tc>
      </w:tr>
      <w:tr w:rsidR="00D30F71" w:rsidRPr="00D30F71" w:rsidTr="00D30F71">
        <w:trPr>
          <w:ins w:id="270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09" w:author="Arjan" w:date="2012-12-10T16:23:00Z"/>
                <w:rFonts w:ascii="Arial" w:eastAsia="Times New Roman" w:hAnsi="Arial" w:cs="Arial"/>
                <w:b/>
                <w:bCs/>
                <w:color w:val="000000"/>
                <w:sz w:val="20"/>
                <w:szCs w:val="20"/>
              </w:rPr>
            </w:pPr>
          </w:p>
        </w:tc>
      </w:tr>
      <w:tr w:rsidR="00D30F71" w:rsidRPr="00D30F71" w:rsidTr="00D30F71">
        <w:trPr>
          <w:ins w:id="271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11" w:author="Arjan" w:date="2012-12-10T16:23:00Z"/>
                <w:rFonts w:ascii="Arial" w:eastAsia="Times New Roman" w:hAnsi="Arial" w:cs="Arial"/>
                <w:color w:val="000000"/>
                <w:sz w:val="20"/>
                <w:szCs w:val="20"/>
              </w:rPr>
            </w:pPr>
            <w:ins w:id="2712" w:author="Arjan" w:date="2012-12-10T16:23:00Z">
              <w:r w:rsidRPr="00D30F71">
                <w:rPr>
                  <w:rFonts w:ascii="Arial" w:eastAsia="Times New Roman" w:hAnsi="Arial" w:cs="Arial"/>
                  <w:b/>
                  <w:bCs/>
                  <w:color w:val="000000"/>
                  <w:sz w:val="20"/>
                  <w:szCs w:val="20"/>
                </w:rPr>
                <w:t xml:space="preserve">Definitie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44D5A" w:rsidP="00D30F71">
            <w:pPr>
              <w:autoSpaceDE w:val="0"/>
              <w:autoSpaceDN w:val="0"/>
              <w:adjustRightInd w:val="0"/>
              <w:spacing w:after="0" w:line="240" w:lineRule="auto"/>
              <w:rPr>
                <w:ins w:id="2713" w:author="Arjan" w:date="2012-12-10T16:23:00Z"/>
                <w:rFonts w:ascii="Arial" w:eastAsia="Times New Roman" w:hAnsi="Arial" w:cs="Arial"/>
                <w:color w:val="000000"/>
                <w:sz w:val="20"/>
                <w:szCs w:val="20"/>
              </w:rPr>
            </w:pPr>
            <w:ins w:id="2714"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gegevens van de persoon zijnde een medewerker van de Vestiging waarmee het Klantcontact plaats vond.</w:t>
              </w:r>
            </w:ins>
          </w:p>
        </w:tc>
      </w:tr>
      <w:tr w:rsidR="00D30F71" w:rsidRPr="00D30F71" w:rsidTr="00D30F71">
        <w:trPr>
          <w:ins w:id="271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16"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17" w:author="Arjan" w:date="2012-12-10T16:23:00Z"/>
                <w:rFonts w:ascii="Arial" w:eastAsia="Times New Roman" w:hAnsi="Arial" w:cs="Arial"/>
                <w:b/>
                <w:bCs/>
                <w:color w:val="000000"/>
                <w:sz w:val="20"/>
                <w:szCs w:val="20"/>
              </w:rPr>
            </w:pPr>
          </w:p>
        </w:tc>
      </w:tr>
      <w:tr w:rsidR="00D30F71" w:rsidRPr="00D30F71" w:rsidTr="00D30F71">
        <w:trPr>
          <w:ins w:id="271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19" w:author="Arjan" w:date="2012-12-10T16:23:00Z"/>
                <w:rFonts w:ascii="Arial" w:eastAsia="Times New Roman" w:hAnsi="Arial" w:cs="Arial"/>
                <w:color w:val="000000"/>
                <w:sz w:val="20"/>
                <w:szCs w:val="20"/>
              </w:rPr>
            </w:pPr>
            <w:ins w:id="2720" w:author="Arjan" w:date="2012-12-10T16:23:00Z">
              <w:r w:rsidRPr="00D30F71">
                <w:rPr>
                  <w:rFonts w:ascii="Arial" w:eastAsia="Times New Roman" w:hAnsi="Arial" w:cs="Arial"/>
                  <w:b/>
                  <w:bCs/>
                  <w:color w:val="000000"/>
                  <w:sz w:val="20"/>
                  <w:szCs w:val="20"/>
                </w:rPr>
                <w:t xml:space="preserve">Datum opname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21" w:author="Arjan" w:date="2012-12-10T16:23:00Z"/>
                <w:rFonts w:ascii="Arial" w:eastAsia="Times New Roman" w:hAnsi="Arial" w:cs="Arial"/>
                <w:color w:val="000000"/>
                <w:sz w:val="20"/>
                <w:szCs w:val="20"/>
              </w:rPr>
            </w:pPr>
            <w:ins w:id="2722" w:author="Arjan" w:date="2012-12-10T16:23:00Z">
              <w:r w:rsidRPr="00D30F71">
                <w:rPr>
                  <w:rFonts w:ascii="Arial" w:eastAsia="Times New Roman" w:hAnsi="Arial" w:cs="Arial"/>
                  <w:color w:val="000000"/>
                  <w:sz w:val="20"/>
                  <w:szCs w:val="20"/>
                </w:rPr>
                <w:t>1 januari 2013</w:t>
              </w:r>
            </w:ins>
          </w:p>
        </w:tc>
      </w:tr>
      <w:tr w:rsidR="00D30F71" w:rsidRPr="00D30F71" w:rsidTr="00D30F71">
        <w:trPr>
          <w:trHeight w:val="215"/>
          <w:ins w:id="272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2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25" w:author="Arjan" w:date="2012-12-10T16:23:00Z"/>
                <w:rFonts w:ascii="Arial" w:eastAsia="Times New Roman" w:hAnsi="Arial" w:cs="Arial"/>
                <w:b/>
                <w:bCs/>
                <w:color w:val="000000"/>
                <w:sz w:val="20"/>
                <w:szCs w:val="20"/>
              </w:rPr>
            </w:pPr>
          </w:p>
        </w:tc>
      </w:tr>
      <w:tr w:rsidR="00D30F71" w:rsidRPr="00D30F71" w:rsidTr="00D30F71">
        <w:trPr>
          <w:trHeight w:val="215"/>
          <w:ins w:id="272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27" w:author="Arjan" w:date="2012-12-10T16:23:00Z"/>
                <w:rFonts w:ascii="Arial" w:eastAsia="Times New Roman" w:hAnsi="Arial" w:cs="Arial"/>
                <w:color w:val="000000"/>
                <w:sz w:val="20"/>
                <w:szCs w:val="20"/>
              </w:rPr>
            </w:pPr>
            <w:ins w:id="2728" w:author="Arjan" w:date="2012-12-10T16:23:00Z">
              <w:r w:rsidRPr="00D30F71">
                <w:rPr>
                  <w:rFonts w:ascii="Arial" w:eastAsia="Times New Roman" w:hAnsi="Arial" w:cs="Arial"/>
                  <w:b/>
                  <w:bCs/>
                  <w:color w:val="000000"/>
                  <w:sz w:val="20"/>
                  <w:szCs w:val="20"/>
                </w:rPr>
                <w:t xml:space="preserve">Toelichting </w:t>
              </w:r>
              <w:proofErr w:type="spellStart"/>
              <w:r w:rsidRPr="00D30F71">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29" w:author="Arjan" w:date="2012-12-10T16:23:00Z"/>
                <w:rFonts w:ascii="Arial" w:eastAsia="Times New Roman" w:hAnsi="Arial" w:cs="Arial"/>
                <w:color w:val="000000"/>
                <w:sz w:val="20"/>
                <w:szCs w:val="20"/>
              </w:rPr>
            </w:pPr>
            <w:ins w:id="2730" w:author="Arjan" w:date="2012-12-10T16:23:00Z">
              <w:r w:rsidRPr="00D30F71">
                <w:rPr>
                  <w:rFonts w:ascii="Arial" w:eastAsia="Times New Roman" w:hAnsi="Arial" w:cs="Arial"/>
                  <w:color w:val="000000"/>
                  <w:sz w:val="20"/>
                  <w:szCs w:val="20"/>
                </w:rPr>
                <w:t xml:space="preserve">Het betreft een </w:t>
              </w:r>
              <w:proofErr w:type="spellStart"/>
              <w:r w:rsidRPr="00D30F71">
                <w:rPr>
                  <w:rFonts w:ascii="Arial" w:eastAsia="Times New Roman" w:hAnsi="Arial" w:cs="Arial"/>
                  <w:color w:val="000000"/>
                  <w:sz w:val="20"/>
                  <w:szCs w:val="20"/>
                </w:rPr>
                <w:t>groepattribuutsoort</w:t>
              </w:r>
              <w:proofErr w:type="spellEnd"/>
              <w:r w:rsidRPr="00D30F71">
                <w:rPr>
                  <w:rFonts w:ascii="Arial" w:eastAsia="Times New Roman" w:hAnsi="Arial" w:cs="Arial"/>
                  <w:color w:val="000000"/>
                  <w:sz w:val="20"/>
                  <w:szCs w:val="20"/>
                </w:rPr>
                <w:t xml:space="preserve"> met gegevens van de contactpersonen die namens de Vestiging van een onderneming het klantcontact voerde.</w:t>
              </w:r>
            </w:ins>
          </w:p>
        </w:tc>
      </w:tr>
      <w:tr w:rsidR="00D30F71" w:rsidRPr="00D30F71" w:rsidTr="00D30F71">
        <w:trPr>
          <w:ins w:id="273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3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33" w:author="Arjan" w:date="2012-12-10T16:23:00Z"/>
                <w:rFonts w:ascii="Arial" w:eastAsia="Times New Roman" w:hAnsi="Arial" w:cs="Arial"/>
                <w:b/>
                <w:bCs/>
                <w:color w:val="000000"/>
                <w:sz w:val="20"/>
                <w:szCs w:val="20"/>
              </w:rPr>
            </w:pPr>
          </w:p>
        </w:tc>
      </w:tr>
      <w:tr w:rsidR="00D30F71" w:rsidRPr="00D30F71" w:rsidTr="00D30F71">
        <w:trPr>
          <w:ins w:id="273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35" w:author="Arjan" w:date="2012-12-10T16:23:00Z"/>
                <w:rFonts w:ascii="Arial" w:eastAsia="Times New Roman" w:hAnsi="Arial" w:cs="Arial"/>
                <w:color w:val="000000"/>
                <w:sz w:val="20"/>
                <w:szCs w:val="20"/>
              </w:rPr>
            </w:pPr>
            <w:ins w:id="2736" w:author="Arjan" w:date="2012-12-10T16:23:00Z">
              <w:r w:rsidRPr="00D30F71">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37" w:author="Arjan" w:date="2012-12-10T16:23:00Z"/>
                <w:rFonts w:ascii="Arial" w:eastAsia="Times New Roman" w:hAnsi="Arial" w:cs="Arial"/>
                <w:color w:val="000000"/>
                <w:sz w:val="20"/>
                <w:szCs w:val="20"/>
              </w:rPr>
            </w:pPr>
            <w:ins w:id="2738" w:author="Arjan" w:date="2012-12-10T16:23:00Z">
              <w:r w:rsidRPr="00D30F71">
                <w:rPr>
                  <w:rFonts w:ascii="Arial" w:eastAsia="Times New Roman" w:hAnsi="Arial" w:cs="Arial"/>
                  <w:color w:val="000000"/>
                  <w:sz w:val="20"/>
                  <w:szCs w:val="20"/>
                </w:rPr>
                <w:t>Nee</w:t>
              </w:r>
            </w:ins>
          </w:p>
        </w:tc>
      </w:tr>
      <w:tr w:rsidR="00D30F71" w:rsidRPr="00D30F71" w:rsidTr="00D30F71">
        <w:trPr>
          <w:ins w:id="273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0"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1" w:author="Arjan" w:date="2012-12-10T16:23:00Z"/>
                <w:rFonts w:ascii="Arial" w:eastAsia="Times New Roman" w:hAnsi="Arial" w:cs="Arial"/>
                <w:b/>
                <w:bCs/>
                <w:color w:val="000000"/>
                <w:sz w:val="20"/>
                <w:szCs w:val="20"/>
              </w:rPr>
            </w:pPr>
          </w:p>
        </w:tc>
      </w:tr>
      <w:tr w:rsidR="00D30F71" w:rsidRPr="00D30F71" w:rsidTr="00D30F71">
        <w:trPr>
          <w:ins w:id="274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3" w:author="Arjan" w:date="2012-12-10T16:23:00Z"/>
                <w:rFonts w:ascii="Arial" w:eastAsia="Times New Roman" w:hAnsi="Arial" w:cs="Arial"/>
                <w:color w:val="000000"/>
                <w:sz w:val="20"/>
                <w:szCs w:val="20"/>
              </w:rPr>
            </w:pPr>
            <w:ins w:id="2744" w:author="Arjan" w:date="2012-12-10T16:23:00Z">
              <w:r w:rsidRPr="00D30F71">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5" w:author="Arjan" w:date="2012-12-10T16:23:00Z"/>
                <w:rFonts w:ascii="Arial" w:eastAsia="Times New Roman" w:hAnsi="Arial" w:cs="Arial"/>
                <w:color w:val="000000"/>
                <w:sz w:val="20"/>
                <w:szCs w:val="20"/>
              </w:rPr>
            </w:pPr>
            <w:ins w:id="2746" w:author="Arjan" w:date="2012-12-10T16:23:00Z">
              <w:r w:rsidRPr="00D30F71">
                <w:rPr>
                  <w:rFonts w:ascii="Arial" w:eastAsia="Times New Roman" w:hAnsi="Arial" w:cs="Arial"/>
                  <w:color w:val="000000"/>
                  <w:sz w:val="20"/>
                  <w:szCs w:val="20"/>
                </w:rPr>
                <w:t>Nee</w:t>
              </w:r>
            </w:ins>
          </w:p>
        </w:tc>
      </w:tr>
      <w:tr w:rsidR="00D30F71" w:rsidRPr="00D30F71" w:rsidTr="00D30F71">
        <w:trPr>
          <w:trHeight w:val="230"/>
          <w:ins w:id="274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49" w:author="Arjan" w:date="2012-12-10T16:23:00Z"/>
                <w:rFonts w:ascii="Arial" w:eastAsia="Times New Roman" w:hAnsi="Arial" w:cs="Arial"/>
                <w:b/>
                <w:bCs/>
                <w:color w:val="000000"/>
                <w:sz w:val="20"/>
                <w:szCs w:val="20"/>
              </w:rPr>
            </w:pPr>
          </w:p>
        </w:tc>
      </w:tr>
      <w:tr w:rsidR="00D30F71" w:rsidRPr="00D30F71" w:rsidTr="00D30F71">
        <w:trPr>
          <w:ins w:id="275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51" w:author="Arjan" w:date="2012-12-10T16:23:00Z"/>
                <w:rFonts w:ascii="Arial" w:eastAsia="Times New Roman" w:hAnsi="Arial" w:cs="Arial"/>
                <w:color w:val="000000"/>
                <w:sz w:val="20"/>
                <w:szCs w:val="20"/>
              </w:rPr>
            </w:pPr>
            <w:ins w:id="2752" w:author="Arjan" w:date="2012-12-10T16:23:00Z">
              <w:r w:rsidRPr="00D30F71">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53" w:author="Arjan" w:date="2012-12-10T16:23:00Z"/>
                <w:rFonts w:ascii="Arial" w:eastAsia="Times New Roman" w:hAnsi="Arial" w:cs="Arial"/>
                <w:color w:val="000000"/>
                <w:sz w:val="20"/>
                <w:szCs w:val="20"/>
              </w:rPr>
            </w:pPr>
          </w:p>
        </w:tc>
      </w:tr>
      <w:tr w:rsidR="00D30F71" w:rsidRPr="00D30F71" w:rsidTr="00D30F71">
        <w:trPr>
          <w:ins w:id="275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5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56" w:author="Arjan" w:date="2012-12-10T16:23:00Z"/>
                <w:rFonts w:ascii="Arial" w:eastAsia="Times New Roman" w:hAnsi="Arial" w:cs="Arial"/>
                <w:b/>
                <w:bCs/>
                <w:color w:val="000000"/>
                <w:sz w:val="20"/>
                <w:szCs w:val="20"/>
              </w:rPr>
            </w:pPr>
          </w:p>
        </w:tc>
      </w:tr>
      <w:tr w:rsidR="00D30F71" w:rsidRPr="00D30F71" w:rsidTr="00D30F71">
        <w:trPr>
          <w:ins w:id="275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58" w:author="Arjan" w:date="2012-12-10T16:23:00Z"/>
                <w:rFonts w:ascii="Arial" w:eastAsia="Times New Roman" w:hAnsi="Arial" w:cs="Arial"/>
                <w:color w:val="000000"/>
                <w:sz w:val="20"/>
                <w:szCs w:val="20"/>
              </w:rPr>
            </w:pPr>
            <w:ins w:id="2759" w:author="Arjan" w:date="2012-12-10T16:23:00Z">
              <w:r w:rsidRPr="00D30F71">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60" w:author="Arjan" w:date="2012-12-10T16:23:00Z"/>
                <w:rFonts w:ascii="Arial" w:eastAsia="Times New Roman" w:hAnsi="Arial" w:cs="Arial"/>
                <w:color w:val="000000"/>
                <w:sz w:val="20"/>
                <w:szCs w:val="20"/>
              </w:rPr>
            </w:pPr>
            <w:ins w:id="2761" w:author="Arjan" w:date="2012-12-10T16:23:00Z">
              <w:r w:rsidRPr="00D30F71">
                <w:rPr>
                  <w:rFonts w:ascii="Arial" w:eastAsia="Times New Roman" w:hAnsi="Arial" w:cs="Arial"/>
                  <w:color w:val="000000"/>
                  <w:sz w:val="20"/>
                  <w:szCs w:val="20"/>
                </w:rPr>
                <w:t>Nee</w:t>
              </w:r>
            </w:ins>
          </w:p>
        </w:tc>
      </w:tr>
      <w:tr w:rsidR="00D30F71" w:rsidRPr="00D30F71" w:rsidTr="00D30F71">
        <w:trPr>
          <w:trHeight w:val="250"/>
          <w:ins w:id="276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6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64" w:author="Arjan" w:date="2012-12-10T16:23:00Z"/>
                <w:rFonts w:ascii="Arial" w:eastAsia="Times New Roman" w:hAnsi="Arial" w:cs="Arial"/>
                <w:b/>
                <w:bCs/>
                <w:color w:val="000000"/>
                <w:sz w:val="20"/>
                <w:szCs w:val="20"/>
              </w:rPr>
            </w:pPr>
          </w:p>
        </w:tc>
      </w:tr>
      <w:tr w:rsidR="00D30F71" w:rsidRPr="00D30F71" w:rsidTr="00D30F71">
        <w:trPr>
          <w:trHeight w:val="371"/>
          <w:ins w:id="276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66" w:author="Arjan" w:date="2012-12-10T16:23:00Z"/>
                <w:rFonts w:ascii="Arial" w:eastAsia="Times New Roman" w:hAnsi="Arial" w:cs="Arial"/>
                <w:color w:val="000000"/>
                <w:sz w:val="20"/>
                <w:szCs w:val="20"/>
              </w:rPr>
            </w:pPr>
            <w:ins w:id="2767" w:author="Arjan" w:date="2012-12-10T16:23:00Z">
              <w:r w:rsidRPr="00D30F71">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68" w:author="Arjan" w:date="2012-12-10T16:23:00Z"/>
                <w:rFonts w:ascii="Arial" w:eastAsia="Times New Roman" w:hAnsi="Arial" w:cs="Arial"/>
                <w:color w:val="000000"/>
                <w:sz w:val="20"/>
                <w:szCs w:val="20"/>
              </w:rPr>
            </w:pPr>
            <w:ins w:id="2769" w:author="Arjan" w:date="2012-12-10T16:23:00Z">
              <w:r w:rsidRPr="00D30F71">
                <w:rPr>
                  <w:rFonts w:ascii="Arial" w:eastAsia="Times New Roman" w:hAnsi="Arial" w:cs="Arial"/>
                  <w:color w:val="000000"/>
                  <w:sz w:val="20"/>
                  <w:szCs w:val="20"/>
                </w:rPr>
                <w:t>Nee</w:t>
              </w:r>
            </w:ins>
          </w:p>
        </w:tc>
      </w:tr>
      <w:tr w:rsidR="00D30F71" w:rsidRPr="00D30F71" w:rsidTr="00D30F71">
        <w:trPr>
          <w:trHeight w:val="185"/>
          <w:ins w:id="277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7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72" w:author="Arjan" w:date="2012-12-10T16:23:00Z"/>
                <w:rFonts w:ascii="Arial" w:eastAsia="Times New Roman" w:hAnsi="Arial" w:cs="Arial"/>
                <w:b/>
                <w:bCs/>
                <w:color w:val="000000"/>
                <w:sz w:val="20"/>
                <w:szCs w:val="20"/>
              </w:rPr>
            </w:pPr>
          </w:p>
        </w:tc>
      </w:tr>
      <w:tr w:rsidR="00D30F71" w:rsidRPr="00D30F71" w:rsidTr="00D30F71">
        <w:trPr>
          <w:trHeight w:val="185"/>
          <w:ins w:id="277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74" w:author="Arjan" w:date="2012-12-10T16:23:00Z"/>
                <w:rFonts w:ascii="Arial" w:eastAsia="Times New Roman" w:hAnsi="Arial" w:cs="Arial"/>
                <w:color w:val="000000"/>
                <w:sz w:val="20"/>
                <w:szCs w:val="20"/>
              </w:rPr>
            </w:pPr>
            <w:ins w:id="2775" w:author="Arjan" w:date="2012-12-10T16:23: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rPr>
                <w:t>kardinaliteit</w:t>
              </w:r>
              <w:proofErr w:type="spellEnd"/>
            </w:ins>
          </w:p>
        </w:tc>
        <w:tc>
          <w:tcPr>
            <w:tcW w:w="5670" w:type="dxa"/>
            <w:gridSpan w:val="3"/>
            <w:tcBorders>
              <w:top w:val="nil"/>
              <w:left w:val="nil"/>
              <w:bottom w:val="nil"/>
              <w:right w:val="nil"/>
            </w:tcBorders>
          </w:tcPr>
          <w:p w:rsidR="00D30F71" w:rsidRPr="00D30F71" w:rsidRDefault="00D44D5A" w:rsidP="00D30F71">
            <w:pPr>
              <w:autoSpaceDE w:val="0"/>
              <w:autoSpaceDN w:val="0"/>
              <w:adjustRightInd w:val="0"/>
              <w:spacing w:after="0" w:line="240" w:lineRule="auto"/>
              <w:rPr>
                <w:ins w:id="2776" w:author="Arjan" w:date="2012-12-10T16:23:00Z"/>
                <w:rFonts w:ascii="Arial" w:eastAsia="Times New Roman" w:hAnsi="Arial" w:cs="Arial"/>
                <w:color w:val="000000"/>
                <w:sz w:val="20"/>
                <w:szCs w:val="20"/>
              </w:rPr>
            </w:pPr>
            <w:ins w:id="2777"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ins>
          </w:p>
        </w:tc>
      </w:tr>
      <w:tr w:rsidR="00D30F71" w:rsidRPr="00D30F71" w:rsidTr="00D30F71">
        <w:trPr>
          <w:trHeight w:val="230"/>
          <w:ins w:id="277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7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80" w:author="Arjan" w:date="2012-12-10T16:23:00Z"/>
                <w:rFonts w:ascii="Arial" w:eastAsia="Times New Roman" w:hAnsi="Arial" w:cs="Arial"/>
                <w:b/>
                <w:bCs/>
                <w:color w:val="000000"/>
                <w:sz w:val="20"/>
                <w:szCs w:val="20"/>
              </w:rPr>
            </w:pPr>
          </w:p>
        </w:tc>
      </w:tr>
      <w:tr w:rsidR="00D30F71" w:rsidRPr="00D30F71" w:rsidTr="00D30F71">
        <w:trPr>
          <w:trHeight w:val="230"/>
          <w:ins w:id="278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82" w:author="Arjan" w:date="2012-12-10T16:23:00Z"/>
                <w:rFonts w:ascii="Arial" w:eastAsia="Times New Roman" w:hAnsi="Arial" w:cs="Arial"/>
                <w:color w:val="000000"/>
                <w:sz w:val="20"/>
                <w:szCs w:val="20"/>
              </w:rPr>
            </w:pPr>
            <w:ins w:id="2783" w:author="Arjan" w:date="2012-12-10T16:23:00Z">
              <w:r w:rsidRPr="00D30F71">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84" w:author="Arjan" w:date="2012-12-10T16:23:00Z"/>
                <w:rFonts w:ascii="Arial" w:eastAsia="Times New Roman" w:hAnsi="Arial" w:cs="Arial"/>
                <w:color w:val="000000"/>
                <w:sz w:val="20"/>
                <w:szCs w:val="20"/>
              </w:rPr>
            </w:pPr>
            <w:ins w:id="2785" w:author="Arjan" w:date="2012-12-10T16:23:00Z">
              <w:r w:rsidRPr="00D30F71">
                <w:rPr>
                  <w:rFonts w:ascii="Arial" w:eastAsia="Times New Roman" w:hAnsi="Arial" w:cs="Arial"/>
                  <w:color w:val="000000"/>
                  <w:sz w:val="20"/>
                  <w:szCs w:val="20"/>
                </w:rPr>
                <w:t>Gemeentelijk kerngegeven</w:t>
              </w:r>
            </w:ins>
          </w:p>
        </w:tc>
      </w:tr>
      <w:tr w:rsidR="00D30F71" w:rsidRPr="00D30F71" w:rsidTr="00D30F71">
        <w:trPr>
          <w:trHeight w:val="230"/>
          <w:ins w:id="278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8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88" w:author="Arjan" w:date="2012-12-10T16:23:00Z"/>
                <w:rFonts w:ascii="Arial" w:eastAsia="Times New Roman" w:hAnsi="Arial" w:cs="Arial"/>
                <w:b/>
                <w:bCs/>
                <w:color w:val="000000"/>
                <w:sz w:val="20"/>
                <w:szCs w:val="20"/>
              </w:rPr>
            </w:pPr>
          </w:p>
        </w:tc>
      </w:tr>
      <w:tr w:rsidR="00D30F71" w:rsidRPr="00D30F71" w:rsidTr="00D30F71">
        <w:trPr>
          <w:trHeight w:val="230"/>
          <w:ins w:id="278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0" w:author="Arjan" w:date="2012-12-10T16:23:00Z"/>
                <w:rFonts w:ascii="Arial" w:eastAsia="Times New Roman" w:hAnsi="Arial" w:cs="Arial"/>
                <w:color w:val="000000"/>
                <w:sz w:val="20"/>
                <w:szCs w:val="20"/>
              </w:rPr>
            </w:pPr>
            <w:ins w:id="2791" w:author="Arjan" w:date="2012-12-10T16:23:00Z">
              <w:r w:rsidRPr="00D30F71">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2" w:author="Arjan" w:date="2012-12-10T16:23:00Z"/>
                <w:rFonts w:ascii="Arial" w:eastAsia="Times New Roman" w:hAnsi="Arial" w:cs="Arial"/>
                <w:color w:val="000000"/>
                <w:sz w:val="20"/>
                <w:szCs w:val="20"/>
              </w:rPr>
            </w:pPr>
          </w:p>
        </w:tc>
      </w:tr>
      <w:tr w:rsidR="00D30F71" w:rsidRPr="00D30F71" w:rsidTr="00D30F71">
        <w:trPr>
          <w:trHeight w:val="230"/>
          <w:ins w:id="2793" w:author="Arjan" w:date="2012-12-10T16:24: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4" w:author="Arjan" w:date="2012-12-10T16:24: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5" w:author="Arjan" w:date="2012-12-10T16:24:00Z"/>
                <w:rFonts w:ascii="Arial" w:eastAsia="Times New Roman" w:hAnsi="Arial" w:cs="Arial"/>
                <w:color w:val="000000"/>
                <w:sz w:val="20"/>
                <w:szCs w:val="20"/>
              </w:rPr>
            </w:pPr>
          </w:p>
        </w:tc>
      </w:tr>
      <w:tr w:rsidR="00D30F71" w:rsidRPr="00D30F71" w:rsidTr="00D30F71">
        <w:trPr>
          <w:ins w:id="2796"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7" w:author="Arjan" w:date="2012-12-10T16:24:00Z"/>
                <w:rFonts w:ascii="Arial" w:eastAsia="Times New Roman" w:hAnsi="Arial" w:cs="Arial"/>
                <w:color w:val="000000"/>
                <w:sz w:val="20"/>
                <w:szCs w:val="20"/>
              </w:rPr>
            </w:pPr>
            <w:ins w:id="2798" w:author="Arjan" w:date="2012-12-10T16:24: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799" w:author="Arjan" w:date="2012-12-10T16:24:00Z"/>
                <w:rFonts w:ascii="Arial" w:eastAsia="Times New Roman" w:hAnsi="Arial" w:cs="Arial"/>
                <w:color w:val="000000"/>
                <w:sz w:val="20"/>
                <w:szCs w:val="20"/>
              </w:rPr>
            </w:pPr>
            <w:ins w:id="2800" w:author="Arjan" w:date="2012-12-10T16:24: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01" w:author="Arjan" w:date="2012-12-10T16:24:00Z"/>
                <w:rFonts w:ascii="Arial" w:eastAsia="Times New Roman" w:hAnsi="Arial" w:cs="Arial"/>
                <w:color w:val="000000"/>
                <w:sz w:val="20"/>
                <w:szCs w:val="20"/>
              </w:rPr>
            </w:pPr>
            <w:ins w:id="2802" w:author="Arjan" w:date="2012-12-10T16:24:00Z">
              <w:r w:rsidRPr="00D30F71">
                <w:rPr>
                  <w:rFonts w:ascii="Arial" w:eastAsia="Times New Roman" w:hAnsi="Arial" w:cs="Arial"/>
                  <w:i/>
                  <w:iCs/>
                  <w:color w:val="000000"/>
                  <w:sz w:val="20"/>
                  <w:szCs w:val="20"/>
                </w:rPr>
                <w:t>Gegevensnaam</w:t>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03" w:author="Arjan" w:date="2012-12-10T16:24:00Z"/>
                <w:rFonts w:ascii="Arial" w:eastAsia="Times New Roman" w:hAnsi="Arial" w:cs="Arial"/>
                <w:color w:val="000000"/>
                <w:sz w:val="20"/>
                <w:szCs w:val="20"/>
              </w:rPr>
            </w:pPr>
            <w:ins w:id="2804" w:author="Arjan" w:date="2012-12-10T16:24:00Z">
              <w:r w:rsidRPr="00D30F71">
                <w:rPr>
                  <w:rFonts w:ascii="Arial" w:eastAsia="Times New Roman" w:hAnsi="Arial" w:cs="Arial"/>
                  <w:i/>
                  <w:iCs/>
                  <w:color w:val="000000"/>
                  <w:sz w:val="20"/>
                  <w:szCs w:val="20"/>
                </w:rPr>
                <w:t>Herkomst</w:t>
              </w:r>
            </w:ins>
          </w:p>
        </w:tc>
      </w:tr>
      <w:tr w:rsidR="00D30F71" w:rsidRPr="00D30F71" w:rsidTr="00D30F71">
        <w:trPr>
          <w:ins w:id="2805"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06"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807"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08" w:author="Arjan" w:date="2012-12-10T16:24:00Z"/>
                <w:rFonts w:ascii="Arial" w:eastAsia="Times New Roman" w:hAnsi="Arial" w:cs="Arial"/>
                <w:color w:val="000000"/>
                <w:sz w:val="20"/>
                <w:szCs w:val="20"/>
              </w:rPr>
            </w:pPr>
            <w:ins w:id="2809"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10" w:author="Arjan" w:date="2012-12-10T16:24:00Z"/>
                <w:rFonts w:ascii="Arial" w:eastAsia="Times New Roman" w:hAnsi="Arial" w:cs="Arial"/>
                <w:color w:val="000000"/>
                <w:sz w:val="20"/>
                <w:szCs w:val="20"/>
              </w:rPr>
            </w:pPr>
            <w:ins w:id="2811" w:author="Arjan" w:date="2012-12-10T16:24:00Z">
              <w:r w:rsidRPr="00D30F71">
                <w:rPr>
                  <w:rFonts w:ascii="Arial" w:eastAsia="Times New Roman" w:hAnsi="Arial" w:cs="Arial"/>
                  <w:color w:val="000000"/>
                  <w:sz w:val="20"/>
                  <w:szCs w:val="20"/>
                </w:rPr>
                <w:t>KING</w:t>
              </w:r>
            </w:ins>
          </w:p>
        </w:tc>
      </w:tr>
      <w:tr w:rsidR="00D30F71" w:rsidRPr="00D30F71" w:rsidTr="00D30F71">
        <w:trPr>
          <w:ins w:id="2812"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13"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814"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15" w:author="Arjan" w:date="2012-12-10T16:24:00Z"/>
                <w:rFonts w:ascii="Arial" w:eastAsia="Times New Roman" w:hAnsi="Arial" w:cs="Arial"/>
                <w:color w:val="000000"/>
                <w:sz w:val="20"/>
                <w:szCs w:val="20"/>
              </w:rPr>
            </w:pPr>
            <w:ins w:id="2816"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17" w:author="Arjan" w:date="2012-12-10T16:24:00Z"/>
                <w:rFonts w:ascii="Arial" w:eastAsia="Times New Roman" w:hAnsi="Arial" w:cs="Arial"/>
                <w:color w:val="000000"/>
                <w:sz w:val="20"/>
                <w:szCs w:val="20"/>
              </w:rPr>
            </w:pPr>
            <w:ins w:id="2818" w:author="Arjan" w:date="2012-12-10T16:24:00Z">
              <w:r w:rsidRPr="00D30F71">
                <w:rPr>
                  <w:rFonts w:ascii="Arial" w:eastAsia="Times New Roman" w:hAnsi="Arial" w:cs="Arial"/>
                  <w:color w:val="000000"/>
                  <w:sz w:val="20"/>
                  <w:szCs w:val="20"/>
                </w:rPr>
                <w:t>KING</w:t>
              </w:r>
            </w:ins>
          </w:p>
        </w:tc>
      </w:tr>
      <w:tr w:rsidR="00D30F71" w:rsidRPr="00D30F71" w:rsidTr="00D30F71">
        <w:trPr>
          <w:ins w:id="2819"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20"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821"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22" w:author="Arjan" w:date="2012-12-10T16:24:00Z"/>
                <w:rFonts w:ascii="Arial" w:eastAsia="Times New Roman" w:hAnsi="Arial" w:cs="Arial"/>
                <w:color w:val="000000"/>
                <w:sz w:val="20"/>
                <w:szCs w:val="20"/>
              </w:rPr>
            </w:pPr>
            <w:ins w:id="2823"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24" w:author="Arjan" w:date="2012-12-10T16:24:00Z"/>
                <w:rFonts w:ascii="Arial" w:eastAsia="Times New Roman" w:hAnsi="Arial" w:cs="Arial"/>
                <w:color w:val="000000"/>
                <w:sz w:val="20"/>
                <w:szCs w:val="20"/>
              </w:rPr>
            </w:pPr>
            <w:ins w:id="2825" w:author="Arjan" w:date="2012-12-10T16:24:00Z">
              <w:r w:rsidRPr="00D30F71">
                <w:rPr>
                  <w:rFonts w:ascii="Arial" w:eastAsia="Times New Roman" w:hAnsi="Arial" w:cs="Arial"/>
                  <w:color w:val="000000"/>
                  <w:sz w:val="20"/>
                  <w:szCs w:val="20"/>
                </w:rPr>
                <w:t>KING</w:t>
              </w:r>
            </w:ins>
          </w:p>
        </w:tc>
      </w:tr>
      <w:tr w:rsidR="00D30F71" w:rsidRPr="00D30F71" w:rsidTr="00D30F71">
        <w:trPr>
          <w:ins w:id="2826"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27"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2828"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29" w:author="Arjan" w:date="2012-12-10T16:24:00Z"/>
                <w:rFonts w:ascii="Arial" w:eastAsia="Times New Roman" w:hAnsi="Arial" w:cs="Arial"/>
                <w:color w:val="000000"/>
                <w:sz w:val="20"/>
                <w:szCs w:val="20"/>
              </w:rPr>
            </w:pPr>
            <w:ins w:id="2830"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31" w:author="Arjan" w:date="2012-12-10T16:24:00Z"/>
                <w:rFonts w:ascii="Arial" w:eastAsia="Times New Roman" w:hAnsi="Arial" w:cs="Arial"/>
                <w:color w:val="000000"/>
                <w:sz w:val="20"/>
                <w:szCs w:val="20"/>
              </w:rPr>
            </w:pPr>
            <w:ins w:id="2832" w:author="Arjan" w:date="2012-12-10T16:24:00Z">
              <w:r w:rsidRPr="00D30F71">
                <w:rPr>
                  <w:rFonts w:ascii="Arial" w:eastAsia="Times New Roman" w:hAnsi="Arial" w:cs="Arial"/>
                  <w:color w:val="000000"/>
                  <w:sz w:val="20"/>
                  <w:szCs w:val="20"/>
                </w:rPr>
                <w:t>KING</w:t>
              </w:r>
            </w:ins>
          </w:p>
        </w:tc>
      </w:tr>
    </w:tbl>
    <w:p w:rsidR="00D30F71" w:rsidRPr="00D30F71" w:rsidRDefault="00D44D5A" w:rsidP="00D30F71">
      <w:pPr>
        <w:autoSpaceDE w:val="0"/>
        <w:autoSpaceDN w:val="0"/>
        <w:adjustRightInd w:val="0"/>
        <w:spacing w:before="240" w:after="60" w:line="240" w:lineRule="auto"/>
        <w:outlineLvl w:val="3"/>
        <w:rPr>
          <w:ins w:id="2833" w:author="Arjan" w:date="2012-12-10T16:22:00Z"/>
          <w:rFonts w:ascii="Arial" w:eastAsia="Times New Roman" w:hAnsi="Arial" w:cs="Arial"/>
          <w:b/>
          <w:bCs/>
          <w:color w:val="004080"/>
          <w:sz w:val="24"/>
          <w:szCs w:val="24"/>
        </w:rPr>
      </w:pPr>
      <w:ins w:id="283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283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36" w:author="Arjan" w:date="2012-12-10T16:22:00Z"/>
                <w:rFonts w:ascii="Arial" w:eastAsia="Times New Roman" w:hAnsi="Arial" w:cs="Arial"/>
                <w:color w:val="000000"/>
                <w:sz w:val="20"/>
                <w:szCs w:val="20"/>
              </w:rPr>
            </w:pPr>
            <w:ins w:id="2837"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38" w:author="Arjan" w:date="2012-12-10T16:22:00Z"/>
                <w:rFonts w:ascii="Arial" w:eastAsia="Times New Roman" w:hAnsi="Arial" w:cs="Arial"/>
                <w:color w:val="000000"/>
                <w:sz w:val="20"/>
                <w:szCs w:val="20"/>
              </w:rPr>
            </w:pPr>
            <w:ins w:id="283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ins w:id="28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4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42" w:author="Arjan" w:date="2012-12-10T16:22:00Z"/>
                <w:rFonts w:ascii="Arial" w:eastAsia="Times New Roman" w:hAnsi="Arial" w:cs="Arial"/>
                <w:b/>
                <w:bCs/>
                <w:color w:val="000000"/>
                <w:sz w:val="20"/>
                <w:szCs w:val="20"/>
              </w:rPr>
            </w:pPr>
          </w:p>
        </w:tc>
      </w:tr>
      <w:tr w:rsidR="00D30F71" w:rsidRPr="00D30F71">
        <w:trPr>
          <w:ins w:id="284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44" w:author="Arjan" w:date="2012-12-10T16:22:00Z"/>
                <w:rFonts w:ascii="Arial" w:eastAsia="Times New Roman" w:hAnsi="Arial" w:cs="Arial"/>
                <w:color w:val="000000"/>
                <w:sz w:val="20"/>
                <w:szCs w:val="20"/>
              </w:rPr>
            </w:pPr>
            <w:ins w:id="2845"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46" w:author="Arjan" w:date="2012-12-10T16:22:00Z"/>
                <w:rFonts w:ascii="Arial" w:eastAsia="Times New Roman" w:hAnsi="Arial" w:cs="Arial"/>
                <w:color w:val="000000"/>
                <w:sz w:val="20"/>
                <w:szCs w:val="20"/>
              </w:rPr>
            </w:pPr>
            <w:ins w:id="2847" w:author="Arjan" w:date="2012-12-10T16:22:00Z">
              <w:r w:rsidRPr="00D30F71">
                <w:rPr>
                  <w:rFonts w:ascii="Arial" w:eastAsia="Times New Roman" w:hAnsi="Arial" w:cs="Arial"/>
                  <w:color w:val="000000"/>
                  <w:sz w:val="20"/>
                  <w:szCs w:val="20"/>
                </w:rPr>
                <w:t>KING</w:t>
              </w:r>
            </w:ins>
          </w:p>
        </w:tc>
      </w:tr>
      <w:tr w:rsidR="00D30F71" w:rsidRPr="00D30F71">
        <w:trPr>
          <w:ins w:id="284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4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0" w:author="Arjan" w:date="2012-12-10T16:22:00Z"/>
                <w:rFonts w:ascii="Arial" w:eastAsia="Times New Roman" w:hAnsi="Arial" w:cs="Arial"/>
                <w:b/>
                <w:bCs/>
                <w:color w:val="000000"/>
                <w:sz w:val="20"/>
                <w:szCs w:val="20"/>
              </w:rPr>
            </w:pPr>
          </w:p>
        </w:tc>
      </w:tr>
      <w:tr w:rsidR="00D30F71" w:rsidRPr="00D30F71">
        <w:trPr>
          <w:ins w:id="285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2" w:author="Arjan" w:date="2012-12-10T16:22:00Z"/>
                <w:rFonts w:ascii="Arial" w:eastAsia="Times New Roman" w:hAnsi="Arial" w:cs="Arial"/>
                <w:color w:val="000000"/>
                <w:sz w:val="20"/>
                <w:szCs w:val="20"/>
              </w:rPr>
            </w:pPr>
            <w:ins w:id="2853"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4" w:author="Arjan" w:date="2012-12-10T16:22:00Z"/>
                <w:rFonts w:ascii="Arial" w:eastAsia="Times New Roman" w:hAnsi="Arial" w:cs="Arial"/>
                <w:color w:val="000000"/>
                <w:sz w:val="20"/>
                <w:szCs w:val="20"/>
              </w:rPr>
            </w:pPr>
          </w:p>
        </w:tc>
      </w:tr>
      <w:tr w:rsidR="00D30F71" w:rsidRPr="00D30F71">
        <w:trPr>
          <w:ins w:id="285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7" w:author="Arjan" w:date="2012-12-10T16:22:00Z"/>
                <w:rFonts w:ascii="Arial" w:eastAsia="Times New Roman" w:hAnsi="Arial" w:cs="Arial"/>
                <w:b/>
                <w:bCs/>
                <w:color w:val="000000"/>
                <w:sz w:val="20"/>
                <w:szCs w:val="20"/>
              </w:rPr>
            </w:pPr>
          </w:p>
        </w:tc>
      </w:tr>
      <w:tr w:rsidR="00D30F71" w:rsidRPr="00D30F71">
        <w:trPr>
          <w:trHeight w:val="335"/>
          <w:ins w:id="285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59" w:author="Arjan" w:date="2012-12-10T16:22:00Z"/>
                <w:rFonts w:ascii="Arial" w:eastAsia="Times New Roman" w:hAnsi="Arial" w:cs="Arial"/>
                <w:color w:val="000000"/>
                <w:sz w:val="20"/>
                <w:szCs w:val="20"/>
              </w:rPr>
            </w:pPr>
            <w:proofErr w:type="spellStart"/>
            <w:ins w:id="2860" w:author="Arjan" w:date="2012-12-10T16:22:00Z">
              <w:r w:rsidRPr="00D30F71">
                <w:rPr>
                  <w:rFonts w:ascii="Arial" w:eastAsia="Times New Roman" w:hAnsi="Arial" w:cs="Arial"/>
                  <w:b/>
                  <w:bCs/>
                  <w:color w:val="000000"/>
                  <w:sz w:val="20"/>
                  <w:szCs w:val="20"/>
                </w:rPr>
                <w:t>XML-tag</w:t>
              </w:r>
              <w:proofErr w:type="spellEnd"/>
              <w:r w:rsidRPr="00D30F71">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61" w:author="Arjan" w:date="2012-12-10T16:22:00Z"/>
                <w:rFonts w:ascii="Arial" w:eastAsia="Times New Roman" w:hAnsi="Arial" w:cs="Arial"/>
                <w:color w:val="000000"/>
                <w:sz w:val="20"/>
                <w:szCs w:val="20"/>
              </w:rPr>
            </w:pPr>
            <w:ins w:id="286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trHeight w:val="215"/>
          <w:ins w:id="286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65" w:author="Arjan" w:date="2012-12-10T16:22:00Z"/>
                <w:rFonts w:ascii="Arial" w:eastAsia="Times New Roman" w:hAnsi="Arial" w:cs="Arial"/>
                <w:b/>
                <w:bCs/>
                <w:color w:val="000000"/>
                <w:sz w:val="20"/>
                <w:szCs w:val="20"/>
              </w:rPr>
            </w:pPr>
          </w:p>
        </w:tc>
      </w:tr>
      <w:tr w:rsidR="00D30F71" w:rsidRPr="00D30F71">
        <w:trPr>
          <w:trHeight w:val="215"/>
          <w:ins w:id="286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67" w:author="Arjan" w:date="2012-12-10T16:22:00Z"/>
                <w:rFonts w:ascii="Arial" w:eastAsia="Times New Roman" w:hAnsi="Arial" w:cs="Arial"/>
                <w:color w:val="000000"/>
                <w:sz w:val="20"/>
                <w:szCs w:val="20"/>
              </w:rPr>
            </w:pPr>
            <w:ins w:id="2868"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869" w:author="Arjan" w:date="2012-12-10T16:22:00Z"/>
                <w:rFonts w:ascii="Arial" w:eastAsia="Times New Roman" w:hAnsi="Arial" w:cs="Arial"/>
                <w:color w:val="000000"/>
                <w:sz w:val="20"/>
                <w:szCs w:val="20"/>
              </w:rPr>
            </w:pPr>
            <w:ins w:id="287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opgemaakte naam van de contactpersoon.</w:t>
              </w:r>
            </w:ins>
          </w:p>
        </w:tc>
      </w:tr>
      <w:tr w:rsidR="00D30F71" w:rsidRPr="00D30F71">
        <w:trPr>
          <w:trHeight w:val="230"/>
          <w:ins w:id="287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7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73" w:author="Arjan" w:date="2012-12-10T16:22:00Z"/>
                <w:rFonts w:ascii="Arial" w:eastAsia="Times New Roman" w:hAnsi="Arial" w:cs="Arial"/>
                <w:b/>
                <w:bCs/>
                <w:color w:val="000000"/>
                <w:sz w:val="20"/>
                <w:szCs w:val="20"/>
              </w:rPr>
            </w:pPr>
          </w:p>
        </w:tc>
      </w:tr>
      <w:tr w:rsidR="00D30F71" w:rsidRPr="00D30F71">
        <w:trPr>
          <w:trHeight w:val="230"/>
          <w:ins w:id="287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75" w:author="Arjan" w:date="2012-12-10T16:22:00Z"/>
                <w:rFonts w:ascii="Arial" w:eastAsia="Times New Roman" w:hAnsi="Arial" w:cs="Arial"/>
                <w:color w:val="000000"/>
                <w:sz w:val="20"/>
                <w:szCs w:val="20"/>
              </w:rPr>
            </w:pPr>
            <w:ins w:id="2876"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77" w:author="Arjan" w:date="2012-12-10T16:22:00Z"/>
                <w:rFonts w:ascii="Arial" w:eastAsia="Times New Roman" w:hAnsi="Arial" w:cs="Arial"/>
                <w:color w:val="000000"/>
                <w:sz w:val="20"/>
                <w:szCs w:val="20"/>
              </w:rPr>
            </w:pPr>
            <w:ins w:id="2878" w:author="Arjan" w:date="2012-12-10T16:22:00Z">
              <w:r w:rsidRPr="00D30F71">
                <w:rPr>
                  <w:rFonts w:ascii="Arial" w:eastAsia="Times New Roman" w:hAnsi="Arial" w:cs="Arial"/>
                  <w:color w:val="000000"/>
                  <w:sz w:val="20"/>
                  <w:szCs w:val="20"/>
                </w:rPr>
                <w:t>KING</w:t>
              </w:r>
            </w:ins>
          </w:p>
        </w:tc>
      </w:tr>
      <w:tr w:rsidR="00D30F71" w:rsidRPr="00D30F71">
        <w:trPr>
          <w:ins w:id="287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1" w:author="Arjan" w:date="2012-12-10T16:22:00Z"/>
                <w:rFonts w:ascii="Arial" w:eastAsia="Times New Roman" w:hAnsi="Arial" w:cs="Arial"/>
                <w:b/>
                <w:bCs/>
                <w:color w:val="000000"/>
                <w:sz w:val="20"/>
                <w:szCs w:val="20"/>
              </w:rPr>
            </w:pPr>
          </w:p>
        </w:tc>
      </w:tr>
      <w:tr w:rsidR="00D30F71" w:rsidRPr="00D30F71">
        <w:trPr>
          <w:ins w:id="288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3" w:author="Arjan" w:date="2012-12-10T16:22:00Z"/>
                <w:rFonts w:ascii="Arial" w:eastAsia="Times New Roman" w:hAnsi="Arial" w:cs="Arial"/>
                <w:color w:val="000000"/>
                <w:sz w:val="20"/>
                <w:szCs w:val="20"/>
              </w:rPr>
            </w:pPr>
            <w:ins w:id="2884"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5" w:author="Arjan" w:date="2012-12-10T16:22:00Z"/>
                <w:rFonts w:ascii="Arial" w:eastAsia="Times New Roman" w:hAnsi="Arial" w:cs="Arial"/>
                <w:color w:val="000000"/>
                <w:sz w:val="20"/>
                <w:szCs w:val="20"/>
              </w:rPr>
            </w:pPr>
            <w:ins w:id="2886" w:author="Arjan" w:date="2012-12-10T16:22:00Z">
              <w:r w:rsidRPr="00D30F71">
                <w:rPr>
                  <w:rFonts w:ascii="Arial" w:eastAsia="Times New Roman" w:hAnsi="Arial" w:cs="Arial"/>
                  <w:color w:val="000000"/>
                  <w:sz w:val="20"/>
                  <w:szCs w:val="20"/>
                </w:rPr>
                <w:t>1 januari 2013</w:t>
              </w:r>
            </w:ins>
          </w:p>
        </w:tc>
      </w:tr>
      <w:tr w:rsidR="00D30F71" w:rsidRPr="00D30F71">
        <w:trPr>
          <w:ins w:id="288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89" w:author="Arjan" w:date="2012-12-10T16:22:00Z"/>
                <w:rFonts w:ascii="Arial" w:eastAsia="Times New Roman" w:hAnsi="Arial" w:cs="Arial"/>
                <w:b/>
                <w:bCs/>
                <w:color w:val="000000"/>
                <w:sz w:val="20"/>
                <w:szCs w:val="20"/>
              </w:rPr>
            </w:pPr>
          </w:p>
        </w:tc>
      </w:tr>
      <w:tr w:rsidR="00D30F71" w:rsidRPr="00D30F71">
        <w:trPr>
          <w:ins w:id="289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91" w:author="Arjan" w:date="2012-12-10T16:22:00Z"/>
                <w:rFonts w:ascii="Arial" w:eastAsia="Times New Roman" w:hAnsi="Arial" w:cs="Arial"/>
                <w:color w:val="000000"/>
                <w:sz w:val="20"/>
                <w:szCs w:val="20"/>
              </w:rPr>
            </w:pPr>
            <w:ins w:id="2892"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93" w:author="Arjan" w:date="2012-12-10T16:22:00Z"/>
                <w:rFonts w:ascii="Arial" w:eastAsia="Times New Roman" w:hAnsi="Arial" w:cs="Arial"/>
                <w:color w:val="000000"/>
                <w:sz w:val="20"/>
                <w:szCs w:val="20"/>
              </w:rPr>
            </w:pPr>
            <w:ins w:id="2894" w:author="Arjan" w:date="2012-12-10T16:22:00Z">
              <w:r w:rsidRPr="00D30F71">
                <w:rPr>
                  <w:rFonts w:ascii="Arial" w:eastAsia="Times New Roman" w:hAnsi="Arial" w:cs="Arial"/>
                  <w:color w:val="000000"/>
                  <w:sz w:val="20"/>
                  <w:szCs w:val="20"/>
                </w:rPr>
                <w:t xml:space="preserve">Het attribuutsoort maakt deel uit van het </w:t>
              </w:r>
              <w:proofErr w:type="spellStart"/>
              <w:r w:rsidRPr="00D30F71">
                <w:rPr>
                  <w:rFonts w:ascii="Arial" w:eastAsia="Times New Roman" w:hAnsi="Arial" w:cs="Arial"/>
                  <w:color w:val="000000"/>
                  <w:sz w:val="20"/>
                  <w:szCs w:val="20"/>
                </w:rPr>
                <w:t>groepattribuutsoort</w:t>
              </w:r>
              <w:proofErr w:type="spellEnd"/>
              <w:r w:rsidRPr="00D30F71">
                <w:rPr>
                  <w:rFonts w:ascii="Arial" w:eastAsia="Times New Roman" w:hAnsi="Arial" w:cs="Arial"/>
                  <w:color w:val="000000"/>
                  <w:sz w:val="20"/>
                  <w:szCs w:val="20"/>
                </w:rPr>
                <w:t xml:space="preserve"> Contactpersoon.</w:t>
              </w:r>
            </w:ins>
          </w:p>
        </w:tc>
      </w:tr>
      <w:tr w:rsidR="00D30F71" w:rsidRPr="00D30F71">
        <w:trPr>
          <w:ins w:id="289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9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97" w:author="Arjan" w:date="2012-12-10T16:22:00Z"/>
                <w:rFonts w:ascii="Arial" w:eastAsia="Times New Roman" w:hAnsi="Arial" w:cs="Arial"/>
                <w:b/>
                <w:bCs/>
                <w:color w:val="000000"/>
                <w:sz w:val="20"/>
                <w:szCs w:val="20"/>
              </w:rPr>
            </w:pPr>
          </w:p>
        </w:tc>
      </w:tr>
      <w:tr w:rsidR="00D30F71" w:rsidRPr="00D30F71">
        <w:trPr>
          <w:ins w:id="289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899" w:author="Arjan" w:date="2012-12-10T16:22:00Z"/>
                <w:rFonts w:ascii="Arial" w:eastAsia="Times New Roman" w:hAnsi="Arial" w:cs="Arial"/>
                <w:color w:val="000000"/>
                <w:sz w:val="20"/>
                <w:szCs w:val="20"/>
              </w:rPr>
            </w:pPr>
            <w:ins w:id="2900"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901" w:author="Arjan" w:date="2012-12-10T16:22:00Z"/>
                <w:rFonts w:ascii="Arial" w:eastAsia="Times New Roman" w:hAnsi="Arial" w:cs="Arial"/>
                <w:color w:val="000000"/>
                <w:sz w:val="20"/>
                <w:szCs w:val="20"/>
              </w:rPr>
            </w:pPr>
            <w:ins w:id="290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ins>
          </w:p>
        </w:tc>
      </w:tr>
      <w:tr w:rsidR="00D30F71" w:rsidRPr="00D30F71">
        <w:trPr>
          <w:trHeight w:val="230"/>
          <w:ins w:id="290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0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05" w:author="Arjan" w:date="2012-12-10T16:22:00Z"/>
                <w:rFonts w:ascii="Arial" w:eastAsia="Times New Roman" w:hAnsi="Arial" w:cs="Arial"/>
                <w:b/>
                <w:bCs/>
                <w:color w:val="000000"/>
                <w:sz w:val="20"/>
                <w:szCs w:val="20"/>
              </w:rPr>
            </w:pPr>
          </w:p>
        </w:tc>
      </w:tr>
      <w:tr w:rsidR="00D30F71" w:rsidRPr="00D30F71">
        <w:trPr>
          <w:trHeight w:val="230"/>
          <w:ins w:id="290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07" w:author="Arjan" w:date="2012-12-10T16:22:00Z"/>
                <w:rFonts w:ascii="Arial" w:eastAsia="Times New Roman" w:hAnsi="Arial" w:cs="Arial"/>
                <w:color w:val="000000"/>
                <w:sz w:val="20"/>
                <w:szCs w:val="20"/>
              </w:rPr>
            </w:pPr>
            <w:proofErr w:type="spellStart"/>
            <w:ins w:id="2908" w:author="Arjan" w:date="2012-12-10T16:22:00Z">
              <w:r w:rsidRPr="00D30F71">
                <w:rPr>
                  <w:rFonts w:ascii="Arial" w:eastAsia="Times New Roman" w:hAnsi="Arial" w:cs="Arial"/>
                  <w:b/>
                  <w:bCs/>
                  <w:color w:val="000000"/>
                  <w:sz w:val="20"/>
                  <w:szCs w:val="20"/>
                </w:rPr>
                <w:lastRenderedPageBreak/>
                <w:t>Waardenverzameling</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09" w:author="Arjan" w:date="2012-12-10T16:22:00Z"/>
                <w:rFonts w:ascii="Arial" w:eastAsia="Times New Roman" w:hAnsi="Arial" w:cs="Arial"/>
                <w:color w:val="000000"/>
                <w:sz w:val="20"/>
                <w:szCs w:val="20"/>
              </w:rPr>
            </w:pPr>
            <w:ins w:id="2910"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291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1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13" w:author="Arjan" w:date="2012-12-10T16:22:00Z"/>
                <w:rFonts w:ascii="Arial" w:eastAsia="Times New Roman" w:hAnsi="Arial" w:cs="Arial"/>
                <w:b/>
                <w:bCs/>
                <w:color w:val="000000"/>
                <w:sz w:val="20"/>
                <w:szCs w:val="20"/>
              </w:rPr>
            </w:pPr>
          </w:p>
        </w:tc>
      </w:tr>
      <w:tr w:rsidR="00D30F71" w:rsidRPr="00D30F71">
        <w:trPr>
          <w:trHeight w:val="230"/>
          <w:ins w:id="291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15" w:author="Arjan" w:date="2012-12-10T16:22:00Z"/>
                <w:rFonts w:ascii="Arial" w:eastAsia="Times New Roman" w:hAnsi="Arial" w:cs="Arial"/>
                <w:b/>
                <w:bCs/>
                <w:color w:val="000000"/>
                <w:sz w:val="20"/>
                <w:szCs w:val="20"/>
              </w:rPr>
            </w:pPr>
            <w:ins w:id="2916"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lang w:val="en-AU"/>
                </w:rPr>
                <w:t>materiële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17" w:author="Arjan" w:date="2012-12-10T16:22:00Z"/>
                <w:rFonts w:ascii="Arial" w:eastAsia="Times New Roman" w:hAnsi="Arial" w:cs="Arial"/>
                <w:color w:val="000000"/>
                <w:sz w:val="20"/>
                <w:szCs w:val="20"/>
              </w:rPr>
            </w:pPr>
            <w:ins w:id="2918" w:author="Arjan" w:date="2012-12-10T16:22:00Z">
              <w:r w:rsidRPr="00D30F71">
                <w:rPr>
                  <w:rFonts w:ascii="Arial" w:eastAsia="Times New Roman" w:hAnsi="Arial" w:cs="Arial"/>
                  <w:color w:val="000000"/>
                  <w:sz w:val="20"/>
                  <w:szCs w:val="20"/>
                </w:rPr>
                <w:t>zie groep</w:t>
              </w:r>
            </w:ins>
          </w:p>
        </w:tc>
      </w:tr>
      <w:tr w:rsidR="00D30F71" w:rsidRPr="00D30F71">
        <w:trPr>
          <w:trHeight w:val="275"/>
          <w:ins w:id="291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1" w:author="Arjan" w:date="2012-12-10T16:22:00Z"/>
                <w:rFonts w:ascii="Arial" w:eastAsia="Times New Roman" w:hAnsi="Arial" w:cs="Arial"/>
                <w:color w:val="000000"/>
                <w:sz w:val="20"/>
                <w:szCs w:val="20"/>
              </w:rPr>
            </w:pPr>
          </w:p>
        </w:tc>
      </w:tr>
      <w:tr w:rsidR="00D30F71" w:rsidRPr="00D30F71">
        <w:trPr>
          <w:trHeight w:val="230"/>
          <w:ins w:id="292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3" w:author="Arjan" w:date="2012-12-10T16:22:00Z"/>
                <w:rFonts w:ascii="Arial" w:eastAsia="Times New Roman" w:hAnsi="Arial" w:cs="Arial"/>
                <w:b/>
                <w:bCs/>
                <w:color w:val="000000"/>
                <w:sz w:val="20"/>
                <w:szCs w:val="20"/>
              </w:rPr>
            </w:pPr>
            <w:proofErr w:type="spellStart"/>
            <w:ins w:id="2924"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formele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5" w:author="Arjan" w:date="2012-12-10T16:22:00Z"/>
                <w:rFonts w:ascii="Arial" w:eastAsia="Times New Roman" w:hAnsi="Arial" w:cs="Arial"/>
                <w:color w:val="000000"/>
                <w:sz w:val="20"/>
                <w:szCs w:val="20"/>
              </w:rPr>
            </w:pPr>
            <w:ins w:id="2926" w:author="Arjan" w:date="2012-12-10T16:22:00Z">
              <w:r w:rsidRPr="00D30F71">
                <w:rPr>
                  <w:rFonts w:ascii="Arial" w:eastAsia="Times New Roman" w:hAnsi="Arial" w:cs="Arial"/>
                  <w:color w:val="000000"/>
                  <w:sz w:val="20"/>
                  <w:szCs w:val="20"/>
                </w:rPr>
                <w:t>zie groep</w:t>
              </w:r>
            </w:ins>
          </w:p>
        </w:tc>
      </w:tr>
      <w:tr w:rsidR="00D30F71" w:rsidRPr="00D30F71">
        <w:trPr>
          <w:trHeight w:val="230"/>
          <w:ins w:id="292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29" w:author="Arjan" w:date="2012-12-10T16:22:00Z"/>
                <w:rFonts w:ascii="Arial" w:eastAsia="Times New Roman" w:hAnsi="Arial" w:cs="Arial"/>
                <w:color w:val="000000"/>
                <w:sz w:val="20"/>
                <w:szCs w:val="20"/>
              </w:rPr>
            </w:pPr>
          </w:p>
        </w:tc>
      </w:tr>
      <w:tr w:rsidR="00D30F71" w:rsidRPr="00D30F71">
        <w:trPr>
          <w:trHeight w:val="230"/>
          <w:ins w:id="293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31" w:author="Arjan" w:date="2012-12-10T16:22:00Z"/>
                <w:rFonts w:ascii="Arial" w:eastAsia="Times New Roman" w:hAnsi="Arial" w:cs="Arial"/>
                <w:b/>
                <w:bCs/>
                <w:color w:val="000000"/>
                <w:sz w:val="20"/>
                <w:szCs w:val="20"/>
              </w:rPr>
            </w:pPr>
            <w:proofErr w:type="spellStart"/>
            <w:ins w:id="2932"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33" w:author="Arjan" w:date="2012-12-10T16:22:00Z"/>
                <w:rFonts w:ascii="Arial" w:eastAsia="Times New Roman" w:hAnsi="Arial" w:cs="Arial"/>
                <w:color w:val="000000"/>
                <w:sz w:val="20"/>
                <w:szCs w:val="20"/>
              </w:rPr>
            </w:pPr>
            <w:ins w:id="2934" w:author="Arjan" w:date="2012-12-10T16:22:00Z">
              <w:r w:rsidRPr="00D30F71">
                <w:rPr>
                  <w:rFonts w:ascii="Arial" w:eastAsia="Times New Roman" w:hAnsi="Arial" w:cs="Arial"/>
                  <w:color w:val="000000"/>
                  <w:sz w:val="20"/>
                  <w:szCs w:val="20"/>
                </w:rPr>
                <w:t>zie groep</w:t>
              </w:r>
            </w:ins>
          </w:p>
        </w:tc>
      </w:tr>
      <w:tr w:rsidR="00D30F71" w:rsidRPr="00D30F71">
        <w:trPr>
          <w:trHeight w:val="230"/>
          <w:ins w:id="293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3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37" w:author="Arjan" w:date="2012-12-10T16:22:00Z"/>
                <w:rFonts w:ascii="Arial" w:eastAsia="Times New Roman" w:hAnsi="Arial" w:cs="Arial"/>
                <w:color w:val="000000"/>
                <w:sz w:val="20"/>
                <w:szCs w:val="20"/>
              </w:rPr>
            </w:pPr>
          </w:p>
        </w:tc>
      </w:tr>
      <w:tr w:rsidR="00D30F71" w:rsidRPr="00D30F71">
        <w:trPr>
          <w:trHeight w:val="230"/>
          <w:ins w:id="293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39" w:author="Arjan" w:date="2012-12-10T16:22:00Z"/>
                <w:rFonts w:ascii="Arial" w:eastAsia="Times New Roman" w:hAnsi="Arial" w:cs="Arial"/>
                <w:b/>
                <w:bCs/>
                <w:color w:val="000000"/>
                <w:sz w:val="20"/>
                <w:szCs w:val="20"/>
              </w:rPr>
            </w:pPr>
            <w:proofErr w:type="spellStart"/>
            <w:ins w:id="2940"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in </w:t>
              </w:r>
              <w:proofErr w:type="spellStart"/>
              <w:r w:rsidRPr="00D30F71">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41" w:author="Arjan" w:date="2012-12-10T16:22:00Z"/>
                <w:rFonts w:ascii="Arial" w:eastAsia="Times New Roman" w:hAnsi="Arial" w:cs="Arial"/>
                <w:color w:val="000000"/>
                <w:sz w:val="20"/>
                <w:szCs w:val="20"/>
              </w:rPr>
            </w:pPr>
            <w:ins w:id="2942" w:author="Arjan" w:date="2012-12-10T16:22:00Z">
              <w:r w:rsidRPr="00D30F71">
                <w:rPr>
                  <w:rFonts w:ascii="Arial" w:eastAsia="Times New Roman" w:hAnsi="Arial" w:cs="Arial"/>
                  <w:color w:val="000000"/>
                  <w:sz w:val="20"/>
                  <w:szCs w:val="20"/>
                </w:rPr>
                <w:t>zie groep</w:t>
              </w:r>
            </w:ins>
          </w:p>
        </w:tc>
      </w:tr>
      <w:tr w:rsidR="00D30F71" w:rsidRPr="00D30F71">
        <w:trPr>
          <w:trHeight w:val="230"/>
          <w:ins w:id="294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4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45" w:author="Arjan" w:date="2012-12-10T16:22:00Z"/>
                <w:rFonts w:ascii="Arial" w:eastAsia="Times New Roman" w:hAnsi="Arial" w:cs="Arial"/>
                <w:color w:val="000000"/>
                <w:sz w:val="20"/>
                <w:szCs w:val="20"/>
              </w:rPr>
            </w:pPr>
          </w:p>
        </w:tc>
      </w:tr>
      <w:tr w:rsidR="00D30F71" w:rsidRPr="00D30F71">
        <w:trPr>
          <w:trHeight w:val="230"/>
          <w:ins w:id="294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47" w:author="Arjan" w:date="2012-12-10T16:22:00Z"/>
                <w:rFonts w:ascii="Arial" w:eastAsia="Times New Roman" w:hAnsi="Arial" w:cs="Arial"/>
                <w:b/>
                <w:bCs/>
                <w:color w:val="000000"/>
                <w:sz w:val="20"/>
                <w:szCs w:val="20"/>
              </w:rPr>
            </w:pPr>
            <w:proofErr w:type="spellStart"/>
            <w:ins w:id="2948"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strijdigheid</w:t>
              </w:r>
              <w:proofErr w:type="spellEnd"/>
              <w:r w:rsidRPr="00D30F71">
                <w:rPr>
                  <w:rFonts w:ascii="Arial" w:eastAsia="Times New Roman" w:hAnsi="Arial" w:cs="Arial"/>
                  <w:b/>
                  <w:bCs/>
                  <w:color w:val="000000"/>
                  <w:sz w:val="20"/>
                  <w:szCs w:val="20"/>
                  <w:lang w:val="en-AU"/>
                </w:rPr>
                <w:t>/</w:t>
              </w:r>
              <w:proofErr w:type="spellStart"/>
              <w:r w:rsidRPr="00D30F71">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49" w:author="Arjan" w:date="2012-12-10T16:22:00Z"/>
                <w:rFonts w:ascii="Arial" w:eastAsia="Times New Roman" w:hAnsi="Arial" w:cs="Arial"/>
                <w:color w:val="000000"/>
                <w:sz w:val="20"/>
                <w:szCs w:val="20"/>
              </w:rPr>
            </w:pPr>
            <w:ins w:id="2950" w:author="Arjan" w:date="2012-12-10T16:22:00Z">
              <w:r w:rsidRPr="00D30F71">
                <w:rPr>
                  <w:rFonts w:ascii="Arial" w:eastAsia="Times New Roman" w:hAnsi="Arial" w:cs="Arial"/>
                  <w:color w:val="000000"/>
                  <w:sz w:val="20"/>
                  <w:szCs w:val="20"/>
                </w:rPr>
                <w:t>zie groep</w:t>
              </w:r>
            </w:ins>
          </w:p>
        </w:tc>
      </w:tr>
      <w:tr w:rsidR="00D30F71" w:rsidRPr="00D30F71">
        <w:trPr>
          <w:trHeight w:val="230"/>
          <w:ins w:id="295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5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53" w:author="Arjan" w:date="2012-12-10T16:22:00Z"/>
                <w:rFonts w:ascii="Arial" w:eastAsia="Times New Roman" w:hAnsi="Arial" w:cs="Arial"/>
                <w:b/>
                <w:bCs/>
                <w:color w:val="000000"/>
                <w:sz w:val="20"/>
                <w:szCs w:val="20"/>
              </w:rPr>
            </w:pPr>
          </w:p>
        </w:tc>
      </w:tr>
      <w:tr w:rsidR="00D30F71" w:rsidRPr="00D30F71">
        <w:trPr>
          <w:trHeight w:val="230"/>
          <w:ins w:id="29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55" w:author="Arjan" w:date="2012-12-10T16:22:00Z"/>
                <w:rFonts w:ascii="Arial" w:eastAsia="Times New Roman" w:hAnsi="Arial" w:cs="Arial"/>
                <w:color w:val="000000"/>
                <w:sz w:val="20"/>
                <w:szCs w:val="20"/>
              </w:rPr>
            </w:pPr>
            <w:ins w:id="2956"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957" w:author="Arjan" w:date="2012-12-10T16:22:00Z"/>
                <w:rFonts w:ascii="Arial" w:eastAsia="Times New Roman" w:hAnsi="Arial" w:cs="Arial"/>
                <w:color w:val="000000"/>
                <w:sz w:val="20"/>
                <w:szCs w:val="20"/>
              </w:rPr>
            </w:pPr>
            <w:ins w:id="295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295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1" w:author="Arjan" w:date="2012-12-10T16:22:00Z"/>
                <w:rFonts w:ascii="Arial" w:eastAsia="Times New Roman" w:hAnsi="Arial" w:cs="Arial"/>
                <w:b/>
                <w:bCs/>
                <w:color w:val="000000"/>
                <w:sz w:val="20"/>
                <w:szCs w:val="20"/>
              </w:rPr>
            </w:pPr>
          </w:p>
        </w:tc>
      </w:tr>
      <w:tr w:rsidR="00D30F71" w:rsidRPr="00D30F71">
        <w:trPr>
          <w:trHeight w:val="200"/>
          <w:ins w:id="29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3" w:author="Arjan" w:date="2012-12-10T16:22:00Z"/>
                <w:rFonts w:ascii="Arial" w:eastAsia="Times New Roman" w:hAnsi="Arial" w:cs="Arial"/>
                <w:color w:val="000000"/>
                <w:sz w:val="20"/>
                <w:szCs w:val="20"/>
              </w:rPr>
            </w:pPr>
            <w:ins w:id="2964"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5" w:author="Arjan" w:date="2012-12-10T16:22:00Z"/>
                <w:rFonts w:ascii="Arial" w:eastAsia="Times New Roman" w:hAnsi="Arial" w:cs="Arial"/>
                <w:color w:val="000000"/>
                <w:sz w:val="20"/>
                <w:szCs w:val="20"/>
              </w:rPr>
            </w:pPr>
            <w:ins w:id="2966"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296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69" w:author="Arjan" w:date="2012-12-10T16:22:00Z"/>
                <w:rFonts w:ascii="Arial" w:eastAsia="Times New Roman" w:hAnsi="Arial" w:cs="Arial"/>
                <w:b/>
                <w:bCs/>
                <w:color w:val="000000"/>
                <w:sz w:val="20"/>
                <w:szCs w:val="20"/>
              </w:rPr>
            </w:pPr>
          </w:p>
        </w:tc>
      </w:tr>
      <w:tr w:rsidR="00D30F71" w:rsidRPr="00D30F71">
        <w:trPr>
          <w:trHeight w:val="230"/>
          <w:ins w:id="297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71" w:author="Arjan" w:date="2012-12-10T16:22:00Z"/>
                <w:rFonts w:ascii="Arial" w:eastAsia="Times New Roman" w:hAnsi="Arial" w:cs="Arial"/>
                <w:color w:val="000000"/>
                <w:sz w:val="20"/>
                <w:szCs w:val="20"/>
              </w:rPr>
            </w:pPr>
            <w:ins w:id="2972"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73" w:author="Arjan" w:date="2012-12-10T16:22:00Z"/>
                <w:rFonts w:ascii="Arial" w:eastAsia="Times New Roman" w:hAnsi="Arial" w:cs="Arial"/>
                <w:color w:val="000000"/>
                <w:sz w:val="20"/>
                <w:szCs w:val="20"/>
              </w:rPr>
            </w:pPr>
          </w:p>
        </w:tc>
      </w:tr>
    </w:tbl>
    <w:p w:rsidR="00D30F71" w:rsidRPr="00D30F71" w:rsidRDefault="00D44D5A" w:rsidP="00D30F71">
      <w:pPr>
        <w:autoSpaceDE w:val="0"/>
        <w:autoSpaceDN w:val="0"/>
        <w:adjustRightInd w:val="0"/>
        <w:spacing w:before="240" w:after="60" w:line="240" w:lineRule="auto"/>
        <w:outlineLvl w:val="3"/>
        <w:rPr>
          <w:ins w:id="2974" w:author="Arjan" w:date="2012-12-10T16:22:00Z"/>
          <w:rFonts w:ascii="Arial" w:eastAsia="Times New Roman" w:hAnsi="Arial" w:cs="Arial"/>
          <w:b/>
          <w:bCs/>
          <w:color w:val="004080"/>
          <w:sz w:val="24"/>
          <w:szCs w:val="24"/>
        </w:rPr>
      </w:pPr>
      <w:ins w:id="297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297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77" w:author="Arjan" w:date="2012-12-10T16:22:00Z"/>
                <w:rFonts w:ascii="Arial" w:eastAsia="Times New Roman" w:hAnsi="Arial" w:cs="Arial"/>
                <w:color w:val="000000"/>
                <w:sz w:val="20"/>
                <w:szCs w:val="20"/>
              </w:rPr>
            </w:pPr>
            <w:ins w:id="2978"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2979" w:author="Arjan" w:date="2012-12-10T16:22:00Z"/>
                <w:rFonts w:ascii="Arial" w:eastAsia="Times New Roman" w:hAnsi="Arial" w:cs="Arial"/>
                <w:color w:val="000000"/>
                <w:sz w:val="20"/>
                <w:szCs w:val="20"/>
              </w:rPr>
            </w:pPr>
            <w:ins w:id="298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r>
      <w:tr w:rsidR="00D30F71" w:rsidRPr="00D30F71">
        <w:trPr>
          <w:ins w:id="29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8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83" w:author="Arjan" w:date="2012-12-10T16:22:00Z"/>
                <w:rFonts w:ascii="Arial" w:eastAsia="Times New Roman" w:hAnsi="Arial" w:cs="Arial"/>
                <w:b/>
                <w:bCs/>
                <w:color w:val="000000"/>
                <w:sz w:val="20"/>
                <w:szCs w:val="20"/>
              </w:rPr>
            </w:pPr>
          </w:p>
        </w:tc>
      </w:tr>
      <w:tr w:rsidR="00D30F71" w:rsidRPr="00D30F71">
        <w:trPr>
          <w:ins w:id="298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85" w:author="Arjan" w:date="2012-12-10T16:22:00Z"/>
                <w:rFonts w:ascii="Arial" w:eastAsia="Times New Roman" w:hAnsi="Arial" w:cs="Arial"/>
                <w:color w:val="000000"/>
                <w:sz w:val="20"/>
                <w:szCs w:val="20"/>
              </w:rPr>
            </w:pPr>
            <w:ins w:id="2986"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87" w:author="Arjan" w:date="2012-12-10T16:22:00Z"/>
                <w:rFonts w:ascii="Arial" w:eastAsia="Times New Roman" w:hAnsi="Arial" w:cs="Arial"/>
                <w:color w:val="000000"/>
                <w:sz w:val="20"/>
                <w:szCs w:val="20"/>
              </w:rPr>
            </w:pPr>
            <w:ins w:id="2988" w:author="Arjan" w:date="2012-12-10T16:22:00Z">
              <w:r w:rsidRPr="00D30F71">
                <w:rPr>
                  <w:rFonts w:ascii="Arial" w:eastAsia="Times New Roman" w:hAnsi="Arial" w:cs="Arial"/>
                  <w:color w:val="000000"/>
                  <w:sz w:val="20"/>
                  <w:szCs w:val="20"/>
                </w:rPr>
                <w:t>KING</w:t>
              </w:r>
            </w:ins>
          </w:p>
        </w:tc>
      </w:tr>
      <w:tr w:rsidR="00D30F71" w:rsidRPr="00D30F71">
        <w:trPr>
          <w:ins w:id="29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1" w:author="Arjan" w:date="2012-12-10T16:22:00Z"/>
                <w:rFonts w:ascii="Arial" w:eastAsia="Times New Roman" w:hAnsi="Arial" w:cs="Arial"/>
                <w:b/>
                <w:bCs/>
                <w:color w:val="000000"/>
                <w:sz w:val="20"/>
                <w:szCs w:val="20"/>
              </w:rPr>
            </w:pPr>
          </w:p>
        </w:tc>
      </w:tr>
      <w:tr w:rsidR="00D30F71" w:rsidRPr="00D30F71">
        <w:trPr>
          <w:ins w:id="299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3" w:author="Arjan" w:date="2012-12-10T16:22:00Z"/>
                <w:rFonts w:ascii="Arial" w:eastAsia="Times New Roman" w:hAnsi="Arial" w:cs="Arial"/>
                <w:color w:val="000000"/>
                <w:sz w:val="20"/>
                <w:szCs w:val="20"/>
              </w:rPr>
            </w:pPr>
            <w:ins w:id="2994"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5" w:author="Arjan" w:date="2012-12-10T16:22:00Z"/>
                <w:rFonts w:ascii="Arial" w:eastAsia="Times New Roman" w:hAnsi="Arial" w:cs="Arial"/>
                <w:color w:val="000000"/>
                <w:sz w:val="20"/>
                <w:szCs w:val="20"/>
              </w:rPr>
            </w:pPr>
          </w:p>
        </w:tc>
      </w:tr>
      <w:tr w:rsidR="00D30F71" w:rsidRPr="00D30F71">
        <w:trPr>
          <w:ins w:id="299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2998" w:author="Arjan" w:date="2012-12-10T16:22:00Z"/>
                <w:rFonts w:ascii="Arial" w:eastAsia="Times New Roman" w:hAnsi="Arial" w:cs="Arial"/>
                <w:b/>
                <w:bCs/>
                <w:color w:val="000000"/>
                <w:sz w:val="20"/>
                <w:szCs w:val="20"/>
              </w:rPr>
            </w:pPr>
          </w:p>
        </w:tc>
      </w:tr>
      <w:tr w:rsidR="00D30F71" w:rsidRPr="00D30F71">
        <w:trPr>
          <w:trHeight w:val="335"/>
          <w:ins w:id="299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00" w:author="Arjan" w:date="2012-12-10T16:22:00Z"/>
                <w:rFonts w:ascii="Arial" w:eastAsia="Times New Roman" w:hAnsi="Arial" w:cs="Arial"/>
                <w:color w:val="000000"/>
                <w:sz w:val="20"/>
                <w:szCs w:val="20"/>
              </w:rPr>
            </w:pPr>
            <w:proofErr w:type="spellStart"/>
            <w:ins w:id="3001" w:author="Arjan" w:date="2012-12-10T16:22:00Z">
              <w:r w:rsidRPr="00D30F71">
                <w:rPr>
                  <w:rFonts w:ascii="Arial" w:eastAsia="Times New Roman" w:hAnsi="Arial" w:cs="Arial"/>
                  <w:b/>
                  <w:bCs/>
                  <w:color w:val="000000"/>
                  <w:sz w:val="20"/>
                  <w:szCs w:val="20"/>
                </w:rPr>
                <w:t>XML-tag</w:t>
              </w:r>
              <w:proofErr w:type="spellEnd"/>
              <w:r w:rsidRPr="00D30F71">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002" w:author="Arjan" w:date="2012-12-10T16:22:00Z"/>
                <w:rFonts w:ascii="Arial" w:eastAsia="Times New Roman" w:hAnsi="Arial" w:cs="Arial"/>
                <w:color w:val="000000"/>
                <w:sz w:val="20"/>
                <w:szCs w:val="20"/>
              </w:rPr>
            </w:pPr>
            <w:ins w:id="300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ins>
          </w:p>
        </w:tc>
      </w:tr>
      <w:tr w:rsidR="00D30F71" w:rsidRPr="00D30F71">
        <w:trPr>
          <w:trHeight w:val="215"/>
          <w:ins w:id="300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0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06" w:author="Arjan" w:date="2012-12-10T16:22:00Z"/>
                <w:rFonts w:ascii="Arial" w:eastAsia="Times New Roman" w:hAnsi="Arial" w:cs="Arial"/>
                <w:b/>
                <w:bCs/>
                <w:color w:val="000000"/>
                <w:sz w:val="20"/>
                <w:szCs w:val="20"/>
              </w:rPr>
            </w:pPr>
          </w:p>
        </w:tc>
      </w:tr>
      <w:tr w:rsidR="00D30F71" w:rsidRPr="00D30F71">
        <w:trPr>
          <w:trHeight w:val="215"/>
          <w:ins w:id="300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08" w:author="Arjan" w:date="2012-12-10T16:22:00Z"/>
                <w:rFonts w:ascii="Arial" w:eastAsia="Times New Roman" w:hAnsi="Arial" w:cs="Arial"/>
                <w:color w:val="000000"/>
                <w:sz w:val="20"/>
                <w:szCs w:val="20"/>
              </w:rPr>
            </w:pPr>
            <w:ins w:id="3009"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010" w:author="Arjan" w:date="2012-12-10T16:22:00Z"/>
                <w:rFonts w:ascii="Arial" w:eastAsia="Times New Roman" w:hAnsi="Arial" w:cs="Arial"/>
                <w:color w:val="000000"/>
                <w:sz w:val="20"/>
                <w:szCs w:val="20"/>
              </w:rPr>
            </w:pPr>
            <w:ins w:id="301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aanduiding van de taken, rechten en plichten die de contactpersoon heeft binnen de Vestiging.</w:t>
              </w:r>
            </w:ins>
          </w:p>
        </w:tc>
      </w:tr>
      <w:tr w:rsidR="00D30F71" w:rsidRPr="00D30F71">
        <w:trPr>
          <w:trHeight w:val="230"/>
          <w:ins w:id="301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1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14" w:author="Arjan" w:date="2012-12-10T16:22:00Z"/>
                <w:rFonts w:ascii="Arial" w:eastAsia="Times New Roman" w:hAnsi="Arial" w:cs="Arial"/>
                <w:b/>
                <w:bCs/>
                <w:color w:val="000000"/>
                <w:sz w:val="20"/>
                <w:szCs w:val="20"/>
              </w:rPr>
            </w:pPr>
          </w:p>
        </w:tc>
      </w:tr>
      <w:tr w:rsidR="00D30F71" w:rsidRPr="00D30F71">
        <w:trPr>
          <w:trHeight w:val="230"/>
          <w:ins w:id="301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16" w:author="Arjan" w:date="2012-12-10T16:22:00Z"/>
                <w:rFonts w:ascii="Arial" w:eastAsia="Times New Roman" w:hAnsi="Arial" w:cs="Arial"/>
                <w:color w:val="000000"/>
                <w:sz w:val="20"/>
                <w:szCs w:val="20"/>
              </w:rPr>
            </w:pPr>
            <w:ins w:id="3017"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18" w:author="Arjan" w:date="2012-12-10T16:22:00Z"/>
                <w:rFonts w:ascii="Arial" w:eastAsia="Times New Roman" w:hAnsi="Arial" w:cs="Arial"/>
                <w:color w:val="000000"/>
                <w:sz w:val="20"/>
                <w:szCs w:val="20"/>
              </w:rPr>
            </w:pPr>
            <w:ins w:id="3019" w:author="Arjan" w:date="2012-12-10T16:22:00Z">
              <w:r w:rsidRPr="00D30F71">
                <w:rPr>
                  <w:rFonts w:ascii="Arial" w:eastAsia="Times New Roman" w:hAnsi="Arial" w:cs="Arial"/>
                  <w:color w:val="000000"/>
                  <w:sz w:val="20"/>
                  <w:szCs w:val="20"/>
                </w:rPr>
                <w:t>KING</w:t>
              </w:r>
            </w:ins>
          </w:p>
        </w:tc>
      </w:tr>
      <w:tr w:rsidR="00D30F71" w:rsidRPr="00D30F71">
        <w:trPr>
          <w:ins w:id="302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2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22" w:author="Arjan" w:date="2012-12-10T16:22:00Z"/>
                <w:rFonts w:ascii="Arial" w:eastAsia="Times New Roman" w:hAnsi="Arial" w:cs="Arial"/>
                <w:b/>
                <w:bCs/>
                <w:color w:val="000000"/>
                <w:sz w:val="20"/>
                <w:szCs w:val="20"/>
              </w:rPr>
            </w:pPr>
          </w:p>
        </w:tc>
      </w:tr>
      <w:tr w:rsidR="00D30F71" w:rsidRPr="00D30F71">
        <w:trPr>
          <w:ins w:id="302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24" w:author="Arjan" w:date="2012-12-10T16:22:00Z"/>
                <w:rFonts w:ascii="Arial" w:eastAsia="Times New Roman" w:hAnsi="Arial" w:cs="Arial"/>
                <w:color w:val="000000"/>
                <w:sz w:val="20"/>
                <w:szCs w:val="20"/>
              </w:rPr>
            </w:pPr>
            <w:ins w:id="3025"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26" w:author="Arjan" w:date="2012-12-10T16:22:00Z"/>
                <w:rFonts w:ascii="Arial" w:eastAsia="Times New Roman" w:hAnsi="Arial" w:cs="Arial"/>
                <w:color w:val="000000"/>
                <w:sz w:val="20"/>
                <w:szCs w:val="20"/>
              </w:rPr>
            </w:pPr>
            <w:ins w:id="3027" w:author="Arjan" w:date="2012-12-10T16:22:00Z">
              <w:r w:rsidRPr="00D30F71">
                <w:rPr>
                  <w:rFonts w:ascii="Arial" w:eastAsia="Times New Roman" w:hAnsi="Arial" w:cs="Arial"/>
                  <w:color w:val="000000"/>
                  <w:sz w:val="20"/>
                  <w:szCs w:val="20"/>
                </w:rPr>
                <w:t>1 januari 2013</w:t>
              </w:r>
            </w:ins>
          </w:p>
        </w:tc>
      </w:tr>
      <w:tr w:rsidR="00D30F71" w:rsidRPr="00D30F71">
        <w:trPr>
          <w:ins w:id="302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2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30" w:author="Arjan" w:date="2012-12-10T16:22:00Z"/>
                <w:rFonts w:ascii="Arial" w:eastAsia="Times New Roman" w:hAnsi="Arial" w:cs="Arial"/>
                <w:b/>
                <w:bCs/>
                <w:color w:val="000000"/>
                <w:sz w:val="20"/>
                <w:szCs w:val="20"/>
              </w:rPr>
            </w:pPr>
          </w:p>
        </w:tc>
      </w:tr>
      <w:tr w:rsidR="00D30F71" w:rsidRPr="00D30F71">
        <w:trPr>
          <w:ins w:id="303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32" w:author="Arjan" w:date="2012-12-10T16:22:00Z"/>
                <w:rFonts w:ascii="Arial" w:eastAsia="Times New Roman" w:hAnsi="Arial" w:cs="Arial"/>
                <w:color w:val="000000"/>
                <w:sz w:val="20"/>
                <w:szCs w:val="20"/>
              </w:rPr>
            </w:pPr>
            <w:ins w:id="3033"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34" w:author="Arjan" w:date="2012-12-10T16:22:00Z"/>
                <w:rFonts w:ascii="Arial" w:eastAsia="Times New Roman" w:hAnsi="Arial" w:cs="Arial"/>
                <w:color w:val="000000"/>
                <w:sz w:val="20"/>
                <w:szCs w:val="20"/>
              </w:rPr>
            </w:pPr>
            <w:ins w:id="3035" w:author="Arjan" w:date="2012-12-10T16:22:00Z">
              <w:r w:rsidRPr="00D30F71">
                <w:rPr>
                  <w:rFonts w:ascii="Arial" w:eastAsia="Times New Roman" w:hAnsi="Arial" w:cs="Arial"/>
                  <w:color w:val="000000"/>
                  <w:sz w:val="20"/>
                  <w:szCs w:val="20"/>
                </w:rPr>
                <w:t xml:space="preserve">Het attribuutsoort maakt deel uit van het </w:t>
              </w:r>
              <w:proofErr w:type="spellStart"/>
              <w:r w:rsidRPr="00D30F71">
                <w:rPr>
                  <w:rFonts w:ascii="Arial" w:eastAsia="Times New Roman" w:hAnsi="Arial" w:cs="Arial"/>
                  <w:color w:val="000000"/>
                  <w:sz w:val="20"/>
                  <w:szCs w:val="20"/>
                </w:rPr>
                <w:t>groepattribuutsoort</w:t>
              </w:r>
              <w:proofErr w:type="spellEnd"/>
              <w:r w:rsidRPr="00D30F71">
                <w:rPr>
                  <w:rFonts w:ascii="Arial" w:eastAsia="Times New Roman" w:hAnsi="Arial" w:cs="Arial"/>
                  <w:color w:val="000000"/>
                  <w:sz w:val="20"/>
                  <w:szCs w:val="20"/>
                </w:rPr>
                <w:t xml:space="preserve"> Contactpersoon.</w:t>
              </w:r>
            </w:ins>
          </w:p>
        </w:tc>
      </w:tr>
      <w:tr w:rsidR="00D30F71" w:rsidRPr="00D30F71">
        <w:trPr>
          <w:ins w:id="303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3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38" w:author="Arjan" w:date="2012-12-10T16:22:00Z"/>
                <w:rFonts w:ascii="Arial" w:eastAsia="Times New Roman" w:hAnsi="Arial" w:cs="Arial"/>
                <w:b/>
                <w:bCs/>
                <w:color w:val="000000"/>
                <w:sz w:val="20"/>
                <w:szCs w:val="20"/>
              </w:rPr>
            </w:pPr>
          </w:p>
        </w:tc>
      </w:tr>
      <w:tr w:rsidR="00D30F71" w:rsidRPr="00D30F71">
        <w:trPr>
          <w:ins w:id="303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40" w:author="Arjan" w:date="2012-12-10T16:22:00Z"/>
                <w:rFonts w:ascii="Arial" w:eastAsia="Times New Roman" w:hAnsi="Arial" w:cs="Arial"/>
                <w:color w:val="000000"/>
                <w:sz w:val="20"/>
                <w:szCs w:val="20"/>
              </w:rPr>
            </w:pPr>
            <w:ins w:id="3041"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042" w:author="Arjan" w:date="2012-12-10T16:22:00Z"/>
                <w:rFonts w:ascii="Arial" w:eastAsia="Times New Roman" w:hAnsi="Arial" w:cs="Arial"/>
                <w:color w:val="000000"/>
                <w:sz w:val="20"/>
                <w:szCs w:val="20"/>
              </w:rPr>
            </w:pPr>
            <w:ins w:id="304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ins>
          </w:p>
        </w:tc>
      </w:tr>
      <w:tr w:rsidR="00D30F71" w:rsidRPr="00D30F71">
        <w:trPr>
          <w:trHeight w:val="230"/>
          <w:ins w:id="304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4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46" w:author="Arjan" w:date="2012-12-10T16:22:00Z"/>
                <w:rFonts w:ascii="Arial" w:eastAsia="Times New Roman" w:hAnsi="Arial" w:cs="Arial"/>
                <w:b/>
                <w:bCs/>
                <w:color w:val="000000"/>
                <w:sz w:val="20"/>
                <w:szCs w:val="20"/>
              </w:rPr>
            </w:pPr>
          </w:p>
        </w:tc>
      </w:tr>
      <w:tr w:rsidR="00D30F71" w:rsidRPr="00D30F71">
        <w:trPr>
          <w:trHeight w:val="230"/>
          <w:ins w:id="304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48" w:author="Arjan" w:date="2012-12-10T16:22:00Z"/>
                <w:rFonts w:ascii="Arial" w:eastAsia="Times New Roman" w:hAnsi="Arial" w:cs="Arial"/>
                <w:color w:val="000000"/>
                <w:sz w:val="20"/>
                <w:szCs w:val="20"/>
              </w:rPr>
            </w:pPr>
            <w:proofErr w:type="spellStart"/>
            <w:ins w:id="3049" w:author="Arjan" w:date="2012-12-10T16:22:00Z">
              <w:r w:rsidRPr="00D30F71">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50" w:author="Arjan" w:date="2012-12-10T16:22:00Z"/>
                <w:rFonts w:ascii="Arial" w:eastAsia="Times New Roman" w:hAnsi="Arial" w:cs="Arial"/>
                <w:color w:val="000000"/>
                <w:sz w:val="20"/>
                <w:szCs w:val="20"/>
              </w:rPr>
            </w:pPr>
            <w:ins w:id="3051"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305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5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54" w:author="Arjan" w:date="2012-12-10T16:22:00Z"/>
                <w:rFonts w:ascii="Arial" w:eastAsia="Times New Roman" w:hAnsi="Arial" w:cs="Arial"/>
                <w:b/>
                <w:bCs/>
                <w:color w:val="000000"/>
                <w:sz w:val="20"/>
                <w:szCs w:val="20"/>
              </w:rPr>
            </w:pPr>
          </w:p>
        </w:tc>
      </w:tr>
      <w:tr w:rsidR="00D30F71" w:rsidRPr="00D30F71">
        <w:trPr>
          <w:trHeight w:val="230"/>
          <w:ins w:id="305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56" w:author="Arjan" w:date="2012-12-10T16:22:00Z"/>
                <w:rFonts w:ascii="Arial" w:eastAsia="Times New Roman" w:hAnsi="Arial" w:cs="Arial"/>
                <w:b/>
                <w:bCs/>
                <w:color w:val="000000"/>
                <w:sz w:val="20"/>
                <w:szCs w:val="20"/>
              </w:rPr>
            </w:pPr>
            <w:ins w:id="3057"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lang w:val="en-AU"/>
                </w:rPr>
                <w:t>materiële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58" w:author="Arjan" w:date="2012-12-10T16:22:00Z"/>
                <w:rFonts w:ascii="Arial" w:eastAsia="Times New Roman" w:hAnsi="Arial" w:cs="Arial"/>
                <w:color w:val="000000"/>
                <w:sz w:val="20"/>
                <w:szCs w:val="20"/>
              </w:rPr>
            </w:pPr>
            <w:ins w:id="3059" w:author="Arjan" w:date="2012-12-10T16:22:00Z">
              <w:r w:rsidRPr="00D30F71">
                <w:rPr>
                  <w:rFonts w:ascii="Arial" w:eastAsia="Times New Roman" w:hAnsi="Arial" w:cs="Arial"/>
                  <w:color w:val="000000"/>
                  <w:sz w:val="20"/>
                  <w:szCs w:val="20"/>
                </w:rPr>
                <w:t>zie groep</w:t>
              </w:r>
            </w:ins>
          </w:p>
        </w:tc>
      </w:tr>
      <w:tr w:rsidR="00D30F71" w:rsidRPr="00D30F71">
        <w:trPr>
          <w:trHeight w:val="275"/>
          <w:ins w:id="306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6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62" w:author="Arjan" w:date="2012-12-10T16:22:00Z"/>
                <w:rFonts w:ascii="Arial" w:eastAsia="Times New Roman" w:hAnsi="Arial" w:cs="Arial"/>
                <w:color w:val="000000"/>
                <w:sz w:val="20"/>
                <w:szCs w:val="20"/>
              </w:rPr>
            </w:pPr>
          </w:p>
        </w:tc>
      </w:tr>
      <w:tr w:rsidR="00D30F71" w:rsidRPr="00D30F71">
        <w:trPr>
          <w:trHeight w:val="230"/>
          <w:ins w:id="306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64" w:author="Arjan" w:date="2012-12-10T16:22:00Z"/>
                <w:rFonts w:ascii="Arial" w:eastAsia="Times New Roman" w:hAnsi="Arial" w:cs="Arial"/>
                <w:b/>
                <w:bCs/>
                <w:color w:val="000000"/>
                <w:sz w:val="20"/>
                <w:szCs w:val="20"/>
              </w:rPr>
            </w:pPr>
            <w:proofErr w:type="spellStart"/>
            <w:ins w:id="3065"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formele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66" w:author="Arjan" w:date="2012-12-10T16:22:00Z"/>
                <w:rFonts w:ascii="Arial" w:eastAsia="Times New Roman" w:hAnsi="Arial" w:cs="Arial"/>
                <w:color w:val="000000"/>
                <w:sz w:val="20"/>
                <w:szCs w:val="20"/>
              </w:rPr>
            </w:pPr>
            <w:ins w:id="3067" w:author="Arjan" w:date="2012-12-10T16:22:00Z">
              <w:r w:rsidRPr="00D30F71">
                <w:rPr>
                  <w:rFonts w:ascii="Arial" w:eastAsia="Times New Roman" w:hAnsi="Arial" w:cs="Arial"/>
                  <w:color w:val="000000"/>
                  <w:sz w:val="20"/>
                  <w:szCs w:val="20"/>
                </w:rPr>
                <w:t>zie groep</w:t>
              </w:r>
            </w:ins>
          </w:p>
        </w:tc>
      </w:tr>
      <w:tr w:rsidR="00D30F71" w:rsidRPr="00D30F71">
        <w:trPr>
          <w:trHeight w:val="230"/>
          <w:ins w:id="306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6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70" w:author="Arjan" w:date="2012-12-10T16:22:00Z"/>
                <w:rFonts w:ascii="Arial" w:eastAsia="Times New Roman" w:hAnsi="Arial" w:cs="Arial"/>
                <w:color w:val="000000"/>
                <w:sz w:val="20"/>
                <w:szCs w:val="20"/>
              </w:rPr>
            </w:pPr>
          </w:p>
        </w:tc>
      </w:tr>
      <w:tr w:rsidR="00D30F71" w:rsidRPr="00D30F71">
        <w:trPr>
          <w:trHeight w:val="230"/>
          <w:ins w:id="307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72" w:author="Arjan" w:date="2012-12-10T16:22:00Z"/>
                <w:rFonts w:ascii="Arial" w:eastAsia="Times New Roman" w:hAnsi="Arial" w:cs="Arial"/>
                <w:b/>
                <w:bCs/>
                <w:color w:val="000000"/>
                <w:sz w:val="20"/>
                <w:szCs w:val="20"/>
              </w:rPr>
            </w:pPr>
            <w:proofErr w:type="spellStart"/>
            <w:ins w:id="3073"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74" w:author="Arjan" w:date="2012-12-10T16:22:00Z"/>
                <w:rFonts w:ascii="Arial" w:eastAsia="Times New Roman" w:hAnsi="Arial" w:cs="Arial"/>
                <w:color w:val="000000"/>
                <w:sz w:val="20"/>
                <w:szCs w:val="20"/>
              </w:rPr>
            </w:pPr>
            <w:ins w:id="3075" w:author="Arjan" w:date="2012-12-10T16:22:00Z">
              <w:r w:rsidRPr="00D30F71">
                <w:rPr>
                  <w:rFonts w:ascii="Arial" w:eastAsia="Times New Roman" w:hAnsi="Arial" w:cs="Arial"/>
                  <w:color w:val="000000"/>
                  <w:sz w:val="20"/>
                  <w:szCs w:val="20"/>
                </w:rPr>
                <w:t>zie groep</w:t>
              </w:r>
            </w:ins>
          </w:p>
        </w:tc>
      </w:tr>
      <w:tr w:rsidR="00D30F71" w:rsidRPr="00D30F71">
        <w:trPr>
          <w:trHeight w:val="230"/>
          <w:ins w:id="307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7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78" w:author="Arjan" w:date="2012-12-10T16:22:00Z"/>
                <w:rFonts w:ascii="Arial" w:eastAsia="Times New Roman" w:hAnsi="Arial" w:cs="Arial"/>
                <w:color w:val="000000"/>
                <w:sz w:val="20"/>
                <w:szCs w:val="20"/>
              </w:rPr>
            </w:pPr>
          </w:p>
        </w:tc>
      </w:tr>
      <w:tr w:rsidR="00D30F71" w:rsidRPr="00D30F71">
        <w:trPr>
          <w:trHeight w:val="230"/>
          <w:ins w:id="307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80" w:author="Arjan" w:date="2012-12-10T16:22:00Z"/>
                <w:rFonts w:ascii="Arial" w:eastAsia="Times New Roman" w:hAnsi="Arial" w:cs="Arial"/>
                <w:b/>
                <w:bCs/>
                <w:color w:val="000000"/>
                <w:sz w:val="20"/>
                <w:szCs w:val="20"/>
              </w:rPr>
            </w:pPr>
            <w:proofErr w:type="spellStart"/>
            <w:ins w:id="3081"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in </w:t>
              </w:r>
              <w:proofErr w:type="spellStart"/>
              <w:r w:rsidRPr="00D30F71">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82" w:author="Arjan" w:date="2012-12-10T16:22:00Z"/>
                <w:rFonts w:ascii="Arial" w:eastAsia="Times New Roman" w:hAnsi="Arial" w:cs="Arial"/>
                <w:color w:val="000000"/>
                <w:sz w:val="20"/>
                <w:szCs w:val="20"/>
              </w:rPr>
            </w:pPr>
            <w:ins w:id="3083" w:author="Arjan" w:date="2012-12-10T16:22:00Z">
              <w:r w:rsidRPr="00D30F71">
                <w:rPr>
                  <w:rFonts w:ascii="Arial" w:eastAsia="Times New Roman" w:hAnsi="Arial" w:cs="Arial"/>
                  <w:color w:val="000000"/>
                  <w:sz w:val="20"/>
                  <w:szCs w:val="20"/>
                </w:rPr>
                <w:t>zie groep</w:t>
              </w:r>
            </w:ins>
          </w:p>
        </w:tc>
      </w:tr>
      <w:tr w:rsidR="00D30F71" w:rsidRPr="00D30F71">
        <w:trPr>
          <w:trHeight w:val="230"/>
          <w:ins w:id="308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8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86" w:author="Arjan" w:date="2012-12-10T16:22:00Z"/>
                <w:rFonts w:ascii="Arial" w:eastAsia="Times New Roman" w:hAnsi="Arial" w:cs="Arial"/>
                <w:color w:val="000000"/>
                <w:sz w:val="20"/>
                <w:szCs w:val="20"/>
              </w:rPr>
            </w:pPr>
          </w:p>
        </w:tc>
      </w:tr>
      <w:tr w:rsidR="00D30F71" w:rsidRPr="00D30F71">
        <w:trPr>
          <w:trHeight w:val="230"/>
          <w:ins w:id="308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88" w:author="Arjan" w:date="2012-12-10T16:22:00Z"/>
                <w:rFonts w:ascii="Arial" w:eastAsia="Times New Roman" w:hAnsi="Arial" w:cs="Arial"/>
                <w:b/>
                <w:bCs/>
                <w:color w:val="000000"/>
                <w:sz w:val="20"/>
                <w:szCs w:val="20"/>
              </w:rPr>
            </w:pPr>
            <w:proofErr w:type="spellStart"/>
            <w:ins w:id="3089"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strijdigheid</w:t>
              </w:r>
              <w:proofErr w:type="spellEnd"/>
              <w:r w:rsidRPr="00D30F71">
                <w:rPr>
                  <w:rFonts w:ascii="Arial" w:eastAsia="Times New Roman" w:hAnsi="Arial" w:cs="Arial"/>
                  <w:b/>
                  <w:bCs/>
                  <w:color w:val="000000"/>
                  <w:sz w:val="20"/>
                  <w:szCs w:val="20"/>
                  <w:lang w:val="en-AU"/>
                </w:rPr>
                <w:t>/</w:t>
              </w:r>
              <w:proofErr w:type="spellStart"/>
              <w:r w:rsidRPr="00D30F71">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90" w:author="Arjan" w:date="2012-12-10T16:22:00Z"/>
                <w:rFonts w:ascii="Arial" w:eastAsia="Times New Roman" w:hAnsi="Arial" w:cs="Arial"/>
                <w:color w:val="000000"/>
                <w:sz w:val="20"/>
                <w:szCs w:val="20"/>
              </w:rPr>
            </w:pPr>
            <w:ins w:id="3091" w:author="Arjan" w:date="2012-12-10T16:22:00Z">
              <w:r w:rsidRPr="00D30F71">
                <w:rPr>
                  <w:rFonts w:ascii="Arial" w:eastAsia="Times New Roman" w:hAnsi="Arial" w:cs="Arial"/>
                  <w:color w:val="000000"/>
                  <w:sz w:val="20"/>
                  <w:szCs w:val="20"/>
                </w:rPr>
                <w:t>zie groep</w:t>
              </w:r>
            </w:ins>
          </w:p>
        </w:tc>
      </w:tr>
      <w:tr w:rsidR="00D30F71" w:rsidRPr="00D30F71">
        <w:trPr>
          <w:trHeight w:val="230"/>
          <w:ins w:id="309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9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94" w:author="Arjan" w:date="2012-12-10T16:22:00Z"/>
                <w:rFonts w:ascii="Arial" w:eastAsia="Times New Roman" w:hAnsi="Arial" w:cs="Arial"/>
                <w:b/>
                <w:bCs/>
                <w:color w:val="000000"/>
                <w:sz w:val="20"/>
                <w:szCs w:val="20"/>
              </w:rPr>
            </w:pPr>
          </w:p>
        </w:tc>
      </w:tr>
      <w:tr w:rsidR="00D30F71" w:rsidRPr="00D30F71">
        <w:trPr>
          <w:trHeight w:val="230"/>
          <w:ins w:id="309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096" w:author="Arjan" w:date="2012-12-10T16:22:00Z"/>
                <w:rFonts w:ascii="Arial" w:eastAsia="Times New Roman" w:hAnsi="Arial" w:cs="Arial"/>
                <w:color w:val="000000"/>
                <w:sz w:val="20"/>
                <w:szCs w:val="20"/>
              </w:rPr>
            </w:pPr>
            <w:ins w:id="3097"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098" w:author="Arjan" w:date="2012-12-10T16:22:00Z"/>
                <w:rFonts w:ascii="Arial" w:eastAsia="Times New Roman" w:hAnsi="Arial" w:cs="Arial"/>
                <w:color w:val="000000"/>
                <w:sz w:val="20"/>
                <w:szCs w:val="20"/>
              </w:rPr>
            </w:pPr>
            <w:ins w:id="309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310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0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02" w:author="Arjan" w:date="2012-12-10T16:22:00Z"/>
                <w:rFonts w:ascii="Arial" w:eastAsia="Times New Roman" w:hAnsi="Arial" w:cs="Arial"/>
                <w:b/>
                <w:bCs/>
                <w:color w:val="000000"/>
                <w:sz w:val="20"/>
                <w:szCs w:val="20"/>
              </w:rPr>
            </w:pPr>
          </w:p>
        </w:tc>
      </w:tr>
      <w:tr w:rsidR="00D30F71" w:rsidRPr="00D30F71">
        <w:trPr>
          <w:trHeight w:val="200"/>
          <w:ins w:id="310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04" w:author="Arjan" w:date="2012-12-10T16:22:00Z"/>
                <w:rFonts w:ascii="Arial" w:eastAsia="Times New Roman" w:hAnsi="Arial" w:cs="Arial"/>
                <w:color w:val="000000"/>
                <w:sz w:val="20"/>
                <w:szCs w:val="20"/>
              </w:rPr>
            </w:pPr>
            <w:ins w:id="3105"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06" w:author="Arjan" w:date="2012-12-10T16:22:00Z"/>
                <w:rFonts w:ascii="Arial" w:eastAsia="Times New Roman" w:hAnsi="Arial" w:cs="Arial"/>
                <w:color w:val="000000"/>
                <w:sz w:val="20"/>
                <w:szCs w:val="20"/>
              </w:rPr>
            </w:pPr>
            <w:ins w:id="3107"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310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0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10" w:author="Arjan" w:date="2012-12-10T16:22:00Z"/>
                <w:rFonts w:ascii="Arial" w:eastAsia="Times New Roman" w:hAnsi="Arial" w:cs="Arial"/>
                <w:b/>
                <w:bCs/>
                <w:color w:val="000000"/>
                <w:sz w:val="20"/>
                <w:szCs w:val="20"/>
              </w:rPr>
            </w:pPr>
          </w:p>
        </w:tc>
      </w:tr>
      <w:tr w:rsidR="00D30F71" w:rsidRPr="00D30F71">
        <w:trPr>
          <w:trHeight w:val="230"/>
          <w:ins w:id="311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12" w:author="Arjan" w:date="2012-12-10T16:22:00Z"/>
                <w:rFonts w:ascii="Arial" w:eastAsia="Times New Roman" w:hAnsi="Arial" w:cs="Arial"/>
                <w:color w:val="000000"/>
                <w:sz w:val="20"/>
                <w:szCs w:val="20"/>
              </w:rPr>
            </w:pPr>
            <w:ins w:id="3113"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14" w:author="Arjan" w:date="2012-12-10T16:22:00Z"/>
                <w:rFonts w:ascii="Arial" w:eastAsia="Times New Roman" w:hAnsi="Arial" w:cs="Arial"/>
                <w:color w:val="000000"/>
                <w:sz w:val="20"/>
                <w:szCs w:val="20"/>
              </w:rPr>
            </w:pPr>
          </w:p>
        </w:tc>
      </w:tr>
    </w:tbl>
    <w:p w:rsidR="00D30F71" w:rsidRPr="00D30F71" w:rsidRDefault="00D44D5A" w:rsidP="00D30F71">
      <w:pPr>
        <w:autoSpaceDE w:val="0"/>
        <w:autoSpaceDN w:val="0"/>
        <w:adjustRightInd w:val="0"/>
        <w:spacing w:before="240" w:after="60" w:line="240" w:lineRule="auto"/>
        <w:outlineLvl w:val="3"/>
        <w:rPr>
          <w:ins w:id="3115" w:author="Arjan" w:date="2012-12-10T16:22:00Z"/>
          <w:rFonts w:ascii="Arial" w:eastAsia="Times New Roman" w:hAnsi="Arial" w:cs="Arial"/>
          <w:b/>
          <w:bCs/>
          <w:color w:val="004080"/>
          <w:sz w:val="24"/>
          <w:szCs w:val="24"/>
        </w:rPr>
      </w:pPr>
      <w:ins w:id="311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311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18" w:author="Arjan" w:date="2012-12-10T16:22:00Z"/>
                <w:rFonts w:ascii="Arial" w:eastAsia="Times New Roman" w:hAnsi="Arial" w:cs="Arial"/>
                <w:color w:val="000000"/>
                <w:sz w:val="20"/>
                <w:szCs w:val="20"/>
              </w:rPr>
            </w:pPr>
            <w:ins w:id="3119"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120" w:author="Arjan" w:date="2012-12-10T16:22:00Z"/>
                <w:rFonts w:ascii="Arial" w:eastAsia="Times New Roman" w:hAnsi="Arial" w:cs="Arial"/>
                <w:color w:val="000000"/>
                <w:sz w:val="20"/>
                <w:szCs w:val="20"/>
              </w:rPr>
            </w:pPr>
            <w:ins w:id="312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r>
      <w:tr w:rsidR="00D30F71" w:rsidRPr="00D30F71">
        <w:trPr>
          <w:ins w:id="312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2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24" w:author="Arjan" w:date="2012-12-10T16:22:00Z"/>
                <w:rFonts w:ascii="Arial" w:eastAsia="Times New Roman" w:hAnsi="Arial" w:cs="Arial"/>
                <w:b/>
                <w:bCs/>
                <w:color w:val="000000"/>
                <w:sz w:val="20"/>
                <w:szCs w:val="20"/>
              </w:rPr>
            </w:pPr>
          </w:p>
        </w:tc>
      </w:tr>
      <w:tr w:rsidR="00D30F71" w:rsidRPr="00D30F71">
        <w:trPr>
          <w:ins w:id="312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26" w:author="Arjan" w:date="2012-12-10T16:22:00Z"/>
                <w:rFonts w:ascii="Arial" w:eastAsia="Times New Roman" w:hAnsi="Arial" w:cs="Arial"/>
                <w:color w:val="000000"/>
                <w:sz w:val="20"/>
                <w:szCs w:val="20"/>
              </w:rPr>
            </w:pPr>
            <w:ins w:id="3127"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28" w:author="Arjan" w:date="2012-12-10T16:22:00Z"/>
                <w:rFonts w:ascii="Arial" w:eastAsia="Times New Roman" w:hAnsi="Arial" w:cs="Arial"/>
                <w:color w:val="000000"/>
                <w:sz w:val="20"/>
                <w:szCs w:val="20"/>
              </w:rPr>
            </w:pPr>
            <w:ins w:id="3129" w:author="Arjan" w:date="2012-12-10T16:22:00Z">
              <w:r w:rsidRPr="00D30F71">
                <w:rPr>
                  <w:rFonts w:ascii="Arial" w:eastAsia="Times New Roman" w:hAnsi="Arial" w:cs="Arial"/>
                  <w:color w:val="000000"/>
                  <w:sz w:val="20"/>
                  <w:szCs w:val="20"/>
                </w:rPr>
                <w:t>KING</w:t>
              </w:r>
            </w:ins>
          </w:p>
        </w:tc>
      </w:tr>
      <w:tr w:rsidR="00D30F71" w:rsidRPr="00D30F71">
        <w:trPr>
          <w:ins w:id="313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2" w:author="Arjan" w:date="2012-12-10T16:22:00Z"/>
                <w:rFonts w:ascii="Arial" w:eastAsia="Times New Roman" w:hAnsi="Arial" w:cs="Arial"/>
                <w:b/>
                <w:bCs/>
                <w:color w:val="000000"/>
                <w:sz w:val="20"/>
                <w:szCs w:val="20"/>
              </w:rPr>
            </w:pPr>
          </w:p>
        </w:tc>
      </w:tr>
      <w:tr w:rsidR="00D30F71" w:rsidRPr="00D30F71">
        <w:trPr>
          <w:ins w:id="313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4" w:author="Arjan" w:date="2012-12-10T16:22:00Z"/>
                <w:rFonts w:ascii="Arial" w:eastAsia="Times New Roman" w:hAnsi="Arial" w:cs="Arial"/>
                <w:color w:val="000000"/>
                <w:sz w:val="20"/>
                <w:szCs w:val="20"/>
              </w:rPr>
            </w:pPr>
            <w:ins w:id="3135"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6" w:author="Arjan" w:date="2012-12-10T16:22:00Z"/>
                <w:rFonts w:ascii="Arial" w:eastAsia="Times New Roman" w:hAnsi="Arial" w:cs="Arial"/>
                <w:color w:val="000000"/>
                <w:sz w:val="20"/>
                <w:szCs w:val="20"/>
              </w:rPr>
            </w:pPr>
          </w:p>
        </w:tc>
      </w:tr>
      <w:tr w:rsidR="00D30F71" w:rsidRPr="00D30F71">
        <w:trPr>
          <w:ins w:id="313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39" w:author="Arjan" w:date="2012-12-10T16:22:00Z"/>
                <w:rFonts w:ascii="Arial" w:eastAsia="Times New Roman" w:hAnsi="Arial" w:cs="Arial"/>
                <w:b/>
                <w:bCs/>
                <w:color w:val="000000"/>
                <w:sz w:val="20"/>
                <w:szCs w:val="20"/>
              </w:rPr>
            </w:pPr>
          </w:p>
        </w:tc>
      </w:tr>
      <w:tr w:rsidR="00D30F71" w:rsidRPr="00D30F71">
        <w:trPr>
          <w:trHeight w:val="335"/>
          <w:ins w:id="31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41" w:author="Arjan" w:date="2012-12-10T16:22:00Z"/>
                <w:rFonts w:ascii="Arial" w:eastAsia="Times New Roman" w:hAnsi="Arial" w:cs="Arial"/>
                <w:color w:val="000000"/>
                <w:sz w:val="20"/>
                <w:szCs w:val="20"/>
              </w:rPr>
            </w:pPr>
            <w:proofErr w:type="spellStart"/>
            <w:ins w:id="3142" w:author="Arjan" w:date="2012-12-10T16:22:00Z">
              <w:r w:rsidRPr="00D30F71">
                <w:rPr>
                  <w:rFonts w:ascii="Arial" w:eastAsia="Times New Roman" w:hAnsi="Arial" w:cs="Arial"/>
                  <w:b/>
                  <w:bCs/>
                  <w:color w:val="000000"/>
                  <w:sz w:val="20"/>
                  <w:szCs w:val="20"/>
                </w:rPr>
                <w:t>XML-tag</w:t>
              </w:r>
              <w:proofErr w:type="spellEnd"/>
              <w:r w:rsidRPr="00D30F71">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143" w:author="Arjan" w:date="2012-12-10T16:22:00Z"/>
                <w:rFonts w:ascii="Arial" w:eastAsia="Times New Roman" w:hAnsi="Arial" w:cs="Arial"/>
                <w:color w:val="000000"/>
                <w:sz w:val="20"/>
                <w:szCs w:val="20"/>
              </w:rPr>
            </w:pPr>
            <w:ins w:id="314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ins>
          </w:p>
        </w:tc>
      </w:tr>
      <w:tr w:rsidR="00D30F71" w:rsidRPr="00D30F71">
        <w:trPr>
          <w:trHeight w:val="215"/>
          <w:ins w:id="314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4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47" w:author="Arjan" w:date="2012-12-10T16:22:00Z"/>
                <w:rFonts w:ascii="Arial" w:eastAsia="Times New Roman" w:hAnsi="Arial" w:cs="Arial"/>
                <w:b/>
                <w:bCs/>
                <w:color w:val="000000"/>
                <w:sz w:val="20"/>
                <w:szCs w:val="20"/>
              </w:rPr>
            </w:pPr>
          </w:p>
        </w:tc>
      </w:tr>
      <w:tr w:rsidR="00D30F71" w:rsidRPr="00D30F71">
        <w:trPr>
          <w:trHeight w:val="215"/>
          <w:ins w:id="314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49" w:author="Arjan" w:date="2012-12-10T16:22:00Z"/>
                <w:rFonts w:ascii="Arial" w:eastAsia="Times New Roman" w:hAnsi="Arial" w:cs="Arial"/>
                <w:color w:val="000000"/>
                <w:sz w:val="20"/>
                <w:szCs w:val="20"/>
              </w:rPr>
            </w:pPr>
            <w:ins w:id="3150"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151" w:author="Arjan" w:date="2012-12-10T16:22:00Z"/>
                <w:rFonts w:ascii="Arial" w:eastAsia="Times New Roman" w:hAnsi="Arial" w:cs="Arial"/>
                <w:color w:val="000000"/>
                <w:sz w:val="20"/>
                <w:szCs w:val="20"/>
              </w:rPr>
            </w:pPr>
            <w:ins w:id="315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Telefoonnummer waaronder de contactpersoon in de regel bereikbaar is.</w:t>
              </w:r>
            </w:ins>
          </w:p>
        </w:tc>
      </w:tr>
      <w:tr w:rsidR="00D30F71" w:rsidRPr="00D30F71">
        <w:trPr>
          <w:trHeight w:val="230"/>
          <w:ins w:id="315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5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55" w:author="Arjan" w:date="2012-12-10T16:22:00Z"/>
                <w:rFonts w:ascii="Arial" w:eastAsia="Times New Roman" w:hAnsi="Arial" w:cs="Arial"/>
                <w:b/>
                <w:bCs/>
                <w:color w:val="000000"/>
                <w:sz w:val="20"/>
                <w:szCs w:val="20"/>
              </w:rPr>
            </w:pPr>
          </w:p>
        </w:tc>
      </w:tr>
      <w:tr w:rsidR="00D30F71" w:rsidRPr="00D30F71">
        <w:trPr>
          <w:trHeight w:val="230"/>
          <w:ins w:id="315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57" w:author="Arjan" w:date="2012-12-10T16:22:00Z"/>
                <w:rFonts w:ascii="Arial" w:eastAsia="Times New Roman" w:hAnsi="Arial" w:cs="Arial"/>
                <w:color w:val="000000"/>
                <w:sz w:val="20"/>
                <w:szCs w:val="20"/>
              </w:rPr>
            </w:pPr>
            <w:ins w:id="3158"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59" w:author="Arjan" w:date="2012-12-10T16:22:00Z"/>
                <w:rFonts w:ascii="Arial" w:eastAsia="Times New Roman" w:hAnsi="Arial" w:cs="Arial"/>
                <w:color w:val="000000"/>
                <w:sz w:val="20"/>
                <w:szCs w:val="20"/>
              </w:rPr>
            </w:pPr>
            <w:ins w:id="3160" w:author="Arjan" w:date="2012-12-10T16:22:00Z">
              <w:r w:rsidRPr="00D30F71">
                <w:rPr>
                  <w:rFonts w:ascii="Arial" w:eastAsia="Times New Roman" w:hAnsi="Arial" w:cs="Arial"/>
                  <w:color w:val="000000"/>
                  <w:sz w:val="20"/>
                  <w:szCs w:val="20"/>
                </w:rPr>
                <w:t>KING</w:t>
              </w:r>
            </w:ins>
          </w:p>
        </w:tc>
      </w:tr>
      <w:tr w:rsidR="00D30F71" w:rsidRPr="00D30F71">
        <w:trPr>
          <w:ins w:id="316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6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63" w:author="Arjan" w:date="2012-12-10T16:22:00Z"/>
                <w:rFonts w:ascii="Arial" w:eastAsia="Times New Roman" w:hAnsi="Arial" w:cs="Arial"/>
                <w:b/>
                <w:bCs/>
                <w:color w:val="000000"/>
                <w:sz w:val="20"/>
                <w:szCs w:val="20"/>
              </w:rPr>
            </w:pPr>
          </w:p>
        </w:tc>
      </w:tr>
      <w:tr w:rsidR="00D30F71" w:rsidRPr="00D30F71">
        <w:trPr>
          <w:ins w:id="316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65" w:author="Arjan" w:date="2012-12-10T16:22:00Z"/>
                <w:rFonts w:ascii="Arial" w:eastAsia="Times New Roman" w:hAnsi="Arial" w:cs="Arial"/>
                <w:color w:val="000000"/>
                <w:sz w:val="20"/>
                <w:szCs w:val="20"/>
              </w:rPr>
            </w:pPr>
            <w:ins w:id="3166"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67" w:author="Arjan" w:date="2012-12-10T16:22:00Z"/>
                <w:rFonts w:ascii="Arial" w:eastAsia="Times New Roman" w:hAnsi="Arial" w:cs="Arial"/>
                <w:color w:val="000000"/>
                <w:sz w:val="20"/>
                <w:szCs w:val="20"/>
              </w:rPr>
            </w:pPr>
            <w:ins w:id="3168" w:author="Arjan" w:date="2012-12-10T16:22:00Z">
              <w:r w:rsidRPr="00D30F71">
                <w:rPr>
                  <w:rFonts w:ascii="Arial" w:eastAsia="Times New Roman" w:hAnsi="Arial" w:cs="Arial"/>
                  <w:color w:val="000000"/>
                  <w:sz w:val="20"/>
                  <w:szCs w:val="20"/>
                </w:rPr>
                <w:t>1 januari 2013</w:t>
              </w:r>
            </w:ins>
          </w:p>
        </w:tc>
      </w:tr>
      <w:tr w:rsidR="00D30F71" w:rsidRPr="00D30F71">
        <w:trPr>
          <w:ins w:id="316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1" w:author="Arjan" w:date="2012-12-10T16:22:00Z"/>
                <w:rFonts w:ascii="Arial" w:eastAsia="Times New Roman" w:hAnsi="Arial" w:cs="Arial"/>
                <w:b/>
                <w:bCs/>
                <w:color w:val="000000"/>
                <w:sz w:val="20"/>
                <w:szCs w:val="20"/>
              </w:rPr>
            </w:pPr>
          </w:p>
        </w:tc>
      </w:tr>
      <w:tr w:rsidR="00D30F71" w:rsidRPr="00D30F71">
        <w:trPr>
          <w:ins w:id="317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3" w:author="Arjan" w:date="2012-12-10T16:22:00Z"/>
                <w:rFonts w:ascii="Arial" w:eastAsia="Times New Roman" w:hAnsi="Arial" w:cs="Arial"/>
                <w:color w:val="000000"/>
                <w:sz w:val="20"/>
                <w:szCs w:val="20"/>
              </w:rPr>
            </w:pPr>
            <w:ins w:id="3174"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5" w:author="Arjan" w:date="2012-12-10T16:22:00Z"/>
                <w:rFonts w:ascii="Arial" w:eastAsia="Times New Roman" w:hAnsi="Arial" w:cs="Arial"/>
                <w:color w:val="000000"/>
                <w:sz w:val="20"/>
                <w:szCs w:val="20"/>
              </w:rPr>
            </w:pPr>
            <w:ins w:id="3176" w:author="Arjan" w:date="2012-12-10T16:22:00Z">
              <w:r w:rsidRPr="00D30F71">
                <w:rPr>
                  <w:rFonts w:ascii="Arial" w:eastAsia="Times New Roman" w:hAnsi="Arial" w:cs="Arial"/>
                  <w:color w:val="000000"/>
                  <w:sz w:val="20"/>
                  <w:szCs w:val="20"/>
                </w:rPr>
                <w:t xml:space="preserve">Het attribuutsoort maakt deel uit van het </w:t>
              </w:r>
              <w:proofErr w:type="spellStart"/>
              <w:r w:rsidRPr="00D30F71">
                <w:rPr>
                  <w:rFonts w:ascii="Arial" w:eastAsia="Times New Roman" w:hAnsi="Arial" w:cs="Arial"/>
                  <w:color w:val="000000"/>
                  <w:sz w:val="20"/>
                  <w:szCs w:val="20"/>
                </w:rPr>
                <w:t>groepattribuutsoort</w:t>
              </w:r>
              <w:proofErr w:type="spellEnd"/>
              <w:r w:rsidRPr="00D30F71">
                <w:rPr>
                  <w:rFonts w:ascii="Arial" w:eastAsia="Times New Roman" w:hAnsi="Arial" w:cs="Arial"/>
                  <w:color w:val="000000"/>
                  <w:sz w:val="20"/>
                  <w:szCs w:val="20"/>
                </w:rPr>
                <w:t xml:space="preserve"> Contactpersoon.</w:t>
              </w:r>
            </w:ins>
          </w:p>
        </w:tc>
      </w:tr>
      <w:tr w:rsidR="00D30F71" w:rsidRPr="00D30F71">
        <w:trPr>
          <w:ins w:id="317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79" w:author="Arjan" w:date="2012-12-10T16:22:00Z"/>
                <w:rFonts w:ascii="Arial" w:eastAsia="Times New Roman" w:hAnsi="Arial" w:cs="Arial"/>
                <w:b/>
                <w:bCs/>
                <w:color w:val="000000"/>
                <w:sz w:val="20"/>
                <w:szCs w:val="20"/>
              </w:rPr>
            </w:pPr>
          </w:p>
        </w:tc>
      </w:tr>
      <w:tr w:rsidR="00D30F71" w:rsidRPr="00D30F71">
        <w:trPr>
          <w:ins w:id="318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81" w:author="Arjan" w:date="2012-12-10T16:22:00Z"/>
                <w:rFonts w:ascii="Arial" w:eastAsia="Times New Roman" w:hAnsi="Arial" w:cs="Arial"/>
                <w:color w:val="000000"/>
                <w:sz w:val="20"/>
                <w:szCs w:val="20"/>
              </w:rPr>
            </w:pPr>
            <w:ins w:id="3182"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183" w:author="Arjan" w:date="2012-12-10T16:22:00Z"/>
                <w:rFonts w:ascii="Arial" w:eastAsia="Times New Roman" w:hAnsi="Arial" w:cs="Arial"/>
                <w:color w:val="000000"/>
                <w:sz w:val="20"/>
                <w:szCs w:val="20"/>
              </w:rPr>
            </w:pPr>
            <w:ins w:id="318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ins>
          </w:p>
        </w:tc>
      </w:tr>
      <w:tr w:rsidR="00D30F71" w:rsidRPr="00D30F71">
        <w:trPr>
          <w:trHeight w:val="230"/>
          <w:ins w:id="318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8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87" w:author="Arjan" w:date="2012-12-10T16:22:00Z"/>
                <w:rFonts w:ascii="Arial" w:eastAsia="Times New Roman" w:hAnsi="Arial" w:cs="Arial"/>
                <w:b/>
                <w:bCs/>
                <w:color w:val="000000"/>
                <w:sz w:val="20"/>
                <w:szCs w:val="20"/>
              </w:rPr>
            </w:pPr>
          </w:p>
        </w:tc>
      </w:tr>
      <w:tr w:rsidR="00D30F71" w:rsidRPr="00D30F71">
        <w:trPr>
          <w:trHeight w:val="230"/>
          <w:ins w:id="318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89" w:author="Arjan" w:date="2012-12-10T16:22:00Z"/>
                <w:rFonts w:ascii="Arial" w:eastAsia="Times New Roman" w:hAnsi="Arial" w:cs="Arial"/>
                <w:color w:val="000000"/>
                <w:sz w:val="20"/>
                <w:szCs w:val="20"/>
              </w:rPr>
            </w:pPr>
            <w:proofErr w:type="spellStart"/>
            <w:ins w:id="3190" w:author="Arjan" w:date="2012-12-10T16:22:00Z">
              <w:r w:rsidRPr="00D30F71">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91" w:author="Arjan" w:date="2012-12-10T16:22:00Z"/>
                <w:rFonts w:ascii="Arial" w:eastAsia="Times New Roman" w:hAnsi="Arial" w:cs="Arial"/>
                <w:color w:val="000000"/>
                <w:sz w:val="20"/>
                <w:szCs w:val="20"/>
              </w:rPr>
            </w:pPr>
            <w:ins w:id="3192"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319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9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95" w:author="Arjan" w:date="2012-12-10T16:22:00Z"/>
                <w:rFonts w:ascii="Arial" w:eastAsia="Times New Roman" w:hAnsi="Arial" w:cs="Arial"/>
                <w:b/>
                <w:bCs/>
                <w:color w:val="000000"/>
                <w:sz w:val="20"/>
                <w:szCs w:val="20"/>
              </w:rPr>
            </w:pPr>
          </w:p>
        </w:tc>
      </w:tr>
      <w:tr w:rsidR="00D30F71" w:rsidRPr="00D30F71">
        <w:trPr>
          <w:trHeight w:val="230"/>
          <w:ins w:id="319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97" w:author="Arjan" w:date="2012-12-10T16:22:00Z"/>
                <w:rFonts w:ascii="Arial" w:eastAsia="Times New Roman" w:hAnsi="Arial" w:cs="Arial"/>
                <w:b/>
                <w:bCs/>
                <w:color w:val="000000"/>
                <w:sz w:val="20"/>
                <w:szCs w:val="20"/>
              </w:rPr>
            </w:pPr>
            <w:ins w:id="3198"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lang w:val="en-AU"/>
                </w:rPr>
                <w:t>materiële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199" w:author="Arjan" w:date="2012-12-10T16:22:00Z"/>
                <w:rFonts w:ascii="Arial" w:eastAsia="Times New Roman" w:hAnsi="Arial" w:cs="Arial"/>
                <w:color w:val="000000"/>
                <w:sz w:val="20"/>
                <w:szCs w:val="20"/>
              </w:rPr>
            </w:pPr>
            <w:ins w:id="3200" w:author="Arjan" w:date="2012-12-10T16:22:00Z">
              <w:r w:rsidRPr="00D30F71">
                <w:rPr>
                  <w:rFonts w:ascii="Arial" w:eastAsia="Times New Roman" w:hAnsi="Arial" w:cs="Arial"/>
                  <w:color w:val="000000"/>
                  <w:sz w:val="20"/>
                  <w:szCs w:val="20"/>
                </w:rPr>
                <w:t>zie groep</w:t>
              </w:r>
            </w:ins>
          </w:p>
        </w:tc>
      </w:tr>
      <w:tr w:rsidR="00D30F71" w:rsidRPr="00D30F71">
        <w:trPr>
          <w:trHeight w:val="275"/>
          <w:ins w:id="320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0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03" w:author="Arjan" w:date="2012-12-10T16:22:00Z"/>
                <w:rFonts w:ascii="Arial" w:eastAsia="Times New Roman" w:hAnsi="Arial" w:cs="Arial"/>
                <w:color w:val="000000"/>
                <w:sz w:val="20"/>
                <w:szCs w:val="20"/>
              </w:rPr>
            </w:pPr>
          </w:p>
        </w:tc>
      </w:tr>
      <w:tr w:rsidR="00D30F71" w:rsidRPr="00D30F71">
        <w:trPr>
          <w:trHeight w:val="230"/>
          <w:ins w:id="320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05" w:author="Arjan" w:date="2012-12-10T16:22:00Z"/>
                <w:rFonts w:ascii="Arial" w:eastAsia="Times New Roman" w:hAnsi="Arial" w:cs="Arial"/>
                <w:b/>
                <w:bCs/>
                <w:color w:val="000000"/>
                <w:sz w:val="20"/>
                <w:szCs w:val="20"/>
              </w:rPr>
            </w:pPr>
            <w:proofErr w:type="spellStart"/>
            <w:ins w:id="3206"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formele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07" w:author="Arjan" w:date="2012-12-10T16:22:00Z"/>
                <w:rFonts w:ascii="Arial" w:eastAsia="Times New Roman" w:hAnsi="Arial" w:cs="Arial"/>
                <w:color w:val="000000"/>
                <w:sz w:val="20"/>
                <w:szCs w:val="20"/>
              </w:rPr>
            </w:pPr>
            <w:ins w:id="3208" w:author="Arjan" w:date="2012-12-10T16:22:00Z">
              <w:r w:rsidRPr="00D30F71">
                <w:rPr>
                  <w:rFonts w:ascii="Arial" w:eastAsia="Times New Roman" w:hAnsi="Arial" w:cs="Arial"/>
                  <w:color w:val="000000"/>
                  <w:sz w:val="20"/>
                  <w:szCs w:val="20"/>
                </w:rPr>
                <w:t>zie groep</w:t>
              </w:r>
            </w:ins>
          </w:p>
        </w:tc>
      </w:tr>
      <w:tr w:rsidR="00D30F71" w:rsidRPr="00D30F71">
        <w:trPr>
          <w:trHeight w:val="230"/>
          <w:ins w:id="320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1" w:author="Arjan" w:date="2012-12-10T16:22:00Z"/>
                <w:rFonts w:ascii="Arial" w:eastAsia="Times New Roman" w:hAnsi="Arial" w:cs="Arial"/>
                <w:color w:val="000000"/>
                <w:sz w:val="20"/>
                <w:szCs w:val="20"/>
              </w:rPr>
            </w:pPr>
          </w:p>
        </w:tc>
      </w:tr>
      <w:tr w:rsidR="00D30F71" w:rsidRPr="00D30F71">
        <w:trPr>
          <w:trHeight w:val="230"/>
          <w:ins w:id="321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3" w:author="Arjan" w:date="2012-12-10T16:22:00Z"/>
                <w:rFonts w:ascii="Arial" w:eastAsia="Times New Roman" w:hAnsi="Arial" w:cs="Arial"/>
                <w:b/>
                <w:bCs/>
                <w:color w:val="000000"/>
                <w:sz w:val="20"/>
                <w:szCs w:val="20"/>
              </w:rPr>
            </w:pPr>
            <w:proofErr w:type="spellStart"/>
            <w:ins w:id="3214"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5" w:author="Arjan" w:date="2012-12-10T16:22:00Z"/>
                <w:rFonts w:ascii="Arial" w:eastAsia="Times New Roman" w:hAnsi="Arial" w:cs="Arial"/>
                <w:color w:val="000000"/>
                <w:sz w:val="20"/>
                <w:szCs w:val="20"/>
              </w:rPr>
            </w:pPr>
            <w:ins w:id="3216" w:author="Arjan" w:date="2012-12-10T16:22:00Z">
              <w:r w:rsidRPr="00D30F71">
                <w:rPr>
                  <w:rFonts w:ascii="Arial" w:eastAsia="Times New Roman" w:hAnsi="Arial" w:cs="Arial"/>
                  <w:color w:val="000000"/>
                  <w:sz w:val="20"/>
                  <w:szCs w:val="20"/>
                </w:rPr>
                <w:t>zie groep</w:t>
              </w:r>
            </w:ins>
          </w:p>
        </w:tc>
      </w:tr>
      <w:tr w:rsidR="00D30F71" w:rsidRPr="00D30F71">
        <w:trPr>
          <w:trHeight w:val="230"/>
          <w:ins w:id="321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19" w:author="Arjan" w:date="2012-12-10T16:22:00Z"/>
                <w:rFonts w:ascii="Arial" w:eastAsia="Times New Roman" w:hAnsi="Arial" w:cs="Arial"/>
                <w:color w:val="000000"/>
                <w:sz w:val="20"/>
                <w:szCs w:val="20"/>
              </w:rPr>
            </w:pPr>
          </w:p>
        </w:tc>
      </w:tr>
      <w:tr w:rsidR="00D30F71" w:rsidRPr="00D30F71">
        <w:trPr>
          <w:trHeight w:val="230"/>
          <w:ins w:id="322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21" w:author="Arjan" w:date="2012-12-10T16:22:00Z"/>
                <w:rFonts w:ascii="Arial" w:eastAsia="Times New Roman" w:hAnsi="Arial" w:cs="Arial"/>
                <w:b/>
                <w:bCs/>
                <w:color w:val="000000"/>
                <w:sz w:val="20"/>
                <w:szCs w:val="20"/>
              </w:rPr>
            </w:pPr>
            <w:proofErr w:type="spellStart"/>
            <w:ins w:id="3222"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in </w:t>
              </w:r>
              <w:proofErr w:type="spellStart"/>
              <w:r w:rsidRPr="00D30F71">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23" w:author="Arjan" w:date="2012-12-10T16:22:00Z"/>
                <w:rFonts w:ascii="Arial" w:eastAsia="Times New Roman" w:hAnsi="Arial" w:cs="Arial"/>
                <w:color w:val="000000"/>
                <w:sz w:val="20"/>
                <w:szCs w:val="20"/>
              </w:rPr>
            </w:pPr>
            <w:ins w:id="3224" w:author="Arjan" w:date="2012-12-10T16:22:00Z">
              <w:r w:rsidRPr="00D30F71">
                <w:rPr>
                  <w:rFonts w:ascii="Arial" w:eastAsia="Times New Roman" w:hAnsi="Arial" w:cs="Arial"/>
                  <w:color w:val="000000"/>
                  <w:sz w:val="20"/>
                  <w:szCs w:val="20"/>
                </w:rPr>
                <w:t>zie groep</w:t>
              </w:r>
            </w:ins>
          </w:p>
        </w:tc>
      </w:tr>
      <w:tr w:rsidR="00D30F71" w:rsidRPr="00D30F71">
        <w:trPr>
          <w:trHeight w:val="230"/>
          <w:ins w:id="322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2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27" w:author="Arjan" w:date="2012-12-10T16:22:00Z"/>
                <w:rFonts w:ascii="Arial" w:eastAsia="Times New Roman" w:hAnsi="Arial" w:cs="Arial"/>
                <w:color w:val="000000"/>
                <w:sz w:val="20"/>
                <w:szCs w:val="20"/>
              </w:rPr>
            </w:pPr>
          </w:p>
        </w:tc>
      </w:tr>
      <w:tr w:rsidR="00D30F71" w:rsidRPr="00D30F71">
        <w:trPr>
          <w:trHeight w:val="230"/>
          <w:ins w:id="322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29" w:author="Arjan" w:date="2012-12-10T16:22:00Z"/>
                <w:rFonts w:ascii="Arial" w:eastAsia="Times New Roman" w:hAnsi="Arial" w:cs="Arial"/>
                <w:b/>
                <w:bCs/>
                <w:color w:val="000000"/>
                <w:sz w:val="20"/>
                <w:szCs w:val="20"/>
              </w:rPr>
            </w:pPr>
            <w:proofErr w:type="spellStart"/>
            <w:ins w:id="3230"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strijdigheid</w:t>
              </w:r>
              <w:proofErr w:type="spellEnd"/>
              <w:r w:rsidRPr="00D30F71">
                <w:rPr>
                  <w:rFonts w:ascii="Arial" w:eastAsia="Times New Roman" w:hAnsi="Arial" w:cs="Arial"/>
                  <w:b/>
                  <w:bCs/>
                  <w:color w:val="000000"/>
                  <w:sz w:val="20"/>
                  <w:szCs w:val="20"/>
                  <w:lang w:val="en-AU"/>
                </w:rPr>
                <w:t>/</w:t>
              </w:r>
              <w:proofErr w:type="spellStart"/>
              <w:r w:rsidRPr="00D30F71">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31" w:author="Arjan" w:date="2012-12-10T16:22:00Z"/>
                <w:rFonts w:ascii="Arial" w:eastAsia="Times New Roman" w:hAnsi="Arial" w:cs="Arial"/>
                <w:color w:val="000000"/>
                <w:sz w:val="20"/>
                <w:szCs w:val="20"/>
              </w:rPr>
            </w:pPr>
            <w:ins w:id="3232" w:author="Arjan" w:date="2012-12-10T16:22:00Z">
              <w:r w:rsidRPr="00D30F71">
                <w:rPr>
                  <w:rFonts w:ascii="Arial" w:eastAsia="Times New Roman" w:hAnsi="Arial" w:cs="Arial"/>
                  <w:color w:val="000000"/>
                  <w:sz w:val="20"/>
                  <w:szCs w:val="20"/>
                </w:rPr>
                <w:t>zie groep</w:t>
              </w:r>
            </w:ins>
          </w:p>
        </w:tc>
      </w:tr>
      <w:tr w:rsidR="00D30F71" w:rsidRPr="00D30F71">
        <w:trPr>
          <w:trHeight w:val="230"/>
          <w:ins w:id="323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3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35" w:author="Arjan" w:date="2012-12-10T16:22:00Z"/>
                <w:rFonts w:ascii="Arial" w:eastAsia="Times New Roman" w:hAnsi="Arial" w:cs="Arial"/>
                <w:b/>
                <w:bCs/>
                <w:color w:val="000000"/>
                <w:sz w:val="20"/>
                <w:szCs w:val="20"/>
              </w:rPr>
            </w:pPr>
          </w:p>
        </w:tc>
      </w:tr>
      <w:tr w:rsidR="00D30F71" w:rsidRPr="00D30F71">
        <w:trPr>
          <w:trHeight w:val="230"/>
          <w:ins w:id="323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37" w:author="Arjan" w:date="2012-12-10T16:22:00Z"/>
                <w:rFonts w:ascii="Arial" w:eastAsia="Times New Roman" w:hAnsi="Arial" w:cs="Arial"/>
                <w:color w:val="000000"/>
                <w:sz w:val="20"/>
                <w:szCs w:val="20"/>
              </w:rPr>
            </w:pPr>
            <w:ins w:id="3238"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239" w:author="Arjan" w:date="2012-12-10T16:22:00Z"/>
                <w:rFonts w:ascii="Arial" w:eastAsia="Times New Roman" w:hAnsi="Arial" w:cs="Arial"/>
                <w:color w:val="000000"/>
                <w:sz w:val="20"/>
                <w:szCs w:val="20"/>
              </w:rPr>
            </w:pPr>
            <w:ins w:id="324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324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4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43" w:author="Arjan" w:date="2012-12-10T16:22:00Z"/>
                <w:rFonts w:ascii="Arial" w:eastAsia="Times New Roman" w:hAnsi="Arial" w:cs="Arial"/>
                <w:b/>
                <w:bCs/>
                <w:color w:val="000000"/>
                <w:sz w:val="20"/>
                <w:szCs w:val="20"/>
              </w:rPr>
            </w:pPr>
          </w:p>
        </w:tc>
      </w:tr>
      <w:tr w:rsidR="00D30F71" w:rsidRPr="00D30F71">
        <w:trPr>
          <w:trHeight w:val="200"/>
          <w:ins w:id="324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45" w:author="Arjan" w:date="2012-12-10T16:22:00Z"/>
                <w:rFonts w:ascii="Arial" w:eastAsia="Times New Roman" w:hAnsi="Arial" w:cs="Arial"/>
                <w:color w:val="000000"/>
                <w:sz w:val="20"/>
                <w:szCs w:val="20"/>
              </w:rPr>
            </w:pPr>
            <w:ins w:id="3246"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47" w:author="Arjan" w:date="2012-12-10T16:22:00Z"/>
                <w:rFonts w:ascii="Arial" w:eastAsia="Times New Roman" w:hAnsi="Arial" w:cs="Arial"/>
                <w:color w:val="000000"/>
                <w:sz w:val="20"/>
                <w:szCs w:val="20"/>
              </w:rPr>
            </w:pPr>
            <w:ins w:id="3248"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324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5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51" w:author="Arjan" w:date="2012-12-10T16:22:00Z"/>
                <w:rFonts w:ascii="Arial" w:eastAsia="Times New Roman" w:hAnsi="Arial" w:cs="Arial"/>
                <w:b/>
                <w:bCs/>
                <w:color w:val="000000"/>
                <w:sz w:val="20"/>
                <w:szCs w:val="20"/>
              </w:rPr>
            </w:pPr>
          </w:p>
        </w:tc>
      </w:tr>
      <w:tr w:rsidR="00D30F71" w:rsidRPr="00D30F71">
        <w:trPr>
          <w:trHeight w:val="230"/>
          <w:ins w:id="325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53" w:author="Arjan" w:date="2012-12-10T16:22:00Z"/>
                <w:rFonts w:ascii="Arial" w:eastAsia="Times New Roman" w:hAnsi="Arial" w:cs="Arial"/>
                <w:color w:val="000000"/>
                <w:sz w:val="20"/>
                <w:szCs w:val="20"/>
              </w:rPr>
            </w:pPr>
            <w:ins w:id="3254"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55" w:author="Arjan" w:date="2012-12-10T16:22:00Z"/>
                <w:rFonts w:ascii="Arial" w:eastAsia="Times New Roman" w:hAnsi="Arial" w:cs="Arial"/>
                <w:color w:val="000000"/>
                <w:sz w:val="20"/>
                <w:szCs w:val="20"/>
              </w:rPr>
            </w:pPr>
          </w:p>
        </w:tc>
      </w:tr>
    </w:tbl>
    <w:p w:rsidR="00D30F71" w:rsidRPr="00D30F71" w:rsidRDefault="00D44D5A" w:rsidP="00D30F71">
      <w:pPr>
        <w:autoSpaceDE w:val="0"/>
        <w:autoSpaceDN w:val="0"/>
        <w:adjustRightInd w:val="0"/>
        <w:spacing w:before="240" w:after="60" w:line="240" w:lineRule="auto"/>
        <w:outlineLvl w:val="3"/>
        <w:rPr>
          <w:ins w:id="3256" w:author="Arjan" w:date="2012-12-10T16:22:00Z"/>
          <w:rFonts w:ascii="Arial" w:eastAsia="Times New Roman" w:hAnsi="Arial" w:cs="Arial"/>
          <w:b/>
          <w:bCs/>
          <w:color w:val="004080"/>
          <w:sz w:val="24"/>
          <w:szCs w:val="24"/>
        </w:rPr>
      </w:pPr>
      <w:ins w:id="325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325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59" w:author="Arjan" w:date="2012-12-10T16:22:00Z"/>
                <w:rFonts w:ascii="Arial" w:eastAsia="Times New Roman" w:hAnsi="Arial" w:cs="Arial"/>
                <w:color w:val="000000"/>
                <w:sz w:val="20"/>
                <w:szCs w:val="20"/>
              </w:rPr>
            </w:pPr>
            <w:ins w:id="3260"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261" w:author="Arjan" w:date="2012-12-10T16:22:00Z"/>
                <w:rFonts w:ascii="Arial" w:eastAsia="Times New Roman" w:hAnsi="Arial" w:cs="Arial"/>
                <w:color w:val="000000"/>
                <w:sz w:val="20"/>
                <w:szCs w:val="20"/>
              </w:rPr>
            </w:pPr>
            <w:ins w:id="326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r>
      <w:tr w:rsidR="00D30F71" w:rsidRPr="00D30F71">
        <w:trPr>
          <w:ins w:id="326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65" w:author="Arjan" w:date="2012-12-10T16:22:00Z"/>
                <w:rFonts w:ascii="Arial" w:eastAsia="Times New Roman" w:hAnsi="Arial" w:cs="Arial"/>
                <w:b/>
                <w:bCs/>
                <w:color w:val="000000"/>
                <w:sz w:val="20"/>
                <w:szCs w:val="20"/>
              </w:rPr>
            </w:pPr>
          </w:p>
        </w:tc>
      </w:tr>
      <w:tr w:rsidR="00D30F71" w:rsidRPr="00D30F71">
        <w:trPr>
          <w:ins w:id="326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67" w:author="Arjan" w:date="2012-12-10T16:22:00Z"/>
                <w:rFonts w:ascii="Arial" w:eastAsia="Times New Roman" w:hAnsi="Arial" w:cs="Arial"/>
                <w:color w:val="000000"/>
                <w:sz w:val="20"/>
                <w:szCs w:val="20"/>
              </w:rPr>
            </w:pPr>
            <w:ins w:id="3268"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69" w:author="Arjan" w:date="2012-12-10T16:22:00Z"/>
                <w:rFonts w:ascii="Arial" w:eastAsia="Times New Roman" w:hAnsi="Arial" w:cs="Arial"/>
                <w:color w:val="000000"/>
                <w:sz w:val="20"/>
                <w:szCs w:val="20"/>
              </w:rPr>
            </w:pPr>
            <w:ins w:id="3270" w:author="Arjan" w:date="2012-12-10T16:22:00Z">
              <w:r w:rsidRPr="00D30F71">
                <w:rPr>
                  <w:rFonts w:ascii="Arial" w:eastAsia="Times New Roman" w:hAnsi="Arial" w:cs="Arial"/>
                  <w:color w:val="000000"/>
                  <w:sz w:val="20"/>
                  <w:szCs w:val="20"/>
                </w:rPr>
                <w:t>KING</w:t>
              </w:r>
            </w:ins>
          </w:p>
        </w:tc>
      </w:tr>
      <w:tr w:rsidR="00D30F71" w:rsidRPr="00D30F71">
        <w:trPr>
          <w:ins w:id="327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7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73" w:author="Arjan" w:date="2012-12-10T16:22:00Z"/>
                <w:rFonts w:ascii="Arial" w:eastAsia="Times New Roman" w:hAnsi="Arial" w:cs="Arial"/>
                <w:b/>
                <w:bCs/>
                <w:color w:val="000000"/>
                <w:sz w:val="20"/>
                <w:szCs w:val="20"/>
              </w:rPr>
            </w:pPr>
          </w:p>
        </w:tc>
      </w:tr>
      <w:tr w:rsidR="00D30F71" w:rsidRPr="00D30F71">
        <w:trPr>
          <w:ins w:id="327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75" w:author="Arjan" w:date="2012-12-10T16:22:00Z"/>
                <w:rFonts w:ascii="Arial" w:eastAsia="Times New Roman" w:hAnsi="Arial" w:cs="Arial"/>
                <w:color w:val="000000"/>
                <w:sz w:val="20"/>
                <w:szCs w:val="20"/>
              </w:rPr>
            </w:pPr>
            <w:ins w:id="3276"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77" w:author="Arjan" w:date="2012-12-10T16:22:00Z"/>
                <w:rFonts w:ascii="Arial" w:eastAsia="Times New Roman" w:hAnsi="Arial" w:cs="Arial"/>
                <w:color w:val="000000"/>
                <w:sz w:val="20"/>
                <w:szCs w:val="20"/>
              </w:rPr>
            </w:pPr>
          </w:p>
        </w:tc>
      </w:tr>
      <w:tr w:rsidR="00D30F71" w:rsidRPr="00D30F71">
        <w:trPr>
          <w:ins w:id="327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80" w:author="Arjan" w:date="2012-12-10T16:22:00Z"/>
                <w:rFonts w:ascii="Arial" w:eastAsia="Times New Roman" w:hAnsi="Arial" w:cs="Arial"/>
                <w:b/>
                <w:bCs/>
                <w:color w:val="000000"/>
                <w:sz w:val="20"/>
                <w:szCs w:val="20"/>
              </w:rPr>
            </w:pPr>
          </w:p>
        </w:tc>
      </w:tr>
      <w:tr w:rsidR="00D30F71" w:rsidRPr="00D30F71">
        <w:trPr>
          <w:trHeight w:val="335"/>
          <w:ins w:id="32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82" w:author="Arjan" w:date="2012-12-10T16:22:00Z"/>
                <w:rFonts w:ascii="Arial" w:eastAsia="Times New Roman" w:hAnsi="Arial" w:cs="Arial"/>
                <w:color w:val="000000"/>
                <w:sz w:val="20"/>
                <w:szCs w:val="20"/>
              </w:rPr>
            </w:pPr>
            <w:proofErr w:type="spellStart"/>
            <w:ins w:id="3283" w:author="Arjan" w:date="2012-12-10T16:22:00Z">
              <w:r w:rsidRPr="00D30F71">
                <w:rPr>
                  <w:rFonts w:ascii="Arial" w:eastAsia="Times New Roman" w:hAnsi="Arial" w:cs="Arial"/>
                  <w:b/>
                  <w:bCs/>
                  <w:color w:val="000000"/>
                  <w:sz w:val="20"/>
                  <w:szCs w:val="20"/>
                </w:rPr>
                <w:t>XML-tag</w:t>
              </w:r>
              <w:proofErr w:type="spellEnd"/>
              <w:r w:rsidRPr="00D30F71">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284" w:author="Arjan" w:date="2012-12-10T16:22:00Z"/>
                <w:rFonts w:ascii="Arial" w:eastAsia="Times New Roman" w:hAnsi="Arial" w:cs="Arial"/>
                <w:color w:val="000000"/>
                <w:sz w:val="20"/>
                <w:szCs w:val="20"/>
              </w:rPr>
            </w:pPr>
            <w:ins w:id="328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ins>
          </w:p>
        </w:tc>
      </w:tr>
      <w:tr w:rsidR="00D30F71" w:rsidRPr="00D30F71">
        <w:trPr>
          <w:trHeight w:val="215"/>
          <w:ins w:id="328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8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88" w:author="Arjan" w:date="2012-12-10T16:22:00Z"/>
                <w:rFonts w:ascii="Arial" w:eastAsia="Times New Roman" w:hAnsi="Arial" w:cs="Arial"/>
                <w:b/>
                <w:bCs/>
                <w:color w:val="000000"/>
                <w:sz w:val="20"/>
                <w:szCs w:val="20"/>
              </w:rPr>
            </w:pPr>
          </w:p>
        </w:tc>
      </w:tr>
      <w:tr w:rsidR="00D30F71" w:rsidRPr="00D30F71">
        <w:trPr>
          <w:trHeight w:val="215"/>
          <w:ins w:id="32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90" w:author="Arjan" w:date="2012-12-10T16:22:00Z"/>
                <w:rFonts w:ascii="Arial" w:eastAsia="Times New Roman" w:hAnsi="Arial" w:cs="Arial"/>
                <w:color w:val="000000"/>
                <w:sz w:val="20"/>
                <w:szCs w:val="20"/>
              </w:rPr>
            </w:pPr>
            <w:ins w:id="3291"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292" w:author="Arjan" w:date="2012-12-10T16:22:00Z"/>
                <w:rFonts w:ascii="Arial" w:eastAsia="Times New Roman" w:hAnsi="Arial" w:cs="Arial"/>
                <w:color w:val="000000"/>
                <w:sz w:val="20"/>
                <w:szCs w:val="20"/>
              </w:rPr>
            </w:pPr>
            <w:ins w:id="329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proofErr w:type="spellStart"/>
              <w:r w:rsidR="00D30F71" w:rsidRPr="00D30F71">
                <w:rPr>
                  <w:rFonts w:ascii="Arial" w:eastAsia="Times New Roman" w:hAnsi="Arial" w:cs="Arial"/>
                  <w:color w:val="610E6A"/>
                  <w:sz w:val="20"/>
                  <w:szCs w:val="20"/>
                </w:rPr>
                <w:t>Elektronich</w:t>
              </w:r>
              <w:proofErr w:type="spellEnd"/>
              <w:r w:rsidR="00D30F71" w:rsidRPr="00D30F71">
                <w:rPr>
                  <w:rFonts w:ascii="Arial" w:eastAsia="Times New Roman" w:hAnsi="Arial" w:cs="Arial"/>
                  <w:color w:val="610E6A"/>
                  <w:sz w:val="20"/>
                  <w:szCs w:val="20"/>
                </w:rPr>
                <w:t xml:space="preserve"> postadres waaronder de contactpersoon in de regel bereikbaar is.</w:t>
              </w:r>
            </w:ins>
          </w:p>
        </w:tc>
      </w:tr>
      <w:tr w:rsidR="00D30F71" w:rsidRPr="00D30F71">
        <w:trPr>
          <w:trHeight w:val="230"/>
          <w:ins w:id="329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9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96" w:author="Arjan" w:date="2012-12-10T16:22:00Z"/>
                <w:rFonts w:ascii="Arial" w:eastAsia="Times New Roman" w:hAnsi="Arial" w:cs="Arial"/>
                <w:b/>
                <w:bCs/>
                <w:color w:val="000000"/>
                <w:sz w:val="20"/>
                <w:szCs w:val="20"/>
              </w:rPr>
            </w:pPr>
          </w:p>
        </w:tc>
      </w:tr>
      <w:tr w:rsidR="00D30F71" w:rsidRPr="00D30F71">
        <w:trPr>
          <w:trHeight w:val="230"/>
          <w:ins w:id="329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298" w:author="Arjan" w:date="2012-12-10T16:22:00Z"/>
                <w:rFonts w:ascii="Arial" w:eastAsia="Times New Roman" w:hAnsi="Arial" w:cs="Arial"/>
                <w:color w:val="000000"/>
                <w:sz w:val="20"/>
                <w:szCs w:val="20"/>
              </w:rPr>
            </w:pPr>
            <w:ins w:id="3299"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00" w:author="Arjan" w:date="2012-12-10T16:22:00Z"/>
                <w:rFonts w:ascii="Arial" w:eastAsia="Times New Roman" w:hAnsi="Arial" w:cs="Arial"/>
                <w:color w:val="000000"/>
                <w:sz w:val="20"/>
                <w:szCs w:val="20"/>
              </w:rPr>
            </w:pPr>
            <w:ins w:id="3301" w:author="Arjan" w:date="2012-12-10T16:22:00Z">
              <w:r w:rsidRPr="00D30F71">
                <w:rPr>
                  <w:rFonts w:ascii="Arial" w:eastAsia="Times New Roman" w:hAnsi="Arial" w:cs="Arial"/>
                  <w:color w:val="000000"/>
                  <w:sz w:val="20"/>
                  <w:szCs w:val="20"/>
                </w:rPr>
                <w:t>KING</w:t>
              </w:r>
            </w:ins>
          </w:p>
        </w:tc>
      </w:tr>
      <w:tr w:rsidR="00D30F71" w:rsidRPr="00D30F71">
        <w:trPr>
          <w:ins w:id="330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0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04" w:author="Arjan" w:date="2012-12-10T16:22:00Z"/>
                <w:rFonts w:ascii="Arial" w:eastAsia="Times New Roman" w:hAnsi="Arial" w:cs="Arial"/>
                <w:b/>
                <w:bCs/>
                <w:color w:val="000000"/>
                <w:sz w:val="20"/>
                <w:szCs w:val="20"/>
              </w:rPr>
            </w:pPr>
          </w:p>
        </w:tc>
      </w:tr>
      <w:tr w:rsidR="00D30F71" w:rsidRPr="00D30F71">
        <w:trPr>
          <w:ins w:id="330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06" w:author="Arjan" w:date="2012-12-10T16:22:00Z"/>
                <w:rFonts w:ascii="Arial" w:eastAsia="Times New Roman" w:hAnsi="Arial" w:cs="Arial"/>
                <w:color w:val="000000"/>
                <w:sz w:val="20"/>
                <w:szCs w:val="20"/>
              </w:rPr>
            </w:pPr>
            <w:ins w:id="3307"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08" w:author="Arjan" w:date="2012-12-10T16:22:00Z"/>
                <w:rFonts w:ascii="Arial" w:eastAsia="Times New Roman" w:hAnsi="Arial" w:cs="Arial"/>
                <w:color w:val="000000"/>
                <w:sz w:val="20"/>
                <w:szCs w:val="20"/>
              </w:rPr>
            </w:pPr>
            <w:ins w:id="3309" w:author="Arjan" w:date="2012-12-10T16:22:00Z">
              <w:r w:rsidRPr="00D30F71">
                <w:rPr>
                  <w:rFonts w:ascii="Arial" w:eastAsia="Times New Roman" w:hAnsi="Arial" w:cs="Arial"/>
                  <w:color w:val="000000"/>
                  <w:sz w:val="20"/>
                  <w:szCs w:val="20"/>
                </w:rPr>
                <w:t>1 januari 2013</w:t>
              </w:r>
            </w:ins>
          </w:p>
        </w:tc>
      </w:tr>
      <w:tr w:rsidR="00D30F71" w:rsidRPr="00D30F71">
        <w:trPr>
          <w:ins w:id="331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1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12" w:author="Arjan" w:date="2012-12-10T16:22:00Z"/>
                <w:rFonts w:ascii="Arial" w:eastAsia="Times New Roman" w:hAnsi="Arial" w:cs="Arial"/>
                <w:b/>
                <w:bCs/>
                <w:color w:val="000000"/>
                <w:sz w:val="20"/>
                <w:szCs w:val="20"/>
              </w:rPr>
            </w:pPr>
          </w:p>
        </w:tc>
      </w:tr>
      <w:tr w:rsidR="00D30F71" w:rsidRPr="00D30F71">
        <w:trPr>
          <w:ins w:id="331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14" w:author="Arjan" w:date="2012-12-10T16:22:00Z"/>
                <w:rFonts w:ascii="Arial" w:eastAsia="Times New Roman" w:hAnsi="Arial" w:cs="Arial"/>
                <w:color w:val="000000"/>
                <w:sz w:val="20"/>
                <w:szCs w:val="20"/>
              </w:rPr>
            </w:pPr>
            <w:ins w:id="3315"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16" w:author="Arjan" w:date="2012-12-10T16:22:00Z"/>
                <w:rFonts w:ascii="Arial" w:eastAsia="Times New Roman" w:hAnsi="Arial" w:cs="Arial"/>
                <w:color w:val="000000"/>
                <w:sz w:val="20"/>
                <w:szCs w:val="20"/>
              </w:rPr>
            </w:pPr>
            <w:ins w:id="3317" w:author="Arjan" w:date="2012-12-10T16:22:00Z">
              <w:r w:rsidRPr="00D30F71">
                <w:rPr>
                  <w:rFonts w:ascii="Arial" w:eastAsia="Times New Roman" w:hAnsi="Arial" w:cs="Arial"/>
                  <w:color w:val="000000"/>
                  <w:sz w:val="20"/>
                  <w:szCs w:val="20"/>
                </w:rPr>
                <w:t xml:space="preserve">Het attribuutsoort maakt deel uit van het </w:t>
              </w:r>
              <w:proofErr w:type="spellStart"/>
              <w:r w:rsidRPr="00D30F71">
                <w:rPr>
                  <w:rFonts w:ascii="Arial" w:eastAsia="Times New Roman" w:hAnsi="Arial" w:cs="Arial"/>
                  <w:color w:val="000000"/>
                  <w:sz w:val="20"/>
                  <w:szCs w:val="20"/>
                </w:rPr>
                <w:t>groepattribuutsoort</w:t>
              </w:r>
              <w:proofErr w:type="spellEnd"/>
              <w:r w:rsidRPr="00D30F71">
                <w:rPr>
                  <w:rFonts w:ascii="Arial" w:eastAsia="Times New Roman" w:hAnsi="Arial" w:cs="Arial"/>
                  <w:color w:val="000000"/>
                  <w:sz w:val="20"/>
                  <w:szCs w:val="20"/>
                </w:rPr>
                <w:t xml:space="preserve"> Contactpersoon.</w:t>
              </w:r>
            </w:ins>
          </w:p>
        </w:tc>
      </w:tr>
      <w:tr w:rsidR="00D30F71" w:rsidRPr="00D30F71">
        <w:trPr>
          <w:ins w:id="331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1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20" w:author="Arjan" w:date="2012-12-10T16:22:00Z"/>
                <w:rFonts w:ascii="Arial" w:eastAsia="Times New Roman" w:hAnsi="Arial" w:cs="Arial"/>
                <w:b/>
                <w:bCs/>
                <w:color w:val="000000"/>
                <w:sz w:val="20"/>
                <w:szCs w:val="20"/>
              </w:rPr>
            </w:pPr>
          </w:p>
        </w:tc>
      </w:tr>
      <w:tr w:rsidR="00D30F71" w:rsidRPr="00D30F71">
        <w:trPr>
          <w:ins w:id="332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22" w:author="Arjan" w:date="2012-12-10T16:22:00Z"/>
                <w:rFonts w:ascii="Arial" w:eastAsia="Times New Roman" w:hAnsi="Arial" w:cs="Arial"/>
                <w:color w:val="000000"/>
                <w:sz w:val="20"/>
                <w:szCs w:val="20"/>
              </w:rPr>
            </w:pPr>
            <w:ins w:id="3323"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324" w:author="Arjan" w:date="2012-12-10T16:22:00Z"/>
                <w:rFonts w:ascii="Arial" w:eastAsia="Times New Roman" w:hAnsi="Arial" w:cs="Arial"/>
                <w:color w:val="000000"/>
                <w:sz w:val="20"/>
                <w:szCs w:val="20"/>
              </w:rPr>
            </w:pPr>
            <w:ins w:id="332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ins>
          </w:p>
        </w:tc>
      </w:tr>
      <w:tr w:rsidR="00D30F71" w:rsidRPr="00D30F71">
        <w:trPr>
          <w:trHeight w:val="230"/>
          <w:ins w:id="332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2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28" w:author="Arjan" w:date="2012-12-10T16:22:00Z"/>
                <w:rFonts w:ascii="Arial" w:eastAsia="Times New Roman" w:hAnsi="Arial" w:cs="Arial"/>
                <w:b/>
                <w:bCs/>
                <w:color w:val="000000"/>
                <w:sz w:val="20"/>
                <w:szCs w:val="20"/>
              </w:rPr>
            </w:pPr>
          </w:p>
        </w:tc>
      </w:tr>
      <w:tr w:rsidR="00D30F71" w:rsidRPr="00D30F71">
        <w:trPr>
          <w:trHeight w:val="230"/>
          <w:ins w:id="332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30" w:author="Arjan" w:date="2012-12-10T16:22:00Z"/>
                <w:rFonts w:ascii="Arial" w:eastAsia="Times New Roman" w:hAnsi="Arial" w:cs="Arial"/>
                <w:color w:val="000000"/>
                <w:sz w:val="20"/>
                <w:szCs w:val="20"/>
              </w:rPr>
            </w:pPr>
            <w:proofErr w:type="spellStart"/>
            <w:ins w:id="3331" w:author="Arjan" w:date="2012-12-10T16:22:00Z">
              <w:r w:rsidRPr="00D30F71">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32" w:author="Arjan" w:date="2012-12-10T16:22:00Z"/>
                <w:rFonts w:ascii="Arial" w:eastAsia="Times New Roman" w:hAnsi="Arial" w:cs="Arial"/>
                <w:color w:val="000000"/>
                <w:sz w:val="20"/>
                <w:szCs w:val="20"/>
              </w:rPr>
            </w:pPr>
            <w:ins w:id="3333" w:author="Arjan" w:date="2012-12-10T16:22:00Z">
              <w:r w:rsidRPr="00D30F71">
                <w:rPr>
                  <w:rFonts w:ascii="Arial" w:eastAsia="Times New Roman" w:hAnsi="Arial" w:cs="Arial"/>
                  <w:color w:val="000000"/>
                  <w:sz w:val="20"/>
                  <w:szCs w:val="20"/>
                </w:rPr>
                <w:t xml:space="preserve">alle bestaande alfanumerieke tekens waarin zich, evenwel niet </w:t>
              </w:r>
              <w:r w:rsidRPr="00D30F71">
                <w:rPr>
                  <w:rFonts w:ascii="Arial" w:eastAsia="Times New Roman" w:hAnsi="Arial" w:cs="Arial"/>
                  <w:color w:val="000000"/>
                  <w:sz w:val="20"/>
                  <w:szCs w:val="20"/>
                </w:rPr>
                <w:lastRenderedPageBreak/>
                <w:t>aan het begin en aan het eind, een ‘@’ moet bevinden.</w:t>
              </w:r>
            </w:ins>
          </w:p>
        </w:tc>
      </w:tr>
      <w:tr w:rsidR="00D30F71" w:rsidRPr="00D30F71">
        <w:trPr>
          <w:trHeight w:val="230"/>
          <w:ins w:id="333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3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36" w:author="Arjan" w:date="2012-12-10T16:22:00Z"/>
                <w:rFonts w:ascii="Arial" w:eastAsia="Times New Roman" w:hAnsi="Arial" w:cs="Arial"/>
                <w:b/>
                <w:bCs/>
                <w:color w:val="000000"/>
                <w:sz w:val="20"/>
                <w:szCs w:val="20"/>
              </w:rPr>
            </w:pPr>
          </w:p>
        </w:tc>
      </w:tr>
      <w:tr w:rsidR="00D30F71" w:rsidRPr="00D30F71">
        <w:trPr>
          <w:trHeight w:val="230"/>
          <w:ins w:id="333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38" w:author="Arjan" w:date="2012-12-10T16:22:00Z"/>
                <w:rFonts w:ascii="Arial" w:eastAsia="Times New Roman" w:hAnsi="Arial" w:cs="Arial"/>
                <w:b/>
                <w:bCs/>
                <w:color w:val="000000"/>
                <w:sz w:val="20"/>
                <w:szCs w:val="20"/>
              </w:rPr>
            </w:pPr>
            <w:ins w:id="3339"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lang w:val="en-AU"/>
                </w:rPr>
                <w:t>materiële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40" w:author="Arjan" w:date="2012-12-10T16:22:00Z"/>
                <w:rFonts w:ascii="Arial" w:eastAsia="Times New Roman" w:hAnsi="Arial" w:cs="Arial"/>
                <w:color w:val="000000"/>
                <w:sz w:val="20"/>
                <w:szCs w:val="20"/>
              </w:rPr>
            </w:pPr>
            <w:ins w:id="3341" w:author="Arjan" w:date="2012-12-10T16:22:00Z">
              <w:r w:rsidRPr="00D30F71">
                <w:rPr>
                  <w:rFonts w:ascii="Arial" w:eastAsia="Times New Roman" w:hAnsi="Arial" w:cs="Arial"/>
                  <w:color w:val="000000"/>
                  <w:sz w:val="20"/>
                  <w:szCs w:val="20"/>
                </w:rPr>
                <w:t>zie groep</w:t>
              </w:r>
            </w:ins>
          </w:p>
        </w:tc>
      </w:tr>
      <w:tr w:rsidR="00D30F71" w:rsidRPr="00D30F71">
        <w:trPr>
          <w:trHeight w:val="275"/>
          <w:ins w:id="334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4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44" w:author="Arjan" w:date="2012-12-10T16:22:00Z"/>
                <w:rFonts w:ascii="Arial" w:eastAsia="Times New Roman" w:hAnsi="Arial" w:cs="Arial"/>
                <w:color w:val="000000"/>
                <w:sz w:val="20"/>
                <w:szCs w:val="20"/>
              </w:rPr>
            </w:pPr>
          </w:p>
        </w:tc>
      </w:tr>
      <w:tr w:rsidR="00D30F71" w:rsidRPr="00D30F71">
        <w:trPr>
          <w:trHeight w:val="230"/>
          <w:ins w:id="334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46" w:author="Arjan" w:date="2012-12-10T16:22:00Z"/>
                <w:rFonts w:ascii="Arial" w:eastAsia="Times New Roman" w:hAnsi="Arial" w:cs="Arial"/>
                <w:b/>
                <w:bCs/>
                <w:color w:val="000000"/>
                <w:sz w:val="20"/>
                <w:szCs w:val="20"/>
              </w:rPr>
            </w:pPr>
            <w:proofErr w:type="spellStart"/>
            <w:ins w:id="3347"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formele</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48" w:author="Arjan" w:date="2012-12-10T16:22:00Z"/>
                <w:rFonts w:ascii="Arial" w:eastAsia="Times New Roman" w:hAnsi="Arial" w:cs="Arial"/>
                <w:color w:val="000000"/>
                <w:sz w:val="20"/>
                <w:szCs w:val="20"/>
              </w:rPr>
            </w:pPr>
            <w:ins w:id="3349" w:author="Arjan" w:date="2012-12-10T16:22:00Z">
              <w:r w:rsidRPr="00D30F71">
                <w:rPr>
                  <w:rFonts w:ascii="Arial" w:eastAsia="Times New Roman" w:hAnsi="Arial" w:cs="Arial"/>
                  <w:color w:val="000000"/>
                  <w:sz w:val="20"/>
                  <w:szCs w:val="20"/>
                </w:rPr>
                <w:t>zie groep</w:t>
              </w:r>
            </w:ins>
          </w:p>
        </w:tc>
      </w:tr>
      <w:tr w:rsidR="00D30F71" w:rsidRPr="00D30F71">
        <w:trPr>
          <w:trHeight w:val="230"/>
          <w:ins w:id="335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5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52" w:author="Arjan" w:date="2012-12-10T16:22:00Z"/>
                <w:rFonts w:ascii="Arial" w:eastAsia="Times New Roman" w:hAnsi="Arial" w:cs="Arial"/>
                <w:color w:val="000000"/>
                <w:sz w:val="20"/>
                <w:szCs w:val="20"/>
              </w:rPr>
            </w:pPr>
          </w:p>
        </w:tc>
      </w:tr>
      <w:tr w:rsidR="00D30F71" w:rsidRPr="00D30F71">
        <w:trPr>
          <w:trHeight w:val="230"/>
          <w:ins w:id="335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54" w:author="Arjan" w:date="2012-12-10T16:22:00Z"/>
                <w:rFonts w:ascii="Arial" w:eastAsia="Times New Roman" w:hAnsi="Arial" w:cs="Arial"/>
                <w:b/>
                <w:bCs/>
                <w:color w:val="000000"/>
                <w:sz w:val="20"/>
                <w:szCs w:val="20"/>
              </w:rPr>
            </w:pPr>
            <w:proofErr w:type="spellStart"/>
            <w:ins w:id="3355"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56" w:author="Arjan" w:date="2012-12-10T16:22:00Z"/>
                <w:rFonts w:ascii="Arial" w:eastAsia="Times New Roman" w:hAnsi="Arial" w:cs="Arial"/>
                <w:color w:val="000000"/>
                <w:sz w:val="20"/>
                <w:szCs w:val="20"/>
              </w:rPr>
            </w:pPr>
            <w:ins w:id="3357" w:author="Arjan" w:date="2012-12-10T16:22:00Z">
              <w:r w:rsidRPr="00D30F71">
                <w:rPr>
                  <w:rFonts w:ascii="Arial" w:eastAsia="Times New Roman" w:hAnsi="Arial" w:cs="Arial"/>
                  <w:color w:val="000000"/>
                  <w:sz w:val="20"/>
                  <w:szCs w:val="20"/>
                </w:rPr>
                <w:t>zie groep</w:t>
              </w:r>
            </w:ins>
          </w:p>
        </w:tc>
      </w:tr>
      <w:tr w:rsidR="00D30F71" w:rsidRPr="00D30F71">
        <w:trPr>
          <w:trHeight w:val="230"/>
          <w:ins w:id="335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5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60" w:author="Arjan" w:date="2012-12-10T16:22:00Z"/>
                <w:rFonts w:ascii="Arial" w:eastAsia="Times New Roman" w:hAnsi="Arial" w:cs="Arial"/>
                <w:color w:val="000000"/>
                <w:sz w:val="20"/>
                <w:szCs w:val="20"/>
              </w:rPr>
            </w:pPr>
          </w:p>
        </w:tc>
      </w:tr>
      <w:tr w:rsidR="00D30F71" w:rsidRPr="00D30F71">
        <w:trPr>
          <w:trHeight w:val="230"/>
          <w:ins w:id="336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62" w:author="Arjan" w:date="2012-12-10T16:22:00Z"/>
                <w:rFonts w:ascii="Arial" w:eastAsia="Times New Roman" w:hAnsi="Arial" w:cs="Arial"/>
                <w:b/>
                <w:bCs/>
                <w:color w:val="000000"/>
                <w:sz w:val="20"/>
                <w:szCs w:val="20"/>
              </w:rPr>
            </w:pPr>
            <w:proofErr w:type="spellStart"/>
            <w:ins w:id="3363" w:author="Arjan" w:date="2012-12-10T16:22:00Z">
              <w:r w:rsidRPr="00D30F71">
                <w:rPr>
                  <w:rFonts w:ascii="Arial" w:eastAsia="Times New Roman" w:hAnsi="Arial" w:cs="Arial"/>
                  <w:b/>
                  <w:bCs/>
                  <w:color w:val="000000"/>
                  <w:sz w:val="20"/>
                  <w:szCs w:val="20"/>
                  <w:lang w:val="en-AU"/>
                </w:rPr>
                <w:t>Indicatie</w:t>
              </w:r>
              <w:proofErr w:type="spellEnd"/>
              <w:r w:rsidRPr="00D30F71">
                <w:rPr>
                  <w:rFonts w:ascii="Arial" w:eastAsia="Times New Roman" w:hAnsi="Arial" w:cs="Arial"/>
                  <w:b/>
                  <w:bCs/>
                  <w:color w:val="000000"/>
                  <w:sz w:val="20"/>
                  <w:szCs w:val="20"/>
                  <w:lang w:val="en-AU"/>
                </w:rPr>
                <w:t xml:space="preserve"> in </w:t>
              </w:r>
              <w:proofErr w:type="spellStart"/>
              <w:r w:rsidRPr="00D30F71">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64" w:author="Arjan" w:date="2012-12-10T16:22:00Z"/>
                <w:rFonts w:ascii="Arial" w:eastAsia="Times New Roman" w:hAnsi="Arial" w:cs="Arial"/>
                <w:color w:val="000000"/>
                <w:sz w:val="20"/>
                <w:szCs w:val="20"/>
              </w:rPr>
            </w:pPr>
            <w:ins w:id="3365" w:author="Arjan" w:date="2012-12-10T16:22:00Z">
              <w:r w:rsidRPr="00D30F71">
                <w:rPr>
                  <w:rFonts w:ascii="Arial" w:eastAsia="Times New Roman" w:hAnsi="Arial" w:cs="Arial"/>
                  <w:color w:val="000000"/>
                  <w:sz w:val="20"/>
                  <w:szCs w:val="20"/>
                </w:rPr>
                <w:t>zie groep</w:t>
              </w:r>
            </w:ins>
          </w:p>
        </w:tc>
      </w:tr>
      <w:tr w:rsidR="00D30F71" w:rsidRPr="00D30F71">
        <w:trPr>
          <w:trHeight w:val="230"/>
          <w:ins w:id="336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6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68" w:author="Arjan" w:date="2012-12-10T16:22:00Z"/>
                <w:rFonts w:ascii="Arial" w:eastAsia="Times New Roman" w:hAnsi="Arial" w:cs="Arial"/>
                <w:color w:val="000000"/>
                <w:sz w:val="20"/>
                <w:szCs w:val="20"/>
              </w:rPr>
            </w:pPr>
          </w:p>
        </w:tc>
      </w:tr>
      <w:tr w:rsidR="00D30F71" w:rsidRPr="00D30F71">
        <w:trPr>
          <w:trHeight w:val="230"/>
          <w:ins w:id="336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70" w:author="Arjan" w:date="2012-12-10T16:22:00Z"/>
                <w:rFonts w:ascii="Arial" w:eastAsia="Times New Roman" w:hAnsi="Arial" w:cs="Arial"/>
                <w:b/>
                <w:bCs/>
                <w:color w:val="000000"/>
                <w:sz w:val="20"/>
                <w:szCs w:val="20"/>
              </w:rPr>
            </w:pPr>
            <w:proofErr w:type="spellStart"/>
            <w:ins w:id="3371" w:author="Arjan" w:date="2012-12-10T16:22:00Z">
              <w:r w:rsidRPr="00D30F71">
                <w:rPr>
                  <w:rFonts w:ascii="Arial" w:eastAsia="Times New Roman" w:hAnsi="Arial" w:cs="Arial"/>
                  <w:b/>
                  <w:bCs/>
                  <w:color w:val="000000"/>
                  <w:sz w:val="20"/>
                  <w:szCs w:val="20"/>
                  <w:lang w:val="en-AU"/>
                </w:rPr>
                <w:t>Aanduiding</w:t>
              </w:r>
              <w:proofErr w:type="spellEnd"/>
              <w:r w:rsidRPr="00D30F71">
                <w:rPr>
                  <w:rFonts w:ascii="Arial" w:eastAsia="Times New Roman" w:hAnsi="Arial" w:cs="Arial"/>
                  <w:b/>
                  <w:bCs/>
                  <w:color w:val="000000"/>
                  <w:sz w:val="20"/>
                  <w:szCs w:val="20"/>
                  <w:lang w:val="en-AU"/>
                </w:rPr>
                <w:t xml:space="preserve"> </w:t>
              </w:r>
              <w:proofErr w:type="spellStart"/>
              <w:r w:rsidRPr="00D30F71">
                <w:rPr>
                  <w:rFonts w:ascii="Arial" w:eastAsia="Times New Roman" w:hAnsi="Arial" w:cs="Arial"/>
                  <w:b/>
                  <w:bCs/>
                  <w:color w:val="000000"/>
                  <w:sz w:val="20"/>
                  <w:szCs w:val="20"/>
                  <w:lang w:val="en-AU"/>
                </w:rPr>
                <w:t>strijdigheid</w:t>
              </w:r>
              <w:proofErr w:type="spellEnd"/>
              <w:r w:rsidRPr="00D30F71">
                <w:rPr>
                  <w:rFonts w:ascii="Arial" w:eastAsia="Times New Roman" w:hAnsi="Arial" w:cs="Arial"/>
                  <w:b/>
                  <w:bCs/>
                  <w:color w:val="000000"/>
                  <w:sz w:val="20"/>
                  <w:szCs w:val="20"/>
                  <w:lang w:val="en-AU"/>
                </w:rPr>
                <w:t>/</w:t>
              </w:r>
              <w:proofErr w:type="spellStart"/>
              <w:r w:rsidRPr="00D30F71">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72" w:author="Arjan" w:date="2012-12-10T16:22:00Z"/>
                <w:rFonts w:ascii="Arial" w:eastAsia="Times New Roman" w:hAnsi="Arial" w:cs="Arial"/>
                <w:color w:val="000000"/>
                <w:sz w:val="20"/>
                <w:szCs w:val="20"/>
              </w:rPr>
            </w:pPr>
            <w:ins w:id="3373" w:author="Arjan" w:date="2012-12-10T16:22:00Z">
              <w:r w:rsidRPr="00D30F71">
                <w:rPr>
                  <w:rFonts w:ascii="Arial" w:eastAsia="Times New Roman" w:hAnsi="Arial" w:cs="Arial"/>
                  <w:color w:val="000000"/>
                  <w:sz w:val="20"/>
                  <w:szCs w:val="20"/>
                </w:rPr>
                <w:t>zie groep</w:t>
              </w:r>
            </w:ins>
          </w:p>
        </w:tc>
      </w:tr>
      <w:tr w:rsidR="00D30F71" w:rsidRPr="00D30F71">
        <w:trPr>
          <w:trHeight w:val="230"/>
          <w:ins w:id="337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7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76" w:author="Arjan" w:date="2012-12-10T16:22:00Z"/>
                <w:rFonts w:ascii="Arial" w:eastAsia="Times New Roman" w:hAnsi="Arial" w:cs="Arial"/>
                <w:b/>
                <w:bCs/>
                <w:color w:val="000000"/>
                <w:sz w:val="20"/>
                <w:szCs w:val="20"/>
              </w:rPr>
            </w:pPr>
          </w:p>
        </w:tc>
      </w:tr>
      <w:tr w:rsidR="00D30F71" w:rsidRPr="00D30F71">
        <w:trPr>
          <w:trHeight w:val="230"/>
          <w:ins w:id="337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78" w:author="Arjan" w:date="2012-12-10T16:22:00Z"/>
                <w:rFonts w:ascii="Arial" w:eastAsia="Times New Roman" w:hAnsi="Arial" w:cs="Arial"/>
                <w:color w:val="000000"/>
                <w:sz w:val="20"/>
                <w:szCs w:val="20"/>
              </w:rPr>
            </w:pPr>
            <w:ins w:id="3379" w:author="Arjan" w:date="2012-12-10T16:22:00Z">
              <w:r w:rsidRPr="00D30F71">
                <w:rPr>
                  <w:rFonts w:ascii="Arial" w:eastAsia="Times New Roman" w:hAnsi="Arial" w:cs="Arial"/>
                  <w:b/>
                  <w:bCs/>
                  <w:color w:val="000000"/>
                  <w:sz w:val="20"/>
                  <w:szCs w:val="20"/>
                </w:rPr>
                <w:t xml:space="preserve">Indicatie </w:t>
              </w:r>
              <w:proofErr w:type="spellStart"/>
              <w:r w:rsidRPr="00D30F71">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D30F71" w:rsidRPr="00D30F71" w:rsidRDefault="00D44D5A" w:rsidP="00D30F71">
            <w:pPr>
              <w:autoSpaceDE w:val="0"/>
              <w:autoSpaceDN w:val="0"/>
              <w:adjustRightInd w:val="0"/>
              <w:spacing w:after="0" w:line="240" w:lineRule="auto"/>
              <w:rPr>
                <w:ins w:id="3380" w:author="Arjan" w:date="2012-12-10T16:22:00Z"/>
                <w:rFonts w:ascii="Arial" w:eastAsia="Times New Roman" w:hAnsi="Arial" w:cs="Arial"/>
                <w:color w:val="000000"/>
                <w:sz w:val="20"/>
                <w:szCs w:val="20"/>
              </w:rPr>
            </w:pPr>
            <w:ins w:id="338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338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8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84" w:author="Arjan" w:date="2012-12-10T16:22:00Z"/>
                <w:rFonts w:ascii="Arial" w:eastAsia="Times New Roman" w:hAnsi="Arial" w:cs="Arial"/>
                <w:b/>
                <w:bCs/>
                <w:color w:val="000000"/>
                <w:sz w:val="20"/>
                <w:szCs w:val="20"/>
              </w:rPr>
            </w:pPr>
          </w:p>
        </w:tc>
      </w:tr>
      <w:tr w:rsidR="00D30F71" w:rsidRPr="00D30F71">
        <w:trPr>
          <w:trHeight w:val="200"/>
          <w:ins w:id="338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86" w:author="Arjan" w:date="2012-12-10T16:22:00Z"/>
                <w:rFonts w:ascii="Arial" w:eastAsia="Times New Roman" w:hAnsi="Arial" w:cs="Arial"/>
                <w:color w:val="000000"/>
                <w:sz w:val="20"/>
                <w:szCs w:val="20"/>
              </w:rPr>
            </w:pPr>
            <w:ins w:id="3387"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88" w:author="Arjan" w:date="2012-12-10T16:22:00Z"/>
                <w:rFonts w:ascii="Arial" w:eastAsia="Times New Roman" w:hAnsi="Arial" w:cs="Arial"/>
                <w:color w:val="000000"/>
                <w:sz w:val="20"/>
                <w:szCs w:val="20"/>
              </w:rPr>
            </w:pPr>
            <w:ins w:id="3389"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339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9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92" w:author="Arjan" w:date="2012-12-10T16:22:00Z"/>
                <w:rFonts w:ascii="Arial" w:eastAsia="Times New Roman" w:hAnsi="Arial" w:cs="Arial"/>
                <w:b/>
                <w:bCs/>
                <w:color w:val="000000"/>
                <w:sz w:val="20"/>
                <w:szCs w:val="20"/>
              </w:rPr>
            </w:pPr>
          </w:p>
        </w:tc>
      </w:tr>
      <w:tr w:rsidR="00D30F71" w:rsidRPr="00D30F71">
        <w:trPr>
          <w:trHeight w:val="230"/>
          <w:ins w:id="339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94" w:author="Arjan" w:date="2012-12-10T16:22:00Z"/>
                <w:rFonts w:ascii="Arial" w:eastAsia="Times New Roman" w:hAnsi="Arial" w:cs="Arial"/>
                <w:color w:val="000000"/>
                <w:sz w:val="20"/>
                <w:szCs w:val="20"/>
              </w:rPr>
            </w:pPr>
            <w:ins w:id="3395"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3396" w:author="Arjan" w:date="2012-12-10T16:22:00Z"/>
                <w:rFonts w:ascii="Arial" w:eastAsia="Times New Roman" w:hAnsi="Arial" w:cs="Arial"/>
                <w:color w:val="000000"/>
                <w:sz w:val="20"/>
                <w:szCs w:val="20"/>
              </w:rPr>
            </w:pPr>
          </w:p>
        </w:tc>
      </w:tr>
    </w:tbl>
    <w:p w:rsidR="00D30F71" w:rsidRPr="0044638F" w:rsidRDefault="00D30F71" w:rsidP="0044638F"/>
    <w:p w:rsidR="0038425A" w:rsidRPr="00BC0BAD" w:rsidRDefault="00103274" w:rsidP="0038425A">
      <w:pPr>
        <w:pStyle w:val="Kop2"/>
        <w:rPr>
          <w:noProof/>
        </w:rPr>
      </w:pPr>
      <w:bookmarkStart w:id="3397" w:name="_Toc348096662"/>
      <w:r w:rsidRPr="00BC0BAD">
        <w:rPr>
          <w:noProof/>
        </w:rPr>
        <w:t>R</w:t>
      </w:r>
      <w:r w:rsidR="005C4949">
        <w:rPr>
          <w:noProof/>
        </w:rPr>
        <w:t>OL</w:t>
      </w:r>
      <w:bookmarkEnd w:id="3397"/>
    </w:p>
    <w:p w:rsidR="005C4949" w:rsidRDefault="005C4949" w:rsidP="005C4949">
      <w:pPr>
        <w:pStyle w:val="Kop3"/>
        <w:rPr>
          <w:noProof/>
        </w:rPr>
      </w:pPr>
      <w:bookmarkStart w:id="3398" w:name="_Toc348096663"/>
      <w:r>
        <w:rPr>
          <w:noProof/>
        </w:rPr>
        <w:t>Roltype</w:t>
      </w:r>
      <w:r w:rsidR="00D0706E">
        <w:rPr>
          <w:noProof/>
        </w:rPr>
        <w:t xml:space="preserve"> generiek</w:t>
      </w:r>
      <w:bookmarkEnd w:id="3398"/>
    </w:p>
    <w:p w:rsidR="00103274" w:rsidRPr="00BC0BAD" w:rsidRDefault="00AB3520" w:rsidP="00103274">
      <w:pPr>
        <w:rPr>
          <w:noProof/>
        </w:rPr>
      </w:pPr>
      <w:r w:rsidRPr="00BC0BAD">
        <w:rPr>
          <w:noProof/>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ook opgenomen worden in de ZTC 2.0. Dit leidt tot aanpassing van de </w:t>
      </w:r>
      <w:r w:rsidR="00BC0BAD" w:rsidRPr="00BC0BAD">
        <w:rPr>
          <w:noProof/>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tblPr>
      <w:tblGrid>
        <w:gridCol w:w="3690"/>
        <w:gridCol w:w="5670"/>
      </w:tblGrid>
      <w:tr w:rsidR="00D56602" w:rsidRPr="00D56602" w:rsidTr="00F31C58">
        <w:trPr>
          <w:trHeight w:val="215"/>
        </w:trPr>
        <w:tc>
          <w:tcPr>
            <w:tcW w:w="3690" w:type="dxa"/>
            <w:tcBorders>
              <w:top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rsidR="00D56602" w:rsidRPr="00D56602" w:rsidRDefault="00D44D5A"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roofErr w:type="spellStart"/>
            <w:r w:rsidRPr="00D56602">
              <w:rPr>
                <w:rFonts w:ascii="Arial" w:eastAsia="Times New Roman" w:hAnsi="Arial" w:cs="Arial"/>
                <w:b/>
                <w:bCs/>
                <w:color w:val="000000"/>
                <w:sz w:val="20"/>
                <w:szCs w:val="20"/>
              </w:rPr>
              <w:t>XML-tag</w:t>
            </w:r>
            <w:proofErr w:type="spellEnd"/>
            <w:r w:rsidRPr="00D56602">
              <w:rPr>
                <w:rFonts w:ascii="Arial" w:eastAsia="Times New Roman" w:hAnsi="Arial" w:cs="Arial"/>
                <w:b/>
                <w:bCs/>
                <w:color w:val="000000"/>
                <w:sz w:val="20"/>
                <w:szCs w:val="20"/>
              </w:rPr>
              <w:t xml:space="preserve"> attribuutsoort</w:t>
            </w:r>
          </w:p>
        </w:tc>
        <w:tc>
          <w:tcPr>
            <w:tcW w:w="5670" w:type="dxa"/>
          </w:tcPr>
          <w:p w:rsidR="00D56602" w:rsidRPr="00D56602" w:rsidRDefault="00D44D5A"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rsidTr="00F31C58">
        <w:trPr>
          <w:trHeight w:val="26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rsidR="00D56602" w:rsidRPr="00D56602" w:rsidRDefault="00D44D5A"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Att.Notes</w:instrText>
            </w:r>
            <w:r w:rsidRPr="00D56602">
              <w:rPr>
                <w:rFonts w:ascii="Arial" w:hAnsi="Arial" w:cs="Arial"/>
                <w:sz w:val="20"/>
                <w:szCs w:val="20"/>
                <w:lang w:val="en-AU"/>
              </w:rPr>
              <w:fldChar w:fldCharType="end"/>
            </w:r>
            <w:r w:rsidR="00D56602" w:rsidRPr="00D56602">
              <w:rPr>
                <w:rFonts w:ascii="Arial" w:eastAsia="Times New Roman" w:hAnsi="Arial" w:cs="Arial"/>
                <w:color w:val="610E6A"/>
                <w:sz w:val="20"/>
                <w:szCs w:val="20"/>
              </w:rPr>
              <w:t>Algemeen gehanteerde benaming van de aard van de ROL</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rsidR="00D56602" w:rsidRDefault="00D56602" w:rsidP="00D56602">
            <w:pPr>
              <w:autoSpaceDE w:val="0"/>
              <w:autoSpaceDN w:val="0"/>
              <w:adjustRightInd w:val="0"/>
              <w:spacing w:after="0" w:line="240" w:lineRule="auto"/>
              <w:rPr>
                <w:ins w:id="3399" w:author="Arjan" w:date="2012-11-13T16:53:00Z"/>
                <w:rFonts w:ascii="Arial" w:eastAsia="Times New Roman" w:hAnsi="Arial" w:cs="Arial"/>
                <w:color w:val="000000"/>
                <w:sz w:val="20"/>
                <w:szCs w:val="20"/>
              </w:rPr>
            </w:pPr>
            <w:r w:rsidRPr="00D56602">
              <w:rPr>
                <w:rFonts w:ascii="Arial" w:eastAsia="Times New Roman" w:hAnsi="Arial" w:cs="Arial"/>
                <w:color w:val="000000"/>
                <w:sz w:val="20"/>
                <w:szCs w:val="20"/>
              </w:rPr>
              <w:t>Het gaat hier om de benaming van een rol bij een zaak zoals deze landelijk wordt toegepast. Deze kan afwijken van de door de zaakbehandelende organisatie(s) gehanteerde benaming, de Rolomschrijving.</w:t>
            </w:r>
          </w:p>
          <w:p w:rsidR="00D56602" w:rsidRDefault="00D56602" w:rsidP="00D56602">
            <w:pPr>
              <w:autoSpaceDE w:val="0"/>
              <w:autoSpaceDN w:val="0"/>
              <w:adjustRightInd w:val="0"/>
              <w:spacing w:after="0" w:line="240" w:lineRule="auto"/>
              <w:rPr>
                <w:ins w:id="3400" w:author="Arjan" w:date="2012-11-13T16:54:00Z"/>
                <w:rFonts w:ascii="Arial" w:eastAsia="Times New Roman" w:hAnsi="Arial" w:cs="Arial"/>
                <w:color w:val="000000"/>
                <w:sz w:val="20"/>
                <w:szCs w:val="20"/>
              </w:rPr>
            </w:pPr>
            <w:ins w:id="3401" w:author="Arjan" w:date="2012-11-13T16:53:00Z">
              <w:r>
                <w:rPr>
                  <w:rFonts w:ascii="Arial" w:eastAsia="Times New Roman" w:hAnsi="Arial" w:cs="Arial"/>
                  <w:color w:val="000000"/>
                  <w:sz w:val="20"/>
                  <w:szCs w:val="20"/>
                </w:rPr>
                <w:t>De ge</w:t>
              </w:r>
            </w:ins>
            <w:ins w:id="3402" w:author="Arjan" w:date="2012-11-13T16:54:00Z">
              <w:r>
                <w:rPr>
                  <w:rFonts w:ascii="Arial" w:eastAsia="Times New Roman" w:hAnsi="Arial" w:cs="Arial"/>
                  <w:color w:val="000000"/>
                  <w:sz w:val="20"/>
                  <w:szCs w:val="20"/>
                </w:rPr>
                <w:t>machtigde is niet als rol onderkend maar als eigenschap van de wijze waarop een betrokkene zijn of haar rol uitoefent.</w:t>
              </w:r>
            </w:ins>
          </w:p>
          <w:p w:rsidR="00D56602" w:rsidRPr="00A506FA" w:rsidRDefault="00D56602" w:rsidP="00A506FA">
            <w:pPr>
              <w:autoSpaceDE w:val="0"/>
              <w:autoSpaceDN w:val="0"/>
              <w:adjustRightInd w:val="0"/>
              <w:spacing w:after="0" w:line="240" w:lineRule="auto"/>
              <w:rPr>
                <w:ins w:id="3403" w:author="Arjan" w:date="2012-11-13T16:55:00Z"/>
                <w:rFonts w:ascii="Arial" w:eastAsia="Times New Roman" w:hAnsi="Arial" w:cs="Arial"/>
                <w:color w:val="000000"/>
                <w:sz w:val="20"/>
                <w:szCs w:val="20"/>
              </w:rPr>
            </w:pPr>
            <w:ins w:id="3404" w:author="Arjan" w:date="2012-11-13T16:55:00Z">
              <w:r w:rsidRPr="00A506FA">
                <w:rPr>
                  <w:rFonts w:ascii="Arial" w:eastAsia="Times New Roman" w:hAnsi="Arial" w:cs="Arial"/>
                  <w:color w:val="000000"/>
                  <w:sz w:val="20"/>
                  <w:szCs w:val="20"/>
                </w:rPr>
                <w:t>De formulering van de definitie van de Belanghebbende is  afgeleid van de belanghebbende in de AWB maar breder gesteld.</w:t>
              </w:r>
            </w:ins>
          </w:p>
          <w:p w:rsidR="00D56602" w:rsidRPr="00A506FA" w:rsidRDefault="00D56602" w:rsidP="00A506FA">
            <w:pPr>
              <w:autoSpaceDE w:val="0"/>
              <w:autoSpaceDN w:val="0"/>
              <w:adjustRightInd w:val="0"/>
              <w:spacing w:after="0" w:line="240" w:lineRule="auto"/>
              <w:rPr>
                <w:ins w:id="3405" w:author="Arjan" w:date="2012-11-13T16:55:00Z"/>
                <w:rFonts w:ascii="Arial" w:eastAsia="Times New Roman" w:hAnsi="Arial" w:cs="Arial"/>
                <w:color w:val="000000"/>
                <w:sz w:val="20"/>
                <w:szCs w:val="20"/>
              </w:rPr>
            </w:pPr>
            <w:ins w:id="3406" w:author="Arjan" w:date="2012-11-13T16:56:00Z">
              <w:r w:rsidRPr="00A506FA">
                <w:rPr>
                  <w:rFonts w:ascii="Arial" w:eastAsia="Times New Roman" w:hAnsi="Arial" w:cs="Arial"/>
                  <w:color w:val="000000"/>
                  <w:sz w:val="20"/>
                  <w:szCs w:val="20"/>
                </w:rPr>
                <w:t>V.w.b. de Initiator, i</w:t>
              </w:r>
            </w:ins>
            <w:ins w:id="3407" w:author="Arjan" w:date="2012-11-13T16:55:00Z">
              <w:r w:rsidRPr="00A506FA">
                <w:rPr>
                  <w:rFonts w:ascii="Arial" w:eastAsia="Times New Roman" w:hAnsi="Arial" w:cs="Arial"/>
                  <w:color w:val="000000"/>
                  <w:sz w:val="20"/>
                  <w:szCs w:val="20"/>
                </w:rPr>
                <w:t>ndien het gaat om dienstverlening aan burgers en bedrijven wordt ook wel de term ‘klant’ gehanteerd. Met het oog op andere dan dienstverleningszaken kiezen we hier</w:t>
              </w:r>
            </w:ins>
            <w:ins w:id="3408" w:author="Arjan" w:date="2012-11-13T16:56:00Z">
              <w:r w:rsidRPr="00A506FA">
                <w:rPr>
                  <w:rFonts w:ascii="Arial" w:eastAsia="Times New Roman" w:hAnsi="Arial" w:cs="Arial"/>
                  <w:color w:val="000000"/>
                  <w:sz w:val="20"/>
                  <w:szCs w:val="20"/>
                </w:rPr>
                <w:t xml:space="preserve"> een</w:t>
              </w:r>
            </w:ins>
            <w:ins w:id="3409" w:author="Arjan" w:date="2012-11-13T16:55:00Z">
              <w:r w:rsidRPr="00A506FA">
                <w:rPr>
                  <w:rFonts w:ascii="Arial" w:eastAsia="Times New Roman" w:hAnsi="Arial" w:cs="Arial"/>
                  <w:color w:val="000000"/>
                  <w:sz w:val="20"/>
                  <w:szCs w:val="20"/>
                </w:rPr>
                <w:t xml:space="preserve"> meer algemenere term. </w:t>
              </w:r>
            </w:ins>
          </w:p>
          <w:p w:rsidR="00D56602" w:rsidRPr="00D56602" w:rsidRDefault="00D56602" w:rsidP="00A506FA">
            <w:pPr>
              <w:autoSpaceDE w:val="0"/>
              <w:autoSpaceDN w:val="0"/>
              <w:adjustRightInd w:val="0"/>
              <w:spacing w:after="0" w:line="240" w:lineRule="auto"/>
              <w:rPr>
                <w:rFonts w:ascii="Arial" w:eastAsia="Times New Roman" w:hAnsi="Arial" w:cs="Arial"/>
                <w:color w:val="000000"/>
                <w:sz w:val="20"/>
                <w:szCs w:val="20"/>
              </w:rPr>
            </w:pPr>
            <w:ins w:id="3410" w:author="Arjan" w:date="2012-11-13T16:56:00Z">
              <w:r w:rsidRPr="00A506FA">
                <w:rPr>
                  <w:rFonts w:ascii="Arial" w:eastAsia="Times New Roman" w:hAnsi="Arial" w:cs="Arial"/>
                  <w:color w:val="000000"/>
                  <w:sz w:val="20"/>
                  <w:szCs w:val="20"/>
                </w:rPr>
                <w:lastRenderedPageBreak/>
                <w:t xml:space="preserve">V.w.b. de </w:t>
              </w:r>
            </w:ins>
            <w:proofErr w:type="spellStart"/>
            <w:ins w:id="3411" w:author="Arjan" w:date="2012-11-13T16:55:00Z">
              <w:r w:rsidRPr="00A506FA">
                <w:rPr>
                  <w:rFonts w:ascii="Arial" w:eastAsia="Times New Roman" w:hAnsi="Arial" w:cs="Arial"/>
                  <w:color w:val="000000"/>
                  <w:sz w:val="20"/>
                  <w:szCs w:val="20"/>
                </w:rPr>
                <w:t>Klantcontacter</w:t>
              </w:r>
            </w:ins>
            <w:proofErr w:type="spellEnd"/>
            <w:ins w:id="3412" w:author="Arjan" w:date="2012-11-13T16:57:00Z">
              <w:r w:rsidRPr="00A506FA">
                <w:rPr>
                  <w:rFonts w:ascii="Arial" w:eastAsia="Times New Roman" w:hAnsi="Arial" w:cs="Arial"/>
                  <w:color w:val="000000"/>
                  <w:sz w:val="20"/>
                  <w:szCs w:val="20"/>
                </w:rPr>
                <w:t>, m</w:t>
              </w:r>
            </w:ins>
            <w:ins w:id="3413" w:author="Arjan" w:date="2012-11-13T16:55:00Z">
              <w:r w:rsidRPr="00A506FA">
                <w:rPr>
                  <w:rFonts w:ascii="Arial" w:eastAsia="Times New Roman" w:hAnsi="Arial" w:cs="Arial"/>
                  <w:color w:val="000000"/>
                  <w:sz w:val="20"/>
                  <w:szCs w:val="20"/>
                </w:rPr>
                <w:t>et betrekking tot het zaakgericht werken betreft dit veelal het verzorgen van de intake van een vraag naar een product of dienst, het informeren over de voortgang van de behandeling van de zaak en het leveren van de uitkomst van de zaak.</w:t>
              </w:r>
            </w:ins>
            <w:ins w:id="3414" w:author="Arjan" w:date="2012-11-13T16:54:00Z">
              <w:r>
                <w:rPr>
                  <w:rFonts w:ascii="Arial" w:eastAsia="Times New Roman" w:hAnsi="Arial" w:cs="Arial"/>
                  <w:color w:val="000000"/>
                  <w:sz w:val="20"/>
                  <w:szCs w:val="20"/>
                </w:rPr>
                <w:t xml:space="preserve"> </w:t>
              </w:r>
            </w:ins>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rsidR="00D56602" w:rsidRPr="00D56602" w:rsidRDefault="00D44D5A"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roofErr w:type="spellStart"/>
            <w:r w:rsidRPr="00D56602">
              <w:rPr>
                <w:rFonts w:ascii="Arial" w:eastAsia="Times New Roman" w:hAnsi="Arial" w:cs="Arial"/>
                <w:b/>
                <w:bCs/>
                <w:color w:val="000000"/>
                <w:sz w:val="20"/>
                <w:szCs w:val="20"/>
              </w:rPr>
              <w:t>Waardenverzameling</w:t>
            </w:r>
            <w:proofErr w:type="spellEnd"/>
          </w:p>
        </w:tc>
        <w:tc>
          <w:tcPr>
            <w:tcW w:w="5670" w:type="dxa"/>
          </w:tcPr>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3415" w:author="Arjan" w:date="2012-11-13T16:49:00Z"/>
                <w:rFonts w:ascii="Arial" w:hAnsi="Arial" w:cs="Arial"/>
                <w:noProof/>
                <w:sz w:val="20"/>
                <w:szCs w:val="20"/>
              </w:rPr>
            </w:pPr>
            <w:ins w:id="3416" w:author="Arjan" w:date="2012-11-13T16:48:00Z">
              <w:r w:rsidRPr="00A506FA">
                <w:rPr>
                  <w:rFonts w:ascii="Arial" w:eastAsia="Times New Roman" w:hAnsi="Arial" w:cs="Arial"/>
                  <w:i/>
                  <w:color w:val="000000"/>
                  <w:sz w:val="20"/>
                  <w:szCs w:val="20"/>
                </w:rPr>
                <w:t>Adviseur</w:t>
              </w:r>
              <w:r w:rsidRPr="00A506FA">
                <w:rPr>
                  <w:rFonts w:ascii="Arial" w:eastAsia="Times New Roman" w:hAnsi="Arial" w:cs="Arial"/>
                  <w:color w:val="000000"/>
                  <w:sz w:val="20"/>
                  <w:szCs w:val="20"/>
                </w:rPr>
                <w:t xml:space="preserve"> (</w:t>
              </w:r>
              <w:r w:rsidRPr="00A506FA">
                <w:rPr>
                  <w:rFonts w:ascii="Arial" w:hAnsi="Arial" w:cs="Arial"/>
                  <w:noProof/>
                  <w:sz w:val="20"/>
                  <w:szCs w:val="20"/>
                </w:rPr>
                <w:t>Kennis in dienst stellen van de behandeling van (een deel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3417" w:author="Arjan" w:date="2012-11-13T16:48:00Z"/>
                <w:rFonts w:ascii="Arial" w:eastAsia="Times New Roman" w:hAnsi="Arial" w:cs="Arial"/>
                <w:color w:val="000000"/>
                <w:sz w:val="20"/>
                <w:szCs w:val="20"/>
              </w:rPr>
            </w:pPr>
            <w:ins w:id="3418" w:author="Arjan" w:date="2012-11-13T16:49:00Z">
              <w:r w:rsidRPr="00A506FA">
                <w:rPr>
                  <w:rFonts w:ascii="Arial" w:eastAsia="Times New Roman" w:hAnsi="Arial" w:cs="Arial"/>
                  <w:i/>
                  <w:color w:val="000000"/>
                  <w:sz w:val="20"/>
                  <w:szCs w:val="20"/>
                </w:rPr>
                <w:t>Behandelaar</w:t>
              </w:r>
              <w:r w:rsidRPr="00A506FA">
                <w:rPr>
                  <w:rFonts w:ascii="Arial" w:hAnsi="Arial" w:cs="Arial"/>
                  <w:noProof/>
                  <w:sz w:val="20"/>
                  <w:szCs w:val="20"/>
                </w:rPr>
                <w:t xml:space="preserve"> (De vakinhoudelijke behandeling doen van (een deel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3419" w:author="Arjan" w:date="2012-11-13T16:50:00Z"/>
                <w:rFonts w:ascii="Arial" w:hAnsi="Arial" w:cs="Arial"/>
                <w:noProof/>
                <w:sz w:val="20"/>
                <w:szCs w:val="20"/>
              </w:rPr>
            </w:pPr>
            <w:r w:rsidRPr="00A506FA">
              <w:rPr>
                <w:rFonts w:ascii="Arial" w:eastAsia="Times New Roman" w:hAnsi="Arial" w:cs="Arial"/>
                <w:i/>
                <w:color w:val="000000"/>
                <w:sz w:val="20"/>
                <w:szCs w:val="20"/>
              </w:rPr>
              <w:t>Belanghebbende</w:t>
            </w:r>
            <w:ins w:id="3420" w:author="Arjan" w:date="2012-11-13T16:49:00Z">
              <w:r w:rsidRPr="00A506FA">
                <w:rPr>
                  <w:rFonts w:ascii="Arial" w:eastAsia="Times New Roman" w:hAnsi="Arial" w:cs="Arial"/>
                  <w:color w:val="000000"/>
                  <w:sz w:val="20"/>
                  <w:szCs w:val="20"/>
                </w:rPr>
                <w:t xml:space="preserve"> (</w:t>
              </w:r>
              <w:r w:rsidRPr="00A506FA">
                <w:rPr>
                  <w:rFonts w:ascii="Arial" w:hAnsi="Arial" w:cs="Arial"/>
                  <w:noProof/>
                  <w:sz w:val="20"/>
                  <w:szCs w:val="20"/>
                </w:rPr>
                <w:t>Vanuit eigen en objectief belang rechtstreeks betrokken zijn bij of geïnformeerd willen worden over de behandeling en/of de uitkomst van een zaak</w:t>
              </w:r>
            </w:ins>
            <w:ins w:id="3421" w:author="Arjan" w:date="2012-11-13T16:50:00Z">
              <w:r w:rsidRPr="00A506FA">
                <w:rPr>
                  <w:rFonts w:ascii="Arial" w:hAnsi="Arial" w:cs="Arial"/>
                  <w:noProof/>
                  <w:sz w:val="20"/>
                  <w:szCs w:val="20"/>
                </w:rPr>
                <w:t>)</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ins w:id="3422" w:author="Arjan" w:date="2012-11-13T16:50:00Z">
              <w:r w:rsidRPr="00A506FA">
                <w:rPr>
                  <w:rFonts w:ascii="Arial" w:eastAsia="Times New Roman" w:hAnsi="Arial" w:cs="Arial"/>
                  <w:i/>
                  <w:color w:val="000000"/>
                  <w:sz w:val="20"/>
                  <w:szCs w:val="20"/>
                </w:rPr>
                <w:t>Beslisser</w:t>
              </w:r>
              <w:r w:rsidRPr="00A506FA">
                <w:rPr>
                  <w:rFonts w:ascii="Arial" w:hAnsi="Arial" w:cs="Arial"/>
                  <w:noProof/>
                  <w:sz w:val="20"/>
                  <w:szCs w:val="20"/>
                </w:rPr>
                <w:t xml:space="preserve"> (Nemen van besluiten die voor de uitkomst van een zaak noodzakelijk zijn)</w:t>
              </w:r>
            </w:ins>
          </w:p>
          <w:p w:rsidR="00D56602" w:rsidRPr="00D56602" w:rsidDel="00D56602" w:rsidRDefault="00D56602" w:rsidP="00A506FA">
            <w:pPr>
              <w:autoSpaceDE w:val="0"/>
              <w:autoSpaceDN w:val="0"/>
              <w:adjustRightInd w:val="0"/>
              <w:spacing w:after="0" w:line="240" w:lineRule="auto"/>
              <w:ind w:left="341" w:hanging="284"/>
              <w:rPr>
                <w:del w:id="3423" w:author="Arjan" w:date="2012-11-13T16:51:00Z"/>
                <w:rFonts w:ascii="Arial" w:eastAsia="Times New Roman" w:hAnsi="Arial" w:cs="Arial"/>
                <w:color w:val="000000"/>
                <w:sz w:val="20"/>
                <w:szCs w:val="20"/>
              </w:rPr>
            </w:pPr>
            <w:del w:id="3424" w:author="Arjan" w:date="2012-11-13T16:51:00Z">
              <w:r w:rsidRPr="00D56602" w:rsidDel="00D56602">
                <w:rPr>
                  <w:rFonts w:ascii="Arial" w:eastAsia="Times New Roman" w:hAnsi="Arial" w:cs="Arial"/>
                  <w:color w:val="000000"/>
                  <w:sz w:val="20"/>
                  <w:szCs w:val="20"/>
                </w:rPr>
                <w:delText>Gemachtigde</w:delText>
              </w:r>
            </w:del>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3425" w:author="Arjan" w:date="2012-11-13T16:51:00Z"/>
                <w:rFonts w:ascii="Arial" w:hAnsi="Arial" w:cs="Arial"/>
                <w:noProof/>
                <w:sz w:val="20"/>
                <w:szCs w:val="20"/>
              </w:rPr>
            </w:pPr>
            <w:r w:rsidRPr="00A506FA">
              <w:rPr>
                <w:rFonts w:ascii="Arial" w:eastAsia="Times New Roman" w:hAnsi="Arial" w:cs="Arial"/>
                <w:i/>
                <w:color w:val="000000"/>
                <w:sz w:val="20"/>
                <w:szCs w:val="20"/>
              </w:rPr>
              <w:t>Initiator</w:t>
            </w:r>
            <w:ins w:id="3426" w:author="Arjan" w:date="2012-11-13T16:51:00Z">
              <w:r w:rsidRPr="00A506FA">
                <w:rPr>
                  <w:rFonts w:ascii="Arial" w:eastAsia="Times New Roman" w:hAnsi="Arial" w:cs="Arial"/>
                  <w:color w:val="000000"/>
                  <w:sz w:val="20"/>
                  <w:szCs w:val="20"/>
                </w:rPr>
                <w:t xml:space="preserve"> (</w:t>
              </w:r>
              <w:r w:rsidRPr="00A506FA">
                <w:rPr>
                  <w:rFonts w:ascii="Arial" w:hAnsi="Arial" w:cs="Arial"/>
                  <w:noProof/>
                  <w:sz w:val="20"/>
                  <w:szCs w:val="20"/>
                </w:rPr>
                <w:t>Aanleiding geven tot de start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proofErr w:type="spellStart"/>
            <w:ins w:id="3427" w:author="Arjan" w:date="2012-11-13T16:51:00Z">
              <w:r w:rsidRPr="00A506FA">
                <w:rPr>
                  <w:rFonts w:ascii="Arial" w:eastAsia="Times New Roman" w:hAnsi="Arial" w:cs="Arial"/>
                  <w:i/>
                  <w:color w:val="000000"/>
                  <w:sz w:val="20"/>
                  <w:szCs w:val="20"/>
                </w:rPr>
                <w:t>Klantcon</w:t>
              </w:r>
            </w:ins>
            <w:ins w:id="3428" w:author="Arjan" w:date="2012-11-13T16:52:00Z">
              <w:r w:rsidRPr="00A506FA">
                <w:rPr>
                  <w:rFonts w:ascii="Arial" w:eastAsia="Times New Roman" w:hAnsi="Arial" w:cs="Arial"/>
                  <w:i/>
                  <w:color w:val="000000"/>
                  <w:sz w:val="20"/>
                  <w:szCs w:val="20"/>
                </w:rPr>
                <w:t>tacter</w:t>
              </w:r>
              <w:proofErr w:type="spellEnd"/>
              <w:r w:rsidRPr="00A506FA">
                <w:rPr>
                  <w:rFonts w:ascii="Arial" w:hAnsi="Arial" w:cs="Arial"/>
                  <w:noProof/>
                  <w:sz w:val="20"/>
                  <w:szCs w:val="20"/>
                </w:rPr>
                <w:t xml:space="preserve"> (Het eerste aanspreekpunt zijn voor vragen van burgers en bedrijven in het kader van de dienstverlening door de organisatie aan burgers en bedrijven)</w:t>
              </w:r>
            </w:ins>
          </w:p>
          <w:p w:rsidR="00D56602" w:rsidRPr="00D56602" w:rsidDel="00D56602" w:rsidRDefault="00D56602" w:rsidP="00A506FA">
            <w:pPr>
              <w:autoSpaceDE w:val="0"/>
              <w:autoSpaceDN w:val="0"/>
              <w:adjustRightInd w:val="0"/>
              <w:spacing w:after="0" w:line="240" w:lineRule="auto"/>
              <w:ind w:left="341" w:hanging="284"/>
              <w:rPr>
                <w:del w:id="3429" w:author="Arjan" w:date="2012-11-13T16:53:00Z"/>
                <w:rFonts w:ascii="Arial" w:eastAsia="Times New Roman" w:hAnsi="Arial" w:cs="Arial"/>
                <w:color w:val="000000"/>
                <w:sz w:val="20"/>
                <w:szCs w:val="20"/>
              </w:rPr>
            </w:pPr>
            <w:del w:id="3430" w:author="Arjan" w:date="2012-11-13T16:53:00Z">
              <w:r w:rsidRPr="00D56602" w:rsidDel="00D56602">
                <w:rPr>
                  <w:rFonts w:ascii="Arial" w:eastAsia="Times New Roman" w:hAnsi="Arial" w:cs="Arial"/>
                  <w:color w:val="000000"/>
                  <w:sz w:val="20"/>
                  <w:szCs w:val="20"/>
                </w:rPr>
                <w:delText>Overig</w:delText>
              </w:r>
            </w:del>
          </w:p>
          <w:p w:rsidR="00D56602" w:rsidRPr="00D56602" w:rsidDel="00D56602" w:rsidRDefault="00D56602" w:rsidP="00A506FA">
            <w:pPr>
              <w:autoSpaceDE w:val="0"/>
              <w:autoSpaceDN w:val="0"/>
              <w:adjustRightInd w:val="0"/>
              <w:spacing w:after="0" w:line="240" w:lineRule="auto"/>
              <w:ind w:left="341" w:hanging="284"/>
              <w:rPr>
                <w:del w:id="3431" w:author="Arjan" w:date="2012-11-13T16:53:00Z"/>
                <w:rFonts w:ascii="Arial" w:eastAsia="Times New Roman" w:hAnsi="Arial" w:cs="Arial"/>
                <w:color w:val="000000"/>
                <w:sz w:val="20"/>
                <w:szCs w:val="20"/>
              </w:rPr>
            </w:pPr>
            <w:del w:id="3432" w:author="Arjan" w:date="2012-11-13T16:53:00Z">
              <w:r w:rsidRPr="00D56602" w:rsidDel="00D56602">
                <w:rPr>
                  <w:rFonts w:ascii="Arial" w:eastAsia="Times New Roman" w:hAnsi="Arial" w:cs="Arial"/>
                  <w:color w:val="000000"/>
                  <w:sz w:val="20"/>
                  <w:szCs w:val="20"/>
                </w:rPr>
                <w:delText>Uitvoerder</w:delText>
              </w:r>
            </w:del>
          </w:p>
          <w:p w:rsidR="00D56602" w:rsidRPr="00D56602"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del w:id="3433" w:author="Arjan" w:date="2012-11-13T16:53:00Z">
              <w:r w:rsidRPr="00A506FA" w:rsidDel="00D56602">
                <w:rPr>
                  <w:rFonts w:ascii="Arial" w:eastAsia="Times New Roman" w:hAnsi="Arial" w:cs="Arial"/>
                  <w:color w:val="000000"/>
                  <w:sz w:val="20"/>
                  <w:szCs w:val="20"/>
                </w:rPr>
                <w:delText>Verantwoordelijke</w:delText>
              </w:r>
            </w:del>
            <w:ins w:id="3434" w:author="Arjan" w:date="2012-11-13T16:53:00Z">
              <w:r w:rsidRPr="00A506FA">
                <w:rPr>
                  <w:rFonts w:ascii="Arial" w:eastAsia="Times New Roman" w:hAnsi="Arial" w:cs="Arial"/>
                  <w:i/>
                  <w:color w:val="000000"/>
                  <w:sz w:val="20"/>
                  <w:szCs w:val="20"/>
                </w:rPr>
                <w:t>Zaakcoördinator</w:t>
              </w:r>
              <w:r w:rsidRPr="00A506FA">
                <w:rPr>
                  <w:rFonts w:ascii="Arial" w:eastAsia="Times New Roman" w:hAnsi="Arial" w:cs="Arial"/>
                  <w:color w:val="000000"/>
                  <w:sz w:val="20"/>
                  <w:szCs w:val="20"/>
                </w:rPr>
                <w:t xml:space="preserve"> (</w:t>
              </w:r>
              <w:r w:rsidRPr="00A506FA">
                <w:rPr>
                  <w:rFonts w:ascii="Arial" w:hAnsi="Arial" w:cs="Arial"/>
                  <w:noProof/>
                  <w:sz w:val="20"/>
                  <w:szCs w:val="20"/>
                </w:rPr>
                <w:t>Er voor zorg dragen dat de behandeling van de zaak in samenhang uitgevoerd wordt conform de daarover gemaakte afspraken)</w:t>
              </w:r>
            </w:ins>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 xml:space="preserve">Indicatie </w:t>
            </w:r>
            <w:proofErr w:type="spellStart"/>
            <w:r w:rsidRPr="00D56602">
              <w:rPr>
                <w:rFonts w:ascii="Arial" w:eastAsia="Times New Roman" w:hAnsi="Arial" w:cs="Arial"/>
                <w:b/>
                <w:bCs/>
                <w:color w:val="000000"/>
                <w:sz w:val="20"/>
                <w:szCs w:val="20"/>
              </w:rPr>
              <w:t>kardinaliteit</w:t>
            </w:r>
            <w:proofErr w:type="spellEnd"/>
          </w:p>
        </w:tc>
        <w:tc>
          <w:tcPr>
            <w:tcW w:w="5670" w:type="dxa"/>
          </w:tcPr>
          <w:p w:rsidR="00D56602" w:rsidRPr="00D56602" w:rsidRDefault="00D44D5A"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Bij een ZAAK kan maximaal één ROL met als Rolomschrijving generiek 'Initiator' voor</w:t>
            </w:r>
            <w:ins w:id="3435" w:author="Arjan" w:date="2012-12-11T16:37:00Z">
              <w:r w:rsidR="00334791">
                <w:rPr>
                  <w:rFonts w:ascii="Arial" w:eastAsia="Times New Roman" w:hAnsi="Arial" w:cs="Arial"/>
                  <w:color w:val="000000"/>
                  <w:sz w:val="20"/>
                  <w:szCs w:val="20"/>
                </w:rPr>
                <w:t xml:space="preserve"> </w:t>
              </w:r>
            </w:ins>
            <w:r w:rsidRPr="00D56602">
              <w:rPr>
                <w:rFonts w:ascii="Arial" w:eastAsia="Times New Roman" w:hAnsi="Arial" w:cs="Arial"/>
                <w:color w:val="000000"/>
                <w:sz w:val="20"/>
                <w:szCs w:val="20"/>
              </w:rPr>
              <w:t>komen.</w:t>
            </w:r>
          </w:p>
          <w:p w:rsidR="00D56602" w:rsidRPr="00D56602" w:rsidRDefault="00D56602" w:rsidP="00A506FA">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Bij een ZAAK kan maximaal één ROL met als Rolomschrijving generiek '</w:t>
            </w:r>
            <w:del w:id="3436" w:author="Arjan" w:date="2012-11-13T17:08:00Z">
              <w:r w:rsidRPr="00D56602" w:rsidDel="00A506FA">
                <w:rPr>
                  <w:rFonts w:ascii="Arial" w:eastAsia="Times New Roman" w:hAnsi="Arial" w:cs="Arial"/>
                  <w:color w:val="000000"/>
                  <w:sz w:val="20"/>
                  <w:szCs w:val="20"/>
                </w:rPr>
                <w:delText>Verantwoordelijke</w:delText>
              </w:r>
            </w:del>
            <w:ins w:id="3437" w:author="Arjan" w:date="2012-11-13T17:08:00Z">
              <w:r w:rsidR="00A506FA">
                <w:rPr>
                  <w:rFonts w:ascii="Arial" w:eastAsia="Times New Roman" w:hAnsi="Arial" w:cs="Arial"/>
                  <w:color w:val="000000"/>
                  <w:sz w:val="20"/>
                  <w:szCs w:val="20"/>
                </w:rPr>
                <w:t>Zaa</w:t>
              </w:r>
            </w:ins>
            <w:ins w:id="3438" w:author="Arjan" w:date="2012-11-13T17:09:00Z">
              <w:r w:rsidR="00A506FA">
                <w:rPr>
                  <w:rFonts w:ascii="Arial" w:eastAsia="Times New Roman" w:hAnsi="Arial" w:cs="Arial"/>
                  <w:color w:val="000000"/>
                  <w:sz w:val="20"/>
                  <w:szCs w:val="20"/>
                </w:rPr>
                <w:t>kcoördinator</w:t>
              </w:r>
            </w:ins>
            <w:r w:rsidRPr="00D56602">
              <w:rPr>
                <w:rFonts w:ascii="Arial" w:eastAsia="Times New Roman" w:hAnsi="Arial" w:cs="Arial"/>
                <w:color w:val="000000"/>
                <w:sz w:val="20"/>
                <w:szCs w:val="20"/>
              </w:rPr>
              <w:t>' voor</w:t>
            </w:r>
            <w:ins w:id="3439" w:author="Arjan" w:date="2012-11-13T17:09:00Z">
              <w:r w:rsidR="00A506FA">
                <w:rPr>
                  <w:rFonts w:ascii="Arial" w:eastAsia="Times New Roman" w:hAnsi="Arial" w:cs="Arial"/>
                  <w:color w:val="000000"/>
                  <w:sz w:val="20"/>
                  <w:szCs w:val="20"/>
                </w:rPr>
                <w:t xml:space="preserve"> </w:t>
              </w:r>
            </w:ins>
            <w:r w:rsidRPr="00D56602">
              <w:rPr>
                <w:rFonts w:ascii="Arial" w:eastAsia="Times New Roman" w:hAnsi="Arial" w:cs="Arial"/>
                <w:color w:val="000000"/>
                <w:sz w:val="20"/>
                <w:szCs w:val="20"/>
              </w:rPr>
              <w:t>komen.</w:t>
            </w:r>
          </w:p>
        </w:tc>
      </w:tr>
    </w:tbl>
    <w:p w:rsidR="0038425A" w:rsidRDefault="0038425A" w:rsidP="0038425A">
      <w:pPr>
        <w:rPr>
          <w:noProof/>
        </w:rPr>
      </w:pPr>
    </w:p>
    <w:p w:rsidR="00A506FA" w:rsidRDefault="00A506FA" w:rsidP="0038425A">
      <w:pPr>
        <w:rPr>
          <w:noProof/>
        </w:rPr>
      </w:pPr>
      <w:ins w:id="3440" w:author="Arjan" w:date="2012-11-13T17:13:00Z">
        <w:r>
          <w:rPr>
            <w:noProof/>
          </w:rPr>
          <w:t xml:space="preserve">[nog in discussie: Bestuursorgaan en </w:t>
        </w:r>
      </w:ins>
      <w:ins w:id="3441" w:author="Arjan" w:date="2012-11-13T17:14:00Z">
        <w:r>
          <w:rPr>
            <w:noProof/>
          </w:rPr>
          <w:t>zaakbehandelende organisatie]</w:t>
        </w:r>
      </w:ins>
    </w:p>
    <w:p w:rsidR="006B6D1B" w:rsidRDefault="006B6D1B" w:rsidP="006B6D1B">
      <w:pPr>
        <w:pStyle w:val="Kop3"/>
        <w:rPr>
          <w:noProof/>
        </w:rPr>
      </w:pPr>
      <w:bookmarkStart w:id="3442" w:name="_Toc348096664"/>
      <w:r>
        <w:rPr>
          <w:noProof/>
        </w:rPr>
        <w:t>Gemachtigde</w:t>
      </w:r>
      <w:bookmarkEnd w:id="3442"/>
    </w:p>
    <w:p w:rsidR="006B6D1B" w:rsidRDefault="006B6D1B" w:rsidP="006B6D1B">
      <w:pPr>
        <w:rPr>
          <w:noProof/>
        </w:rPr>
      </w:pPr>
      <w:r w:rsidRPr="0015040A">
        <w:rPr>
          <w:noProof/>
        </w:rPr>
        <w:t>Een betrokkene bij een zaak kan een ander machtigen om zijn of haar belangen bij de zaak voor hem of haar te waarborgen.</w:t>
      </w:r>
      <w:r>
        <w:rPr>
          <w:noProof/>
        </w:rPr>
        <w:t xml:space="preserve"> Om informatie over gemachtigden uit te kunnen wisselen, was in een roltype ‘Gemachtigde’ voorzien. Dit roltpye is van andere aard dan de andere roltypen en verhoudt zich niet tot de roltypen in de procesarchietctuur. Vandaar dat we dit roltype hebben laten vervallen en de attribuutsoort ‘Indicatie gemachtigde’ hebben toegevoegd aan het objecttype ROL.</w:t>
      </w:r>
    </w:p>
    <w:tbl>
      <w:tblPr>
        <w:tblW w:w="9360" w:type="dxa"/>
        <w:tblInd w:w="60" w:type="dxa"/>
        <w:tblLayout w:type="fixed"/>
        <w:tblCellMar>
          <w:left w:w="60" w:type="dxa"/>
          <w:right w:w="60" w:type="dxa"/>
        </w:tblCellMar>
        <w:tblLook w:val="0000"/>
      </w:tblPr>
      <w:tblGrid>
        <w:gridCol w:w="3690"/>
        <w:gridCol w:w="5670"/>
      </w:tblGrid>
      <w:tr w:rsidR="006B6D1B" w:rsidRPr="0015040A" w:rsidTr="00372AFB">
        <w:trPr>
          <w:trHeight w:val="215"/>
        </w:trPr>
        <w:tc>
          <w:tcPr>
            <w:tcW w:w="3690" w:type="dxa"/>
            <w:tcBorders>
              <w:top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43" w:author="Arjan" w:date="2012-11-14T15:02:00Z">
              <w:r w:rsidRPr="0015040A">
                <w:rPr>
                  <w:rFonts w:ascii="Arial" w:eastAsia="Times New Roman" w:hAnsi="Arial" w:cs="Arial"/>
                  <w:b/>
                  <w:bCs/>
                  <w:color w:val="000000"/>
                  <w:sz w:val="20"/>
                  <w:szCs w:val="20"/>
                </w:rPr>
                <w:lastRenderedPageBreak/>
                <w:t>Naam attribuutsoort</w:t>
              </w:r>
            </w:ins>
          </w:p>
        </w:tc>
        <w:tc>
          <w:tcPr>
            <w:tcW w:w="5670" w:type="dxa"/>
            <w:tcBorders>
              <w:top w:val="single" w:sz="4" w:space="0" w:color="auto"/>
            </w:tcBorders>
          </w:tcPr>
          <w:p w:rsidR="006B6D1B" w:rsidRPr="0015040A" w:rsidRDefault="00D44D5A" w:rsidP="00372AFB">
            <w:pPr>
              <w:autoSpaceDE w:val="0"/>
              <w:autoSpaceDN w:val="0"/>
              <w:adjustRightInd w:val="0"/>
              <w:spacing w:after="0" w:line="240" w:lineRule="auto"/>
              <w:rPr>
                <w:rFonts w:ascii="Arial" w:eastAsia="Times New Roman" w:hAnsi="Arial" w:cs="Arial"/>
                <w:color w:val="000000"/>
                <w:sz w:val="20"/>
                <w:szCs w:val="20"/>
              </w:rPr>
            </w:pPr>
            <w:ins w:id="3444"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 gemachtigde</w:t>
              </w:r>
              <w:r w:rsidRPr="0015040A">
                <w:rPr>
                  <w:rFonts w:ascii="Arial" w:hAnsi="Arial" w:cs="Arial"/>
                  <w:sz w:val="20"/>
                  <w:szCs w:val="20"/>
                  <w:lang w:val="en-AU"/>
                </w:rPr>
                <w:fldChar w:fldCharType="end"/>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45" w:author="Arjan" w:date="2012-11-14T15:02:00Z">
              <w:r w:rsidRPr="0015040A">
                <w:rPr>
                  <w:rFonts w:ascii="Arial" w:eastAsia="Times New Roman" w:hAnsi="Arial" w:cs="Arial"/>
                  <w:b/>
                  <w:bCs/>
                  <w:color w:val="000000"/>
                  <w:sz w:val="20"/>
                  <w:szCs w:val="20"/>
                </w:rPr>
                <w:t>Herkomst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46"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47" w:author="Arjan" w:date="2012-11-14T15:02:00Z">
              <w:r w:rsidRPr="0015040A">
                <w:rPr>
                  <w:rFonts w:ascii="Arial" w:eastAsia="Times New Roman" w:hAnsi="Arial" w:cs="Arial"/>
                  <w:b/>
                  <w:bCs/>
                  <w:color w:val="000000"/>
                  <w:sz w:val="20"/>
                  <w:szCs w:val="20"/>
                </w:rPr>
                <w:t>Code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roofErr w:type="spellStart"/>
            <w:ins w:id="3448" w:author="Arjan" w:date="2012-11-14T15:02:00Z">
              <w:r w:rsidRPr="0015040A">
                <w:rPr>
                  <w:rFonts w:ascii="Arial" w:eastAsia="Times New Roman" w:hAnsi="Arial" w:cs="Arial"/>
                  <w:b/>
                  <w:bCs/>
                  <w:color w:val="000000"/>
                  <w:sz w:val="20"/>
                  <w:szCs w:val="20"/>
                </w:rPr>
                <w:t>XML-tag</w:t>
              </w:r>
              <w:proofErr w:type="spellEnd"/>
              <w:r w:rsidRPr="0015040A">
                <w:rPr>
                  <w:rFonts w:ascii="Arial" w:eastAsia="Times New Roman" w:hAnsi="Arial" w:cs="Arial"/>
                  <w:b/>
                  <w:bCs/>
                  <w:color w:val="000000"/>
                  <w:sz w:val="20"/>
                  <w:szCs w:val="20"/>
                </w:rPr>
                <w:t xml:space="preserve"> attribuutsoort</w:t>
              </w:r>
            </w:ins>
          </w:p>
        </w:tc>
        <w:tc>
          <w:tcPr>
            <w:tcW w:w="5670" w:type="dxa"/>
          </w:tcPr>
          <w:p w:rsidR="006B6D1B" w:rsidRPr="0015040A" w:rsidRDefault="00D44D5A" w:rsidP="00372AFB">
            <w:pPr>
              <w:autoSpaceDE w:val="0"/>
              <w:autoSpaceDN w:val="0"/>
              <w:adjustRightInd w:val="0"/>
              <w:spacing w:after="0" w:line="240" w:lineRule="auto"/>
              <w:rPr>
                <w:rFonts w:ascii="Arial" w:eastAsia="Times New Roman" w:hAnsi="Arial" w:cs="Arial"/>
                <w:color w:val="000000"/>
                <w:sz w:val="20"/>
                <w:szCs w:val="20"/>
              </w:rPr>
            </w:pPr>
            <w:ins w:id="3449"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indicatieGemachtigde</w:t>
              </w:r>
              <w:r w:rsidRPr="0015040A">
                <w:rPr>
                  <w:rFonts w:ascii="Arial" w:hAnsi="Arial" w:cs="Arial"/>
                  <w:sz w:val="20"/>
                  <w:szCs w:val="20"/>
                  <w:lang w:val="en-AU"/>
                </w:rPr>
                <w:fldChar w:fldCharType="end"/>
              </w:r>
            </w:ins>
          </w:p>
        </w:tc>
      </w:tr>
      <w:tr w:rsidR="006B6D1B" w:rsidRPr="0015040A" w:rsidTr="00372AFB">
        <w:trPr>
          <w:trHeight w:val="26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0" w:author="Arjan" w:date="2012-11-14T15:02:00Z">
              <w:r w:rsidRPr="0015040A">
                <w:rPr>
                  <w:rFonts w:ascii="Arial" w:eastAsia="Times New Roman" w:hAnsi="Arial" w:cs="Arial"/>
                  <w:b/>
                  <w:bCs/>
                  <w:color w:val="000000"/>
                  <w:sz w:val="20"/>
                  <w:szCs w:val="20"/>
                </w:rPr>
                <w:t>Definitie attribuutsoort</w:t>
              </w:r>
            </w:ins>
          </w:p>
        </w:tc>
        <w:tc>
          <w:tcPr>
            <w:tcW w:w="5670" w:type="dxa"/>
          </w:tcPr>
          <w:p w:rsidR="006B6D1B" w:rsidRPr="0015040A" w:rsidRDefault="00D44D5A" w:rsidP="00372AFB">
            <w:pPr>
              <w:autoSpaceDE w:val="0"/>
              <w:autoSpaceDN w:val="0"/>
              <w:adjustRightInd w:val="0"/>
              <w:spacing w:after="0" w:line="240" w:lineRule="auto"/>
              <w:rPr>
                <w:rFonts w:ascii="Arial" w:eastAsia="Times New Roman" w:hAnsi="Arial" w:cs="Arial"/>
                <w:color w:val="000000"/>
                <w:sz w:val="20"/>
                <w:szCs w:val="20"/>
              </w:rPr>
            </w:pPr>
            <w:ins w:id="3451"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Att.Notes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 of de BETROKKENE in de ROL bij de ZAAK optreedt als gemachtigde van een andere BETROKKENE bij die ZAAK</w:t>
              </w:r>
              <w:r w:rsidRPr="0015040A">
                <w:rPr>
                  <w:rFonts w:ascii="Arial" w:hAnsi="Arial" w:cs="Arial"/>
                  <w:sz w:val="20"/>
                  <w:szCs w:val="20"/>
                  <w:lang w:val="en-AU"/>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2" w:author="Arjan" w:date="2012-11-14T15:02:00Z">
              <w:r w:rsidRPr="0015040A">
                <w:rPr>
                  <w:rFonts w:ascii="Arial" w:eastAsia="Times New Roman" w:hAnsi="Arial" w:cs="Arial"/>
                  <w:b/>
                  <w:bCs/>
                  <w:color w:val="000000"/>
                  <w:sz w:val="20"/>
                  <w:szCs w:val="20"/>
                </w:rPr>
                <w:t>Herkomst definitie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3"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4" w:author="Arjan" w:date="2012-11-14T15:02:00Z">
              <w:r w:rsidRPr="0015040A">
                <w:rPr>
                  <w:rFonts w:ascii="Arial" w:eastAsia="Times New Roman" w:hAnsi="Arial" w:cs="Arial"/>
                  <w:b/>
                  <w:bCs/>
                  <w:color w:val="000000"/>
                  <w:sz w:val="20"/>
                  <w:szCs w:val="20"/>
                </w:rPr>
                <w:t>Datum opname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5" w:author="Arjan" w:date="2012-11-14T15:02:00Z">
              <w:r w:rsidRPr="0015040A">
                <w:rPr>
                  <w:rFonts w:ascii="Arial" w:eastAsia="Times New Roman" w:hAnsi="Arial" w:cs="Arial"/>
                  <w:color w:val="000000"/>
                  <w:sz w:val="20"/>
                  <w:szCs w:val="20"/>
                </w:rPr>
                <w:t>1-1-2013</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6" w:author="Arjan" w:date="2012-11-14T15:02:00Z">
              <w:r w:rsidRPr="0015040A">
                <w:rPr>
                  <w:rFonts w:ascii="Arial" w:eastAsia="Times New Roman" w:hAnsi="Arial" w:cs="Arial"/>
                  <w:b/>
                  <w:bCs/>
                  <w:color w:val="000000"/>
                  <w:sz w:val="20"/>
                  <w:szCs w:val="20"/>
                </w:rPr>
                <w:t>Toelichting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7" w:author="Arjan" w:date="2012-11-14T15:02:00Z">
              <w:r w:rsidRPr="0015040A">
                <w:rPr>
                  <w:rFonts w:ascii="Arial" w:eastAsia="Times New Roman" w:hAnsi="Arial" w:cs="Arial"/>
                  <w:color w:val="000000"/>
                  <w:sz w:val="20"/>
                  <w:szCs w:val="20"/>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In de </w:t>
              </w:r>
              <w:proofErr w:type="spellStart"/>
              <w:r w:rsidRPr="0015040A">
                <w:rPr>
                  <w:rFonts w:ascii="Arial" w:eastAsia="Times New Roman" w:hAnsi="Arial" w:cs="Arial"/>
                  <w:color w:val="000000"/>
                  <w:sz w:val="20"/>
                  <w:szCs w:val="20"/>
                </w:rPr>
                <w:t>ROL.Omschrijving</w:t>
              </w:r>
              <w:proofErr w:type="spellEnd"/>
              <w:r w:rsidRPr="0015040A">
                <w:rPr>
                  <w:rFonts w:ascii="Arial" w:eastAsia="Times New Roman" w:hAnsi="Arial" w:cs="Arial"/>
                  <w:color w:val="000000"/>
                  <w:sz w:val="20"/>
                  <w:szCs w:val="20"/>
                </w:rPr>
                <w:t xml:space="preserve"> en/of </w:t>
              </w:r>
              <w:proofErr w:type="spellStart"/>
              <w:r w:rsidRPr="0015040A">
                <w:rPr>
                  <w:rFonts w:ascii="Arial" w:eastAsia="Times New Roman" w:hAnsi="Arial" w:cs="Arial"/>
                  <w:color w:val="000000"/>
                  <w:sz w:val="20"/>
                  <w:szCs w:val="20"/>
                </w:rPr>
                <w:t>ROL.Toelichting</w:t>
              </w:r>
              <w:proofErr w:type="spellEnd"/>
              <w:r w:rsidRPr="0015040A">
                <w:rPr>
                  <w:rFonts w:ascii="Arial" w:eastAsia="Times New Roman" w:hAnsi="Arial" w:cs="Arial"/>
                  <w:color w:val="000000"/>
                  <w:sz w:val="20"/>
                  <w:szCs w:val="20"/>
                </w:rPr>
                <w:t xml:space="preserve"> kan desgewenst nadere informatie over machtiginggever en gemachtigde vermeld worden.</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58" w:author="Arjan" w:date="2012-11-14T15:02:00Z">
              <w:r w:rsidRPr="0015040A">
                <w:rPr>
                  <w:rFonts w:ascii="Arial" w:eastAsia="Times New Roman" w:hAnsi="Arial" w:cs="Arial"/>
                  <w:b/>
                  <w:bCs/>
                  <w:color w:val="000000"/>
                  <w:sz w:val="20"/>
                  <w:szCs w:val="20"/>
                </w:rPr>
                <w:t>Formaat attribuutsoort</w:t>
              </w:r>
            </w:ins>
          </w:p>
        </w:tc>
        <w:tc>
          <w:tcPr>
            <w:tcW w:w="5670" w:type="dxa"/>
          </w:tcPr>
          <w:p w:rsidR="006B6D1B" w:rsidRPr="0015040A" w:rsidRDefault="00D44D5A" w:rsidP="00372AFB">
            <w:pPr>
              <w:autoSpaceDE w:val="0"/>
              <w:autoSpaceDN w:val="0"/>
              <w:adjustRightInd w:val="0"/>
              <w:spacing w:after="0" w:line="240" w:lineRule="auto"/>
              <w:rPr>
                <w:rFonts w:ascii="Arial" w:eastAsia="Times New Roman" w:hAnsi="Arial" w:cs="Arial"/>
                <w:color w:val="000000"/>
                <w:sz w:val="20"/>
                <w:szCs w:val="20"/>
              </w:rPr>
            </w:pPr>
            <w:ins w:id="3459"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Att.Type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boolean</w:t>
              </w:r>
              <w:r w:rsidRPr="0015040A">
                <w:rPr>
                  <w:rFonts w:ascii="Arial" w:hAnsi="Arial" w:cs="Arial"/>
                  <w:sz w:val="20"/>
                  <w:szCs w:val="20"/>
                  <w:lang w:val="en-AU"/>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roofErr w:type="spellStart"/>
            <w:ins w:id="3460" w:author="Arjan" w:date="2012-11-14T15:02:00Z">
              <w:r w:rsidRPr="0015040A">
                <w:rPr>
                  <w:rFonts w:ascii="Arial" w:eastAsia="Times New Roman" w:hAnsi="Arial" w:cs="Arial"/>
                  <w:b/>
                  <w:bCs/>
                  <w:color w:val="000000"/>
                  <w:sz w:val="20"/>
                  <w:szCs w:val="20"/>
                </w:rPr>
                <w:t>Waardenverzameling</w:t>
              </w:r>
            </w:ins>
            <w:proofErr w:type="spellEnd"/>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1" w:author="Arjan" w:date="2012-11-14T15:02:00Z">
              <w:r w:rsidRPr="0015040A">
                <w:rPr>
                  <w:rFonts w:ascii="Arial" w:eastAsia="Times New Roman" w:hAnsi="Arial" w:cs="Arial"/>
                  <w:color w:val="000000"/>
                  <w:sz w:val="20"/>
                  <w:szCs w:val="20"/>
                </w:rPr>
                <w:t>Ja/Nee</w:t>
              </w:r>
            </w:ins>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2" w:author="Arjan" w:date="2012-11-14T15:02:00Z">
              <w:r w:rsidRPr="0015040A">
                <w:rPr>
                  <w:rFonts w:ascii="Arial" w:eastAsia="Times New Roman" w:hAnsi="Arial" w:cs="Arial"/>
                  <w:b/>
                  <w:bCs/>
                  <w:color w:val="000000"/>
                  <w:sz w:val="20"/>
                  <w:szCs w:val="20"/>
                </w:rPr>
                <w:t>Indicatie materiële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3" w:author="Arjan" w:date="2012-11-14T15:02:00Z">
              <w:r w:rsidRPr="0015040A">
                <w:rPr>
                  <w:rFonts w:ascii="Arial" w:eastAsia="Times New Roman" w:hAnsi="Arial" w:cs="Arial"/>
                  <w:color w:val="000000"/>
                  <w:sz w:val="20"/>
                  <w:szCs w:val="20"/>
                </w:rPr>
                <w:t>Ja</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4" w:author="Arjan" w:date="2012-11-14T15:02:00Z">
              <w:r w:rsidRPr="0015040A">
                <w:rPr>
                  <w:rFonts w:ascii="Arial" w:eastAsia="Times New Roman" w:hAnsi="Arial" w:cs="Arial"/>
                  <w:b/>
                  <w:bCs/>
                  <w:color w:val="000000"/>
                  <w:sz w:val="20"/>
                  <w:szCs w:val="20"/>
                </w:rPr>
                <w:t>Indicatie formele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5"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6" w:author="Arjan" w:date="2012-11-14T15:02:00Z">
              <w:r w:rsidRPr="0015040A">
                <w:rPr>
                  <w:rFonts w:ascii="Arial" w:eastAsia="Times New Roman" w:hAnsi="Arial" w:cs="Arial"/>
                  <w:b/>
                  <w:bCs/>
                  <w:color w:val="000000"/>
                  <w:sz w:val="20"/>
                  <w:szCs w:val="20"/>
                </w:rPr>
                <w:t>Aanduiding brondocument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7" w:author="Arjan" w:date="2012-11-14T15:02:00Z">
              <w:r w:rsidRPr="0015040A">
                <w:rPr>
                  <w:rFonts w:ascii="Arial" w:eastAsia="Times New Roman" w:hAnsi="Arial" w:cs="Arial"/>
                  <w:b/>
                  <w:bCs/>
                  <w:color w:val="000000"/>
                  <w:sz w:val="20"/>
                  <w:szCs w:val="20"/>
                </w:rPr>
                <w:t>Indicatie in onderzoek</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8"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69" w:author="Arjan" w:date="2012-11-14T15:02:00Z">
              <w:r w:rsidRPr="0015040A">
                <w:rPr>
                  <w:rFonts w:ascii="Arial" w:eastAsia="Times New Roman" w:hAnsi="Arial" w:cs="Arial"/>
                  <w:b/>
                  <w:bCs/>
                  <w:color w:val="000000"/>
                  <w:sz w:val="20"/>
                  <w:szCs w:val="20"/>
                </w:rPr>
                <w:t>Aanduiding strijdigheid/nietigheid</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70"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71" w:author="Arjan" w:date="2012-11-14T15:02:00Z">
              <w:r w:rsidRPr="0015040A">
                <w:rPr>
                  <w:rFonts w:ascii="Arial" w:eastAsia="Times New Roman" w:hAnsi="Arial" w:cs="Arial"/>
                  <w:b/>
                  <w:bCs/>
                  <w:color w:val="000000"/>
                  <w:sz w:val="20"/>
                  <w:szCs w:val="20"/>
                </w:rPr>
                <w:t xml:space="preserve">Indicatie </w:t>
              </w:r>
              <w:proofErr w:type="spellStart"/>
              <w:r w:rsidRPr="0015040A">
                <w:rPr>
                  <w:rFonts w:ascii="Arial" w:eastAsia="Times New Roman" w:hAnsi="Arial" w:cs="Arial"/>
                  <w:b/>
                  <w:bCs/>
                  <w:color w:val="000000"/>
                  <w:sz w:val="20"/>
                  <w:szCs w:val="20"/>
                </w:rPr>
                <w:t>kardinaliteit</w:t>
              </w:r>
            </w:ins>
            <w:proofErr w:type="spellEnd"/>
          </w:p>
        </w:tc>
        <w:tc>
          <w:tcPr>
            <w:tcW w:w="5670" w:type="dxa"/>
          </w:tcPr>
          <w:p w:rsidR="006B6D1B" w:rsidRPr="0015040A" w:rsidRDefault="00D44D5A" w:rsidP="00372AFB">
            <w:pPr>
              <w:autoSpaceDE w:val="0"/>
              <w:autoSpaceDN w:val="0"/>
              <w:adjustRightInd w:val="0"/>
              <w:spacing w:after="0" w:line="240" w:lineRule="auto"/>
              <w:rPr>
                <w:rFonts w:ascii="Arial" w:eastAsia="Times New Roman" w:hAnsi="Arial" w:cs="Arial"/>
                <w:color w:val="000000"/>
                <w:sz w:val="20"/>
                <w:szCs w:val="20"/>
              </w:rPr>
            </w:pPr>
            <w:ins w:id="3472"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Att.LowerBound</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1</w:t>
              </w:r>
              <w:r w:rsidRPr="0015040A">
                <w:rPr>
                  <w:rFonts w:ascii="Arial" w:hAnsi="Arial" w:cs="Arial"/>
                  <w:sz w:val="20"/>
                  <w:szCs w:val="20"/>
                  <w:lang w:val="en-AU"/>
                </w:rPr>
                <w:fldChar w:fldCharType="end"/>
              </w:r>
              <w:r w:rsidR="006B6D1B" w:rsidRPr="0015040A">
                <w:rPr>
                  <w:rFonts w:ascii="Arial" w:eastAsia="Times New Roman" w:hAnsi="Arial" w:cs="Arial"/>
                  <w:color w:val="000000"/>
                  <w:sz w:val="20"/>
                  <w:szCs w:val="20"/>
                </w:rPr>
                <w:t xml:space="preserve"> - </w:t>
              </w:r>
              <w:r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Pr="0015040A">
                <w:rPr>
                  <w:rFonts w:ascii="Arial" w:eastAsia="Times New Roman" w:hAnsi="Arial" w:cs="Arial"/>
                  <w:color w:val="000000"/>
                  <w:sz w:val="20"/>
                  <w:szCs w:val="20"/>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73" w:author="Arjan" w:date="2012-11-14T15:02:00Z">
              <w:r w:rsidRPr="0015040A">
                <w:rPr>
                  <w:rFonts w:ascii="Arial" w:eastAsia="Times New Roman" w:hAnsi="Arial" w:cs="Arial"/>
                  <w:b/>
                  <w:bCs/>
                  <w:color w:val="000000"/>
                  <w:sz w:val="20"/>
                  <w:szCs w:val="20"/>
                </w:rPr>
                <w:t>Indicatie authentiek</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3474" w:author="Arjan" w:date="2012-11-14T15:02:00Z">
              <w:r w:rsidRPr="0015040A">
                <w:rPr>
                  <w:rFonts w:ascii="Arial" w:eastAsia="Times New Roman" w:hAnsi="Arial" w:cs="Arial"/>
                  <w:color w:val="000000"/>
                  <w:sz w:val="20"/>
                  <w:szCs w:val="20"/>
                </w:rPr>
                <w:t>Geen authentiek gegeven</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ins w:id="3475" w:author="Arjan" w:date="2012-11-14T15:02:00Z">
              <w:r w:rsidRPr="0015040A">
                <w:rPr>
                  <w:rFonts w:ascii="Arial" w:eastAsia="Times New Roman" w:hAnsi="Arial" w:cs="Arial"/>
                  <w:b/>
                  <w:bCs/>
                  <w:color w:val="000000"/>
                  <w:sz w:val="20"/>
                  <w:szCs w:val="20"/>
                </w:rPr>
                <w:t>Regels attribuutsoort</w:t>
              </w:r>
            </w:ins>
          </w:p>
        </w:tc>
        <w:tc>
          <w:tcPr>
            <w:tcW w:w="567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rsidR="006B6D1B" w:rsidRDefault="006B6D1B" w:rsidP="0038425A">
      <w:pPr>
        <w:rPr>
          <w:noProof/>
        </w:rPr>
      </w:pPr>
    </w:p>
    <w:p w:rsidR="00952560" w:rsidRDefault="00C34301" w:rsidP="00952560">
      <w:pPr>
        <w:pStyle w:val="Kop2"/>
        <w:rPr>
          <w:noProof/>
        </w:rPr>
      </w:pPr>
      <w:bookmarkStart w:id="3476" w:name="_Toc348096665"/>
      <w:r>
        <w:rPr>
          <w:noProof/>
        </w:rPr>
        <w:t>SAMENGESTELD INFORMATIE</w:t>
      </w:r>
      <w:r w:rsidR="00952560">
        <w:rPr>
          <w:noProof/>
        </w:rPr>
        <w:t>OBJECT</w:t>
      </w:r>
      <w:bookmarkEnd w:id="3476"/>
    </w:p>
    <w:p w:rsidR="00952560" w:rsidRDefault="00952560" w:rsidP="00952560">
      <w:r>
        <w:t>Dit is de nieuwe naam voor het huidige objecttype SAMENGESTELD DOCUMENT. Zie verde</w:t>
      </w:r>
      <w:r w:rsidR="00C34301">
        <w:t>r de toelichting bij INFORMATIE</w:t>
      </w:r>
      <w:r>
        <w:t xml:space="preserve">OBJECT. </w:t>
      </w:r>
    </w:p>
    <w:tbl>
      <w:tblPr>
        <w:tblW w:w="0" w:type="auto"/>
        <w:tblInd w:w="60" w:type="dxa"/>
        <w:tblLayout w:type="fixed"/>
        <w:tblCellMar>
          <w:left w:w="60" w:type="dxa"/>
          <w:right w:w="60" w:type="dxa"/>
        </w:tblCellMar>
        <w:tblLook w:val="0000"/>
      </w:tblPr>
      <w:tblGrid>
        <w:gridCol w:w="3600"/>
        <w:gridCol w:w="4410"/>
        <w:gridCol w:w="1350"/>
      </w:tblGrid>
      <w:tr w:rsidR="00952560" w:rsidRPr="00952560" w:rsidTr="00AB019F">
        <w:tc>
          <w:tcPr>
            <w:tcW w:w="3600" w:type="dxa"/>
            <w:tcBorders>
              <w:top w:val="single" w:sz="4" w:space="0" w:color="auto"/>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rsidR="00952560" w:rsidRPr="00952560" w:rsidRDefault="00D44D5A"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del w:id="3477" w:author="Arjan" w:date="2012-11-16T15:28:00Z">
              <w:r w:rsidR="00952560" w:rsidRPr="00952560" w:rsidDel="00952560">
                <w:rPr>
                  <w:rFonts w:ascii="Arial" w:eastAsia="Times New Roman" w:hAnsi="Arial" w:cs="Arial"/>
                  <w:color w:val="000000"/>
                  <w:sz w:val="20"/>
                  <w:szCs w:val="20"/>
                </w:rPr>
                <w:delText>DOCUMENT</w:delText>
              </w:r>
            </w:del>
            <w:r w:rsidRPr="00952560">
              <w:rPr>
                <w:rFonts w:ascii="Arial" w:hAnsi="Arial" w:cs="Arial"/>
                <w:sz w:val="20"/>
                <w:szCs w:val="20"/>
                <w:lang w:val="en-AU"/>
              </w:rPr>
              <w:fldChar w:fldCharType="end"/>
            </w:r>
            <w:ins w:id="3478" w:author="Arjan" w:date="2012-11-16T15:28:00Z">
              <w:r w:rsidR="00952560">
                <w:rPr>
                  <w:rFonts w:ascii="Arial" w:hAnsi="Arial" w:cs="Arial"/>
                  <w:sz w:val="20"/>
                  <w:szCs w:val="20"/>
                  <w:lang w:val="en-AU"/>
                </w:rPr>
                <w:t>INFORMATI</w:t>
              </w:r>
            </w:ins>
            <w:ins w:id="3479" w:author="Arjan" w:date="2012-11-16T15:29:00Z">
              <w:r w:rsidR="00952560">
                <w:rPr>
                  <w:rFonts w:ascii="Arial" w:hAnsi="Arial" w:cs="Arial"/>
                  <w:sz w:val="20"/>
                  <w:szCs w:val="20"/>
                  <w:lang w:val="en-AU"/>
                </w:rPr>
                <w:t>EOBJECT</w:t>
              </w:r>
            </w:ins>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roofErr w:type="spellStart"/>
            <w:r w:rsidRPr="00952560">
              <w:rPr>
                <w:rFonts w:ascii="Arial" w:eastAsia="Times New Roman" w:hAnsi="Arial" w:cs="Arial"/>
                <w:b/>
                <w:bCs/>
                <w:color w:val="000000"/>
                <w:sz w:val="20"/>
                <w:szCs w:val="20"/>
              </w:rPr>
              <w:t>Mnemonic</w:t>
            </w:r>
            <w:proofErr w:type="spellEnd"/>
            <w:r w:rsidRPr="00952560">
              <w:rPr>
                <w:rFonts w:ascii="Arial" w:eastAsia="Times New Roman" w:hAnsi="Arial" w:cs="Arial"/>
                <w:b/>
                <w:bCs/>
                <w:color w:val="000000"/>
                <w:sz w:val="20"/>
                <w:szCs w:val="20"/>
              </w:rPr>
              <w:t xml:space="preserve"> objecttype</w:t>
            </w:r>
          </w:p>
        </w:tc>
        <w:tc>
          <w:tcPr>
            <w:tcW w:w="5760" w:type="dxa"/>
            <w:gridSpan w:val="2"/>
            <w:tcBorders>
              <w:top w:val="nil"/>
              <w:left w:val="nil"/>
              <w:bottom w:val="nil"/>
              <w:right w:val="nil"/>
            </w:tcBorders>
          </w:tcPr>
          <w:p w:rsidR="00952560" w:rsidRPr="00952560" w:rsidRDefault="00D44D5A"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lastRenderedPageBreak/>
              <w:t>Herkomst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rsidR="00952560" w:rsidRPr="00952560" w:rsidRDefault="00D44D5A"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Element.Notes</w:instrText>
            </w:r>
            <w:r w:rsidRPr="00952560">
              <w:rPr>
                <w:rFonts w:ascii="Arial" w:hAnsi="Arial" w:cs="Arial"/>
                <w:sz w:val="20"/>
                <w:szCs w:val="20"/>
                <w:lang w:val="en-AU"/>
              </w:rPr>
              <w:fldChar w:fldCharType="end"/>
            </w:r>
            <w:r w:rsidR="00952560" w:rsidRPr="00952560">
              <w:rPr>
                <w:rFonts w:ascii="Arial" w:eastAsia="Times New Roman" w:hAnsi="Arial" w:cs="Arial"/>
                <w:color w:val="610E6A"/>
                <w:sz w:val="20"/>
                <w:szCs w:val="20"/>
              </w:rPr>
              <w:t xml:space="preserve">Een </w:t>
            </w:r>
            <w:del w:id="3480" w:author="Arjan" w:date="2012-11-16T15:29:00Z">
              <w:r w:rsidR="00952560" w:rsidRPr="00952560" w:rsidDel="00952560">
                <w:rPr>
                  <w:rFonts w:ascii="Arial" w:eastAsia="Times New Roman" w:hAnsi="Arial" w:cs="Arial"/>
                  <w:color w:val="610E6A"/>
                  <w:sz w:val="20"/>
                  <w:szCs w:val="20"/>
                </w:rPr>
                <w:delText xml:space="preserve">DOCUMENT </w:delText>
              </w:r>
            </w:del>
            <w:ins w:id="3481" w:author="Arjan" w:date="2012-11-16T15:29:00Z">
              <w:r w:rsidR="00952560">
                <w:rPr>
                  <w:rFonts w:ascii="Arial" w:hAnsi="Arial" w:cs="Arial"/>
                  <w:sz w:val="20"/>
                  <w:szCs w:val="20"/>
                  <w:lang w:val="en-AU"/>
                </w:rPr>
                <w:t>INFORMATIEOBJECT</w:t>
              </w:r>
              <w:r w:rsidR="00952560" w:rsidRPr="00952560">
                <w:rPr>
                  <w:rFonts w:ascii="Arial" w:eastAsia="Times New Roman" w:hAnsi="Arial" w:cs="Arial"/>
                  <w:color w:val="610E6A"/>
                  <w:sz w:val="20"/>
                  <w:szCs w:val="20"/>
                </w:rPr>
                <w:t xml:space="preserve"> </w:t>
              </w:r>
            </w:ins>
            <w:r w:rsidR="00952560" w:rsidRPr="00952560">
              <w:rPr>
                <w:rFonts w:ascii="Arial" w:eastAsia="Times New Roman" w:hAnsi="Arial" w:cs="Arial"/>
                <w:color w:val="610E6A"/>
                <w:sz w:val="20"/>
                <w:szCs w:val="20"/>
              </w:rPr>
              <w:t xml:space="preserve">waarbinnen twee of meer </w:t>
            </w:r>
            <w:proofErr w:type="spellStart"/>
            <w:r w:rsidR="00952560" w:rsidRPr="00952560">
              <w:rPr>
                <w:rFonts w:ascii="Arial" w:eastAsia="Times New Roman" w:hAnsi="Arial" w:cs="Arial"/>
                <w:color w:val="610E6A"/>
                <w:sz w:val="20"/>
                <w:szCs w:val="20"/>
              </w:rPr>
              <w:t>ENKELVOUDIGe</w:t>
            </w:r>
            <w:proofErr w:type="spellEnd"/>
            <w:r w:rsidR="00952560" w:rsidRPr="00952560">
              <w:rPr>
                <w:rFonts w:ascii="Arial" w:eastAsia="Times New Roman" w:hAnsi="Arial" w:cs="Arial"/>
                <w:color w:val="610E6A"/>
                <w:sz w:val="20"/>
                <w:szCs w:val="20"/>
              </w:rPr>
              <w:t xml:space="preserve"> </w:t>
            </w:r>
            <w:del w:id="3482" w:author="Arjan" w:date="2012-11-16T15:29:00Z">
              <w:r w:rsidR="00952560" w:rsidRPr="00952560" w:rsidDel="00952560">
                <w:rPr>
                  <w:rFonts w:ascii="Arial" w:eastAsia="Times New Roman" w:hAnsi="Arial" w:cs="Arial"/>
                  <w:color w:val="610E6A"/>
                  <w:sz w:val="20"/>
                  <w:szCs w:val="20"/>
                </w:rPr>
                <w:delText>DOCUMENT</w:delText>
              </w:r>
            </w:del>
            <w:ins w:id="3483" w:author="Arjan" w:date="2012-11-16T15:29:00Z">
              <w:r w:rsidR="00952560">
                <w:rPr>
                  <w:rFonts w:ascii="Arial" w:hAnsi="Arial" w:cs="Arial"/>
                  <w:sz w:val="20"/>
                  <w:szCs w:val="20"/>
                  <w:lang w:val="en-AU"/>
                </w:rPr>
                <w:t xml:space="preserve"> INFORMATIEOBJECT</w:t>
              </w:r>
            </w:ins>
            <w:r w:rsidR="00952560" w:rsidRPr="00952560">
              <w:rPr>
                <w:rFonts w:ascii="Arial" w:eastAsia="Times New Roman" w:hAnsi="Arial" w:cs="Arial"/>
                <w:color w:val="610E6A"/>
                <w:sz w:val="20"/>
                <w:szCs w:val="20"/>
              </w:rPr>
              <w:t>en onderscheiden worden die vanwege gezamenlijke vervaardiging en/of ontvangst en/of vanwege aard en/of omvang als één geheel beschouwd moeten worden dan wel behandeld worden.,</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trPr>
          <w:trHeight w:val="26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Een SAMENGESTELD </w:t>
            </w:r>
            <w:ins w:id="3484" w:author="Arjan" w:date="2012-11-16T15:29:00Z">
              <w:r>
                <w:rPr>
                  <w:rFonts w:ascii="Arial" w:hAnsi="Arial" w:cs="Arial"/>
                  <w:sz w:val="20"/>
                  <w:szCs w:val="20"/>
                  <w:lang w:val="en-AU"/>
                </w:rPr>
                <w:t>INFORMATIEOBJECT</w:t>
              </w:r>
            </w:ins>
            <w:del w:id="3485" w:author="Arjan" w:date="2012-11-16T15:29:00Z">
              <w:r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t xml:space="preserve"> is een specialisatie van </w:t>
            </w:r>
            <w:ins w:id="3486" w:author="Arjan" w:date="2012-11-16T15:29:00Z">
              <w:r>
                <w:rPr>
                  <w:rFonts w:ascii="Arial" w:hAnsi="Arial" w:cs="Arial"/>
                  <w:sz w:val="20"/>
                  <w:szCs w:val="20"/>
                  <w:lang w:val="en-AU"/>
                </w:rPr>
                <w:t>INFORMATIEOBJECT</w:t>
              </w:r>
            </w:ins>
            <w:del w:id="3487" w:author="Arjan" w:date="2012-11-16T15:29:00Z">
              <w:r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t>. Zie de toelichting bij dat objecttype.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del w:id="3488" w:author="Arjan" w:date="2012-11-16T15:29:00Z">
              <w:r w:rsidRPr="00952560" w:rsidDel="00952560">
                <w:rPr>
                  <w:rFonts w:ascii="Arial" w:eastAsia="Times New Roman" w:hAnsi="Arial" w:cs="Arial"/>
                  <w:color w:val="000000"/>
                  <w:sz w:val="20"/>
                  <w:szCs w:val="20"/>
                </w:rPr>
                <w:delText>DOCUMENT</w:delText>
              </w:r>
            </w:del>
            <w:ins w:id="3489" w:author="Arjan" w:date="2012-11-16T15:29:00Z">
              <w:r>
                <w:rPr>
                  <w:rFonts w:ascii="Arial" w:hAnsi="Arial" w:cs="Arial"/>
                  <w:sz w:val="20"/>
                  <w:szCs w:val="20"/>
                  <w:lang w:val="en-AU"/>
                </w:rPr>
                <w:t xml:space="preserve"> INFORMATIEOBJECT</w:t>
              </w:r>
            </w:ins>
            <w:r w:rsidRPr="00952560">
              <w:rPr>
                <w:rFonts w:ascii="Arial" w:eastAsia="Times New Roman" w:hAnsi="Arial" w:cs="Arial"/>
                <w:color w:val="000000"/>
                <w:sz w:val="20"/>
                <w:szCs w:val="20"/>
              </w:rPr>
              <w:t>.</w:t>
            </w:r>
            <w:ins w:id="3490" w:author="Arjan" w:date="2012-11-16T15:30:00Z">
              <w:r w:rsidRPr="00952560" w:rsidDel="00952560">
                <w:rPr>
                  <w:rFonts w:ascii="Arial" w:eastAsia="Times New Roman" w:hAnsi="Arial" w:cs="Arial"/>
                  <w:color w:val="000000"/>
                  <w:sz w:val="20"/>
                  <w:szCs w:val="20"/>
                </w:rPr>
                <w:t xml:space="preserve"> </w:t>
              </w:r>
            </w:ins>
            <w:del w:id="3491" w:author="Arjan" w:date="2012-11-16T15:30:00Z">
              <w:r w:rsidRPr="00952560" w:rsidDel="00952560">
                <w:rPr>
                  <w:rFonts w:ascii="Arial" w:eastAsia="Times New Roman" w:hAnsi="Arial" w:cs="Arial"/>
                  <w:color w:val="000000"/>
                  <w:sz w:val="20"/>
                  <w:szCs w:val="20"/>
                </w:rPr>
                <w:delText>Documen</w:delText>
              </w:r>
            </w:del>
            <w:proofErr w:type="spellStart"/>
            <w:ins w:id="3492" w:author="Arjan" w:date="2012-11-16T15:30:00Z">
              <w:r>
                <w:rPr>
                  <w:rFonts w:ascii="Arial" w:eastAsia="Times New Roman" w:hAnsi="Arial" w:cs="Arial"/>
                  <w:color w:val="000000"/>
                  <w:sz w:val="20"/>
                  <w:szCs w:val="20"/>
                </w:rPr>
                <w:t>Informatieobject</w:t>
              </w:r>
            </w:ins>
            <w:del w:id="3493" w:author="Arjan" w:date="2012-11-16T15:30:00Z">
              <w:r w:rsidRPr="00952560" w:rsidDel="00952560">
                <w:rPr>
                  <w:rFonts w:ascii="Arial" w:eastAsia="Times New Roman" w:hAnsi="Arial" w:cs="Arial"/>
                  <w:color w:val="000000"/>
                  <w:sz w:val="20"/>
                  <w:szCs w:val="20"/>
                </w:rPr>
                <w:delText>t</w:delText>
              </w:r>
            </w:del>
            <w:r w:rsidRPr="00952560">
              <w:rPr>
                <w:rFonts w:ascii="Arial" w:eastAsia="Times New Roman" w:hAnsi="Arial" w:cs="Arial"/>
                <w:color w:val="000000"/>
                <w:sz w:val="20"/>
                <w:szCs w:val="20"/>
              </w:rPr>
              <w:t>identificatie</w:t>
            </w:r>
            <w:proofErr w:type="spellEnd"/>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ins w:id="3494" w:author="Arjan" w:date="2012-11-16T15:30:00Z">
              <w:r>
                <w:rPr>
                  <w:rFonts w:ascii="Arial" w:hAnsi="Arial" w:cs="Arial"/>
                  <w:sz w:val="20"/>
                  <w:szCs w:val="20"/>
                  <w:lang w:val="en-AU"/>
                </w:rPr>
                <w:t>INFORMATIEOBJECT</w:t>
              </w:r>
            </w:ins>
            <w:del w:id="3495" w:author="Arjan" w:date="2012-11-16T15:30:00Z">
              <w:r w:rsidRPr="00952560" w:rsidDel="00952560">
                <w:rPr>
                  <w:rFonts w:ascii="Arial" w:eastAsia="Times New Roman" w:hAnsi="Arial" w:cs="Arial"/>
                  <w:color w:val="000000"/>
                  <w:sz w:val="20"/>
                  <w:szCs w:val="20"/>
                </w:rPr>
                <w:delText>DOCUMENT</w:delText>
              </w:r>
            </w:del>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rsidTr="00AB019F">
        <w:tc>
          <w:tcPr>
            <w:tcW w:w="360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rsidR="00952560" w:rsidRPr="00952560" w:rsidRDefault="00D44D5A"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del w:id="3496" w:author="Arjan" w:date="2012-11-16T15:30:00Z">
              <w:r w:rsidRPr="00952560" w:rsidDel="00952560">
                <w:rPr>
                  <w:rFonts w:ascii="Arial" w:eastAsia="Times New Roman" w:hAnsi="Arial" w:cs="Arial"/>
                  <w:color w:val="000000"/>
                  <w:sz w:val="20"/>
                  <w:szCs w:val="20"/>
                </w:rPr>
                <w:fldChar w:fldCharType="begin" w:fldLock="1"/>
              </w:r>
              <w:r w:rsidR="00952560" w:rsidRPr="00952560" w:rsidDel="00952560">
                <w:rPr>
                  <w:rFonts w:ascii="Arial" w:eastAsia="Times New Roman" w:hAnsi="Arial" w:cs="Arial"/>
                  <w:color w:val="000000"/>
                  <w:sz w:val="20"/>
                  <w:szCs w:val="20"/>
                </w:rPr>
                <w:delInstrText>MERGEFIELD Element.Name</w:delInstrText>
              </w:r>
              <w:r w:rsidRPr="00952560" w:rsidDel="00952560">
                <w:rPr>
                  <w:rFonts w:ascii="Arial" w:eastAsia="Times New Roman" w:hAnsi="Arial" w:cs="Arial"/>
                  <w:color w:val="000000"/>
                  <w:sz w:val="20"/>
                  <w:szCs w:val="20"/>
                </w:rPr>
                <w:fldChar w:fldCharType="separate"/>
              </w:r>
              <w:r w:rsidR="00952560" w:rsidRPr="00952560" w:rsidDel="00952560">
                <w:rPr>
                  <w:rFonts w:ascii="Arial" w:eastAsia="Times New Roman" w:hAnsi="Arial" w:cs="Arial"/>
                  <w:color w:val="000000"/>
                  <w:sz w:val="20"/>
                  <w:szCs w:val="20"/>
                </w:rPr>
                <w:delText>DOCUMENT</w:delText>
              </w:r>
              <w:r w:rsidRPr="00952560" w:rsidDel="00952560">
                <w:rPr>
                  <w:rFonts w:ascii="Arial" w:eastAsia="Times New Roman" w:hAnsi="Arial" w:cs="Arial"/>
                  <w:color w:val="000000"/>
                  <w:sz w:val="20"/>
                  <w:szCs w:val="20"/>
                </w:rPr>
                <w:fldChar w:fldCharType="end"/>
              </w:r>
            </w:del>
            <w:ins w:id="3497" w:author="Arjan" w:date="2012-11-16T15:30:00Z">
              <w:r w:rsidR="00952560">
                <w:rPr>
                  <w:rFonts w:ascii="Arial" w:hAnsi="Arial" w:cs="Arial"/>
                  <w:sz w:val="20"/>
                  <w:szCs w:val="20"/>
                  <w:lang w:val="en-AU"/>
                </w:rPr>
                <w:t xml:space="preserve"> INFORMATIEOBJECT</w:t>
              </w:r>
            </w:ins>
            <w:del w:id="3498" w:author="Arjan" w:date="2012-11-16T15:30:00Z">
              <w:r w:rsidR="00952560" w:rsidRPr="00952560" w:rsidDel="00952560">
                <w:rPr>
                  <w:rFonts w:ascii="Arial" w:eastAsia="Times New Roman" w:hAnsi="Arial" w:cs="Arial"/>
                  <w:color w:val="000000"/>
                  <w:sz w:val="20"/>
                  <w:szCs w:val="20"/>
                </w:rPr>
                <w:delText xml:space="preserve">  </w:delText>
              </w:r>
            </w:del>
          </w:p>
        </w:tc>
        <w:tc>
          <w:tcPr>
            <w:tcW w:w="135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rsidTr="00AB019F">
        <w:tc>
          <w:tcPr>
            <w:tcW w:w="360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rsidR="00952560" w:rsidRPr="00952560" w:rsidRDefault="00D44D5A"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del w:id="3499" w:author="Arjan" w:date="2012-11-16T15:30:00Z">
              <w:r w:rsidR="00952560"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fldChar w:fldCharType="end"/>
            </w:r>
            <w:ins w:id="3500" w:author="Arjan" w:date="2012-11-16T15:30:00Z">
              <w:r w:rsidR="00952560">
                <w:rPr>
                  <w:rFonts w:ascii="Arial" w:hAnsi="Arial" w:cs="Arial"/>
                  <w:sz w:val="20"/>
                  <w:szCs w:val="20"/>
                  <w:lang w:val="en-AU"/>
                </w:rPr>
                <w:t xml:space="preserve"> INFORMATIEOBJECT</w:t>
              </w:r>
            </w:ins>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rsidR="00952560" w:rsidRDefault="00952560" w:rsidP="0038425A">
      <w:pPr>
        <w:rPr>
          <w:noProof/>
        </w:rPr>
      </w:pPr>
    </w:p>
    <w:p w:rsidR="0099098F" w:rsidRDefault="0099098F" w:rsidP="0099098F">
      <w:pPr>
        <w:pStyle w:val="Kop2"/>
        <w:rPr>
          <w:noProof/>
        </w:rPr>
      </w:pPr>
      <w:bookmarkStart w:id="3501" w:name="_Toc348096666"/>
      <w:r>
        <w:rPr>
          <w:noProof/>
        </w:rPr>
        <w:t>ZAAK</w:t>
      </w:r>
      <w:bookmarkEnd w:id="3501"/>
    </w:p>
    <w:p w:rsidR="001C7151" w:rsidRDefault="001C7151" w:rsidP="001C7151">
      <w: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tblPr>
      <w:tblGrid>
        <w:gridCol w:w="3600"/>
        <w:gridCol w:w="1080"/>
        <w:gridCol w:w="3330"/>
        <w:gridCol w:w="1350"/>
      </w:tblGrid>
      <w:tr w:rsidR="001C7151" w:rsidRPr="00CD63CD" w:rsidTr="002E7926">
        <w:tc>
          <w:tcPr>
            <w:tcW w:w="3600" w:type="dxa"/>
            <w:tcBorders>
              <w:top w:val="single" w:sz="4" w:space="0" w:color="auto"/>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Mnemonic</w:t>
            </w:r>
            <w:proofErr w:type="spellEnd"/>
            <w:r w:rsidRPr="00CD63CD">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Element.Notes</w:instrText>
            </w:r>
            <w:r w:rsidRPr="00CD63CD">
              <w:rPr>
                <w:rFonts w:ascii="Arial" w:hAnsi="Arial" w:cs="Arial"/>
                <w:sz w:val="20"/>
                <w:szCs w:val="20"/>
                <w:lang w:val="en-AU"/>
              </w:rPr>
              <w:fldChar w:fldCharType="end"/>
            </w:r>
            <w:r w:rsidR="001C7151" w:rsidRPr="00CD63CD">
              <w:rPr>
                <w:rFonts w:ascii="Arial" w:eastAsia="Times New Roman" w:hAnsi="Arial" w:cs="Arial"/>
                <w:color w:val="610E6A"/>
                <w:sz w:val="20"/>
                <w:szCs w:val="20"/>
              </w:rPr>
              <w:t xml:space="preserve">Een samenhangende hoeveelheid werk met een welgedefinieerde aanleiding en een </w:t>
            </w:r>
            <w:proofErr w:type="spellStart"/>
            <w:r w:rsidR="001C7151" w:rsidRPr="00CD63CD">
              <w:rPr>
                <w:rFonts w:ascii="Arial" w:eastAsia="Times New Roman" w:hAnsi="Arial" w:cs="Arial"/>
                <w:color w:val="610E6A"/>
                <w:sz w:val="20"/>
                <w:szCs w:val="20"/>
              </w:rPr>
              <w:t>welgedefinieerd</w:t>
            </w:r>
            <w:proofErr w:type="spellEnd"/>
            <w:r w:rsidR="001C7151" w:rsidRPr="00CD63CD">
              <w:rPr>
                <w:rFonts w:ascii="Arial" w:eastAsia="Times New Roman" w:hAnsi="Arial" w:cs="Arial"/>
                <w:color w:val="610E6A"/>
                <w:sz w:val="20"/>
                <w:szCs w:val="20"/>
              </w:rPr>
              <w:t xml:space="preserve"> eindresultaat, waarvan kwaliteit en doorlooptijd bewaakt moeten worden.</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rsidTr="002E7926">
        <w:trPr>
          <w:trHeight w:val="26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De ZAAK vormt de kern van het zaakgericht werken. Wat in een individueel geval een zaak is, waar die begint en waar die eindigt, </w:t>
            </w:r>
            <w:del w:id="3502" w:author="Arjan" w:date="2013-02-08T12:13:00Z">
              <w:r w:rsidRPr="00CD63CD" w:rsidDel="004F64CE">
                <w:rPr>
                  <w:rFonts w:ascii="Arial" w:eastAsia="Times New Roman" w:hAnsi="Arial" w:cs="Arial"/>
                  <w:color w:val="000000"/>
                  <w:sz w:val="20"/>
                  <w:szCs w:val="20"/>
                </w:rPr>
                <w:delText xml:space="preserve">moet </w:delText>
              </w:r>
            </w:del>
            <w:ins w:id="3503" w:author="Arjan" w:date="2013-02-08T12:13:00Z">
              <w:r w:rsidR="004F64CE">
                <w:rPr>
                  <w:rFonts w:ascii="Arial" w:eastAsia="Times New Roman" w:hAnsi="Arial" w:cs="Arial"/>
                  <w:color w:val="000000"/>
                  <w:sz w:val="20"/>
                  <w:szCs w:val="20"/>
                </w:rPr>
                <w:t>word</w:t>
              </w:r>
              <w:r w:rsidR="004F64CE" w:rsidRPr="00CD63CD">
                <w:rPr>
                  <w:rFonts w:ascii="Arial" w:eastAsia="Times New Roman" w:hAnsi="Arial" w:cs="Arial"/>
                  <w:color w:val="000000"/>
                  <w:sz w:val="20"/>
                  <w:szCs w:val="20"/>
                </w:rPr>
                <w:t xml:space="preserve">t </w:t>
              </w:r>
            </w:ins>
            <w:del w:id="3504" w:author="Arjan" w:date="2013-02-08T12:13:00Z">
              <w:r w:rsidRPr="00CD63CD" w:rsidDel="004F64CE">
                <w:rPr>
                  <w:rFonts w:ascii="Arial" w:eastAsia="Times New Roman" w:hAnsi="Arial" w:cs="Arial"/>
                  <w:color w:val="000000"/>
                  <w:sz w:val="20"/>
                  <w:szCs w:val="20"/>
                </w:rPr>
                <w:delText xml:space="preserve">vooral </w:delText>
              </w:r>
            </w:del>
            <w:r w:rsidRPr="00CD63CD">
              <w:rPr>
                <w:rFonts w:ascii="Arial" w:eastAsia="Times New Roman" w:hAnsi="Arial" w:cs="Arial"/>
                <w:color w:val="000000"/>
                <w:sz w:val="20"/>
                <w:szCs w:val="20"/>
              </w:rPr>
              <w:t xml:space="preserve">bekeken </w:t>
            </w:r>
            <w:del w:id="3505" w:author="Arjan" w:date="2013-02-08T12:13:00Z">
              <w:r w:rsidRPr="00CD63CD" w:rsidDel="004F64CE">
                <w:rPr>
                  <w:rFonts w:ascii="Arial" w:eastAsia="Times New Roman" w:hAnsi="Arial" w:cs="Arial"/>
                  <w:color w:val="000000"/>
                  <w:sz w:val="20"/>
                  <w:szCs w:val="20"/>
                </w:rPr>
                <w:delText xml:space="preserve">worden </w:delText>
              </w:r>
            </w:del>
            <w:r w:rsidRPr="00CD63CD">
              <w:rPr>
                <w:rFonts w:ascii="Arial" w:eastAsia="Times New Roman" w:hAnsi="Arial" w:cs="Arial"/>
                <w:color w:val="000000"/>
                <w:sz w:val="20"/>
                <w:szCs w:val="20"/>
              </w:rPr>
              <w:t xml:space="preserve">vanuit het </w:t>
            </w:r>
            <w:r w:rsidRPr="00CD63CD">
              <w:rPr>
                <w:rFonts w:ascii="Arial" w:eastAsia="Times New Roman" w:hAnsi="Arial" w:cs="Arial"/>
                <w:color w:val="000000"/>
                <w:sz w:val="20"/>
                <w:szCs w:val="20"/>
              </w:rPr>
              <w:lastRenderedPageBreak/>
              <w:t>perspectief van de initiator van de zaak (burger, bedrijf, medewerker, etc.). Wat door hem of haar als het eindresultaat wordt gezien definieert de omvang en afbakening van de zaak.</w:t>
            </w:r>
            <w:ins w:id="3506" w:author="Arjan" w:date="2013-02-08T12:14:00Z">
              <w:r w:rsidR="004F64CE">
                <w:rPr>
                  <w:rFonts w:ascii="Arial" w:eastAsia="Times New Roman" w:hAnsi="Arial" w:cs="Arial"/>
                  <w:color w:val="000000"/>
                  <w:sz w:val="20"/>
                  <w:szCs w:val="20"/>
                </w:rPr>
                <w:t xml:space="preserve"> Hiermee komt de afbakening van een zaak overeen met </w:t>
              </w:r>
            </w:ins>
            <w:ins w:id="3507" w:author="Arjan" w:date="2013-02-08T12:15:00Z">
              <w:r w:rsidR="004F64CE">
                <w:rPr>
                  <w:rFonts w:ascii="Arial" w:eastAsia="Times New Roman" w:hAnsi="Arial" w:cs="Arial"/>
                  <w:color w:val="000000"/>
                  <w:sz w:val="20"/>
                  <w:szCs w:val="20"/>
                </w:rPr>
                <w:t xml:space="preserve">een bedrijfsproces: </w:t>
              </w:r>
            </w:ins>
            <w:ins w:id="3508" w:author="Arjan" w:date="2013-02-08T12:16:00Z">
              <w:r w:rsidR="004F64CE">
                <w:rPr>
                  <w:rFonts w:ascii="Arial" w:eastAsia="Times New Roman" w:hAnsi="Arial" w:cs="Arial"/>
                  <w:color w:val="000000"/>
                  <w:sz w:val="20"/>
                  <w:szCs w:val="20"/>
                </w:rPr>
                <w:t xml:space="preserve">‘van klant tot klant’. </w:t>
              </w:r>
              <w:r w:rsidR="004F64CE" w:rsidRPr="004F64CE">
                <w:rPr>
                  <w:rFonts w:ascii="Arial" w:eastAsia="Times New Roman" w:hAnsi="Arial" w:cs="Arial"/>
                  <w:color w:val="000000"/>
                  <w:sz w:val="20"/>
                  <w:szCs w:val="20"/>
                </w:rPr>
                <w:t>Onderdelen van bedrijfsprocessen vormen geen zelfstandige zaken.</w:t>
              </w:r>
            </w:ins>
          </w:p>
          <w:p w:rsidR="001C7151" w:rsidRPr="00CD63CD" w:rsidRDefault="001C7151" w:rsidP="00426DB2">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In de praktijk kan dit tot problemen </w:t>
            </w:r>
            <w:del w:id="3509" w:author="Arjan" w:date="2013-02-08T12:58:00Z">
              <w:r w:rsidRPr="00CD63CD" w:rsidDel="005C3DE1">
                <w:rPr>
                  <w:rFonts w:ascii="Arial" w:eastAsia="Times New Roman" w:hAnsi="Arial" w:cs="Arial"/>
                  <w:color w:val="000000"/>
                  <w:sz w:val="20"/>
                  <w:szCs w:val="20"/>
                </w:rPr>
                <w:delText xml:space="preserve">in de behandeling </w:delText>
              </w:r>
            </w:del>
            <w:r w:rsidRPr="00CD63CD">
              <w:rPr>
                <w:rFonts w:ascii="Arial" w:eastAsia="Times New Roman" w:hAnsi="Arial" w:cs="Arial"/>
                <w:color w:val="000000"/>
                <w:sz w:val="20"/>
                <w:szCs w:val="20"/>
              </w:rPr>
              <w:t xml:space="preserve">leiden als de </w:t>
            </w:r>
            <w:del w:id="3510" w:author="Arjan" w:date="2013-02-08T13:29:00Z">
              <w:r w:rsidRPr="00CD63CD" w:rsidDel="00426DB2">
                <w:rPr>
                  <w:rFonts w:ascii="Arial" w:eastAsia="Times New Roman" w:hAnsi="Arial" w:cs="Arial"/>
                  <w:color w:val="000000"/>
                  <w:sz w:val="20"/>
                  <w:szCs w:val="20"/>
                </w:rPr>
                <w:delText>behandel</w:delText>
              </w:r>
            </w:del>
            <w:del w:id="3511" w:author="Arjan" w:date="2013-02-08T12:58:00Z">
              <w:r w:rsidRPr="00CD63CD" w:rsidDel="005C3DE1">
                <w:rPr>
                  <w:rFonts w:ascii="Arial" w:eastAsia="Times New Roman" w:hAnsi="Arial" w:cs="Arial"/>
                  <w:color w:val="000000"/>
                  <w:sz w:val="20"/>
                  <w:szCs w:val="20"/>
                </w:rPr>
                <w:delText>ende organisatie</w:delText>
              </w:r>
            </w:del>
            <w:del w:id="3512" w:author="Arjan" w:date="2013-02-08T12:50:00Z">
              <w:r w:rsidRPr="00CD63CD" w:rsidDel="00696938">
                <w:rPr>
                  <w:rFonts w:ascii="Arial" w:eastAsia="Times New Roman" w:hAnsi="Arial" w:cs="Arial"/>
                  <w:color w:val="000000"/>
                  <w:sz w:val="20"/>
                  <w:szCs w:val="20"/>
                </w:rPr>
                <w:delText>(s)</w:delText>
              </w:r>
            </w:del>
            <w:del w:id="3513" w:author="Arjan" w:date="2013-02-08T12:58:00Z">
              <w:r w:rsidRPr="00CD63CD" w:rsidDel="005C3DE1">
                <w:rPr>
                  <w:rFonts w:ascii="Arial" w:eastAsia="Times New Roman" w:hAnsi="Arial" w:cs="Arial"/>
                  <w:color w:val="000000"/>
                  <w:sz w:val="20"/>
                  <w:szCs w:val="20"/>
                </w:rPr>
                <w:delText xml:space="preserve"> niet in staat is om in één zaak naar het gewenste eindresultaat toe te werken. </w:delText>
              </w:r>
            </w:del>
            <w:ins w:id="3514" w:author="Arjan" w:date="2013-02-08T13:30:00Z">
              <w:r w:rsidR="00426DB2">
                <w:rPr>
                  <w:rFonts w:ascii="Arial" w:eastAsia="Times New Roman" w:hAnsi="Arial" w:cs="Arial"/>
                  <w:color w:val="000000"/>
                  <w:sz w:val="20"/>
                  <w:szCs w:val="20"/>
                </w:rPr>
                <w:t>g</w:t>
              </w:r>
            </w:ins>
            <w:ins w:id="3515" w:author="Arjan" w:date="2013-02-08T13:29:00Z">
              <w:r w:rsidR="00426DB2">
                <w:rPr>
                  <w:rFonts w:ascii="Arial" w:eastAsia="Times New Roman" w:hAnsi="Arial" w:cs="Arial"/>
                  <w:color w:val="000000"/>
                  <w:sz w:val="20"/>
                  <w:szCs w:val="20"/>
                </w:rPr>
                <w:t>ewenste</w:t>
              </w:r>
            </w:ins>
            <w:ins w:id="3516" w:author="Arjan" w:date="2013-02-08T13:30:00Z">
              <w:r w:rsidR="00426DB2">
                <w:rPr>
                  <w:rFonts w:ascii="Arial" w:eastAsia="Times New Roman" w:hAnsi="Arial" w:cs="Arial"/>
                  <w:color w:val="000000"/>
                  <w:sz w:val="20"/>
                  <w:szCs w:val="20"/>
                </w:rPr>
                <w:t xml:space="preserve"> producten en diensten in verschillende bedrijfsprocessen vervaardigd worden </w:t>
              </w:r>
            </w:ins>
            <w:ins w:id="3517" w:author="Arjan" w:date="2013-02-08T13:31:00Z">
              <w:r w:rsidR="00426DB2">
                <w:rPr>
                  <w:rFonts w:ascii="Arial" w:eastAsia="Times New Roman" w:hAnsi="Arial" w:cs="Arial"/>
                  <w:color w:val="000000"/>
                  <w:sz w:val="20"/>
                  <w:szCs w:val="20"/>
                </w:rPr>
                <w:t xml:space="preserve">d.w.z. voor elk gewenst product of dienst, of groep daarvan, </w:t>
              </w:r>
            </w:ins>
            <w:ins w:id="3518" w:author="Arjan" w:date="2013-02-08T13:32:00Z">
              <w:r w:rsidR="00426DB2">
                <w:rPr>
                  <w:rFonts w:ascii="Arial" w:eastAsia="Times New Roman" w:hAnsi="Arial" w:cs="Arial"/>
                  <w:color w:val="000000"/>
                  <w:sz w:val="20"/>
                  <w:szCs w:val="20"/>
                </w:rPr>
                <w:t xml:space="preserve">is een zelfstandig bedrijfsproces operationeel. </w:t>
              </w:r>
            </w:ins>
            <w:ins w:id="3519" w:author="Arjan" w:date="2013-02-08T12:20:00Z">
              <w:r w:rsidR="004F64CE" w:rsidRPr="004F64CE">
                <w:rPr>
                  <w:rFonts w:ascii="Arial" w:eastAsia="Times New Roman" w:hAnsi="Arial" w:cs="Arial"/>
                  <w:color w:val="000000"/>
                  <w:sz w:val="20"/>
                  <w:szCs w:val="20"/>
                </w:rPr>
                <w:t xml:space="preserve">De zaak wordt dan behandeld </w:t>
              </w:r>
            </w:ins>
            <w:ins w:id="3520" w:author="Arjan" w:date="2013-02-08T12:22:00Z">
              <w:r w:rsidR="004F64CE">
                <w:rPr>
                  <w:rFonts w:ascii="Arial" w:eastAsia="Times New Roman" w:hAnsi="Arial" w:cs="Arial"/>
                  <w:color w:val="000000"/>
                  <w:sz w:val="20"/>
                  <w:szCs w:val="20"/>
                </w:rPr>
                <w:t xml:space="preserve">in deelzaken </w:t>
              </w:r>
            </w:ins>
            <w:ins w:id="3521" w:author="Arjan" w:date="2013-02-08T12:20:00Z">
              <w:r w:rsidR="004F64CE" w:rsidRPr="004F64CE">
                <w:rPr>
                  <w:rFonts w:ascii="Arial" w:eastAsia="Times New Roman" w:hAnsi="Arial" w:cs="Arial"/>
                  <w:color w:val="000000"/>
                  <w:sz w:val="20"/>
                  <w:szCs w:val="20"/>
                </w:rPr>
                <w:t xml:space="preserve">door per deelzaak één bedrijfsproces uit te voeren. </w:t>
              </w:r>
            </w:ins>
            <w:ins w:id="3522" w:author="Arjan" w:date="2013-02-08T13:33:00Z">
              <w:r w:rsidR="00426DB2">
                <w:rPr>
                  <w:rFonts w:ascii="Arial" w:eastAsia="Times New Roman" w:hAnsi="Arial" w:cs="Arial"/>
                  <w:color w:val="000000"/>
                  <w:sz w:val="20"/>
                  <w:szCs w:val="20"/>
                </w:rPr>
                <w:t xml:space="preserve">Met de ‘hoofdzaak’ wordt gecoördineerd dat </w:t>
              </w:r>
            </w:ins>
            <w:ins w:id="3523" w:author="Arjan" w:date="2013-02-08T13:34:00Z">
              <w:r w:rsidR="00426DB2">
                <w:rPr>
                  <w:rFonts w:ascii="Arial" w:eastAsia="Times New Roman" w:hAnsi="Arial" w:cs="Arial"/>
                  <w:color w:val="000000"/>
                  <w:sz w:val="20"/>
                  <w:szCs w:val="20"/>
                </w:rPr>
                <w:t>de optelsom van de te leveren producten en diensten beantwoord aan de</w:t>
              </w:r>
            </w:ins>
            <w:ins w:id="3524" w:author="Arjan" w:date="2013-02-08T13:35:00Z">
              <w:r w:rsidR="00426DB2">
                <w:rPr>
                  <w:rFonts w:ascii="Arial" w:eastAsia="Times New Roman" w:hAnsi="Arial" w:cs="Arial"/>
                  <w:color w:val="000000"/>
                  <w:sz w:val="20"/>
                  <w:szCs w:val="20"/>
                </w:rPr>
                <w:t xml:space="preserve"> oorspronkelijke klantvraag. </w:t>
              </w:r>
            </w:ins>
            <w:del w:id="3525" w:author="Arjan" w:date="2013-02-08T12:21:00Z">
              <w:r w:rsidRPr="00CD63CD" w:rsidDel="004F64CE">
                <w:rPr>
                  <w:rFonts w:ascii="Arial" w:eastAsia="Times New Roman" w:hAnsi="Arial" w:cs="Arial"/>
                  <w:color w:val="000000"/>
                  <w:sz w:val="20"/>
                  <w:szCs w:val="20"/>
                </w:rPr>
                <w:delText>Het staat organisaties vrij om een zaak in ‘deelzaken’ te behandelen.</w:delText>
              </w:r>
            </w:del>
            <w:ins w:id="3526" w:author="Arjan" w:date="2013-02-08T12:21:00Z">
              <w:r w:rsidR="004F64CE">
                <w:rPr>
                  <w:rFonts w:ascii="Arial" w:eastAsia="Times New Roman" w:hAnsi="Arial" w:cs="Arial"/>
                  <w:color w:val="000000"/>
                  <w:sz w:val="20"/>
                  <w:szCs w:val="20"/>
                </w:rPr>
                <w:t xml:space="preserve">Zowel een zaak zonder deelzaken als </w:t>
              </w:r>
            </w:ins>
            <w:ins w:id="3527" w:author="Arjan" w:date="2013-02-08T12:22:00Z">
              <w:r w:rsidR="004F64CE">
                <w:rPr>
                  <w:rFonts w:ascii="Arial" w:eastAsia="Times New Roman" w:hAnsi="Arial" w:cs="Arial"/>
                  <w:color w:val="000000"/>
                  <w:sz w:val="20"/>
                  <w:szCs w:val="20"/>
                </w:rPr>
                <w:t>een</w:t>
              </w:r>
            </w:ins>
            <w:ins w:id="3528" w:author="Arjan" w:date="2013-02-08T12:21:00Z">
              <w:r w:rsidR="004F64CE">
                <w:rPr>
                  <w:rFonts w:ascii="Arial" w:eastAsia="Times New Roman" w:hAnsi="Arial" w:cs="Arial"/>
                  <w:color w:val="000000"/>
                  <w:sz w:val="20"/>
                  <w:szCs w:val="20"/>
                </w:rPr>
                <w:t xml:space="preserve"> deelzaak betreft dus telkens één </w:t>
              </w:r>
              <w:proofErr w:type="spellStart"/>
              <w:r w:rsidR="004F64CE">
                <w:rPr>
                  <w:rFonts w:ascii="Arial" w:eastAsia="Times New Roman" w:hAnsi="Arial" w:cs="Arial"/>
                  <w:color w:val="000000"/>
                  <w:sz w:val="20"/>
                  <w:szCs w:val="20"/>
                </w:rPr>
                <w:t>bedrijfsproces.</w:t>
              </w:r>
            </w:ins>
            <w:del w:id="3529" w:author="Arjan" w:date="2013-02-08T12:21:00Z">
              <w:r w:rsidRPr="00CD63CD" w:rsidDel="004F64CE">
                <w:rPr>
                  <w:rFonts w:ascii="Arial" w:eastAsia="Times New Roman" w:hAnsi="Arial" w:cs="Arial"/>
                  <w:color w:val="000000"/>
                  <w:sz w:val="20"/>
                  <w:szCs w:val="20"/>
                </w:rPr>
                <w:delText xml:space="preserve"> </w:delText>
              </w:r>
            </w:del>
            <w:r w:rsidRPr="00CD63CD">
              <w:rPr>
                <w:rFonts w:ascii="Arial" w:eastAsia="Times New Roman" w:hAnsi="Arial" w:cs="Arial"/>
                <w:color w:val="000000"/>
                <w:sz w:val="20"/>
                <w:szCs w:val="20"/>
              </w:rPr>
              <w:t>Ook</w:t>
            </w:r>
            <w:proofErr w:type="spellEnd"/>
            <w:r w:rsidRPr="00CD63CD">
              <w:rPr>
                <w:rFonts w:ascii="Arial" w:eastAsia="Times New Roman" w:hAnsi="Arial" w:cs="Arial"/>
                <w:color w:val="000000"/>
                <w:sz w:val="20"/>
                <w:szCs w:val="20"/>
              </w:rPr>
              <w:t xml:space="preserve"> een ‘deelzaak’ </w:t>
            </w:r>
            <w:del w:id="3530" w:author="Arjan" w:date="2013-02-08T13:35:00Z">
              <w:r w:rsidRPr="00CD63CD" w:rsidDel="00426DB2">
                <w:rPr>
                  <w:rFonts w:ascii="Arial" w:eastAsia="Times New Roman" w:hAnsi="Arial" w:cs="Arial"/>
                  <w:color w:val="000000"/>
                  <w:sz w:val="20"/>
                  <w:szCs w:val="20"/>
                </w:rPr>
                <w:delText xml:space="preserve">is </w:delText>
              </w:r>
            </w:del>
            <w:ins w:id="3531" w:author="Arjan" w:date="2013-02-08T13:35:00Z">
              <w:r w:rsidR="00426DB2">
                <w:rPr>
                  <w:rFonts w:ascii="Arial" w:eastAsia="Times New Roman" w:hAnsi="Arial" w:cs="Arial"/>
                  <w:color w:val="000000"/>
                  <w:sz w:val="20"/>
                  <w:szCs w:val="20"/>
                </w:rPr>
                <w:t>modelleren we als</w:t>
              </w:r>
              <w:r w:rsidR="00426DB2" w:rsidRPr="00CD63CD">
                <w:rPr>
                  <w:rFonts w:ascii="Arial" w:eastAsia="Times New Roman" w:hAnsi="Arial" w:cs="Arial"/>
                  <w:color w:val="000000"/>
                  <w:sz w:val="20"/>
                  <w:szCs w:val="20"/>
                </w:rPr>
                <w:t xml:space="preserve"> </w:t>
              </w:r>
            </w:ins>
            <w:r w:rsidRPr="00CD63CD">
              <w:rPr>
                <w:rFonts w:ascii="Arial" w:eastAsia="Times New Roman" w:hAnsi="Arial" w:cs="Arial"/>
                <w:color w:val="000000"/>
                <w:sz w:val="20"/>
                <w:szCs w:val="20"/>
              </w:rPr>
              <w:t xml:space="preserve">een ZAAK. Deze is gerelateerd aan de ‘hoofdzaak’: de ZAAK die het gevolg is van het verzoek van de initiator. Door deze onderlinge relatering </w:t>
            </w:r>
            <w:proofErr w:type="spellStart"/>
            <w:r w:rsidRPr="00CD63CD">
              <w:rPr>
                <w:rFonts w:ascii="Arial" w:eastAsia="Times New Roman" w:hAnsi="Arial" w:cs="Arial"/>
                <w:color w:val="000000"/>
                <w:sz w:val="20"/>
                <w:szCs w:val="20"/>
              </w:rPr>
              <w:t>cq</w:t>
            </w:r>
            <w:proofErr w:type="spellEnd"/>
            <w:r w:rsidRPr="00CD63CD">
              <w:rPr>
                <w:rFonts w:ascii="Arial" w:eastAsia="Times New Roman" w:hAnsi="Arial" w:cs="Arial"/>
                <w:color w:val="000000"/>
                <w:sz w:val="20"/>
                <w:szCs w:val="20"/>
              </w:rPr>
              <w:t xml:space="preserve">. clustering wordt het zaakgericht werken voor de behandelende organisatie(s) beheersbaar </w:t>
            </w:r>
            <w:proofErr w:type="spellStart"/>
            <w:r w:rsidRPr="00CD63CD">
              <w:rPr>
                <w:rFonts w:ascii="Arial" w:eastAsia="Times New Roman" w:hAnsi="Arial" w:cs="Arial"/>
                <w:color w:val="000000"/>
                <w:sz w:val="20"/>
                <w:szCs w:val="20"/>
              </w:rPr>
              <w:t>èn</w:t>
            </w:r>
            <w:proofErr w:type="spellEnd"/>
            <w:r w:rsidRPr="00CD63CD">
              <w:rPr>
                <w:rFonts w:ascii="Arial" w:eastAsia="Times New Roman" w:hAnsi="Arial" w:cs="Arial"/>
                <w:color w:val="000000"/>
                <w:sz w:val="20"/>
                <w:szCs w:val="20"/>
              </w:rPr>
              <w:t xml:space="preserve"> blijft het mogelijk de initiator van de zaak vanuit zijn perspectief te informeren. Het relateren van hoofd- en deelzaken modelleren we met de relatiesoort 'ZAAK is deelzaak van ZAAK'</w:t>
            </w:r>
            <w:del w:id="3532" w:author="Arjan" w:date="2013-02-08T12:23:00Z">
              <w:r w:rsidRPr="00CD63CD" w:rsidDel="004F64CE">
                <w:rPr>
                  <w:rFonts w:ascii="Arial" w:eastAsia="Times New Roman" w:hAnsi="Arial" w:cs="Arial"/>
                  <w:color w:val="000000"/>
                  <w:sz w:val="20"/>
                  <w:szCs w:val="20"/>
                </w:rPr>
                <w:delText xml:space="preserve"> en de attribuutsoorten Zaakniveau en Deelzakenindicatie</w:delText>
              </w:r>
            </w:del>
            <w:r w:rsidRPr="00CD63CD">
              <w:rPr>
                <w:rFonts w:ascii="Arial" w:eastAsia="Times New Roman" w:hAnsi="Arial" w:cs="Arial"/>
                <w:color w:val="000000"/>
                <w:sz w:val="20"/>
                <w:szCs w:val="20"/>
              </w:rPr>
              <w:t>.</w:t>
            </w:r>
          </w:p>
          <w:p w:rsidR="002015D0" w:rsidRDefault="00696938" w:rsidP="002E7926">
            <w:pPr>
              <w:autoSpaceDE w:val="0"/>
              <w:autoSpaceDN w:val="0"/>
              <w:adjustRightInd w:val="0"/>
              <w:spacing w:after="0" w:line="240" w:lineRule="auto"/>
              <w:rPr>
                <w:ins w:id="3533" w:author="Arjan" w:date="2013-02-08T12:34:00Z"/>
                <w:rFonts w:ascii="Arial" w:eastAsia="Times New Roman" w:hAnsi="Arial" w:cs="Arial"/>
                <w:color w:val="000000"/>
                <w:sz w:val="20"/>
                <w:szCs w:val="20"/>
              </w:rPr>
            </w:pPr>
            <w:ins w:id="3534" w:author="Arjan" w:date="2013-02-08T12:49:00Z">
              <w:r w:rsidRPr="00696938">
                <w:rPr>
                  <w:rFonts w:ascii="Arial" w:eastAsia="Times New Roman" w:hAnsi="Arial" w:cs="Arial"/>
                  <w:color w:val="000000"/>
                  <w:sz w:val="20"/>
                  <w:szCs w:val="20"/>
                </w:rPr>
                <w:t xml:space="preserve">In </w:t>
              </w:r>
              <w:proofErr w:type="spellStart"/>
              <w:r w:rsidRPr="00696938">
                <w:rPr>
                  <w:rFonts w:ascii="Arial" w:eastAsia="Times New Roman" w:hAnsi="Arial" w:cs="Arial"/>
                  <w:color w:val="000000"/>
                  <w:sz w:val="20"/>
                  <w:szCs w:val="20"/>
                </w:rPr>
                <w:t>samenwerkingen</w:t>
              </w:r>
              <w:proofErr w:type="spellEnd"/>
              <w:r w:rsidRPr="00696938">
                <w:rPr>
                  <w:rFonts w:ascii="Arial" w:eastAsia="Times New Roman" w:hAnsi="Arial" w:cs="Arial"/>
                  <w:color w:val="000000"/>
                  <w:sz w:val="20"/>
                  <w:szCs w:val="20"/>
                </w:rPr>
                <w:t xml:space="preserve">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w:t>
              </w:r>
              <w:proofErr w:type="spellStart"/>
              <w:r w:rsidRPr="00696938">
                <w:rPr>
                  <w:rFonts w:ascii="Arial" w:eastAsia="Times New Roman" w:hAnsi="Arial" w:cs="Arial"/>
                  <w:color w:val="000000"/>
                  <w:sz w:val="20"/>
                  <w:szCs w:val="20"/>
                </w:rPr>
                <w:t>cq</w:t>
              </w:r>
              <w:proofErr w:type="spellEnd"/>
              <w:r w:rsidRPr="00696938">
                <w:rPr>
                  <w:rFonts w:ascii="Arial" w:eastAsia="Times New Roman" w:hAnsi="Arial" w:cs="Arial"/>
                  <w:color w:val="000000"/>
                  <w:sz w:val="20"/>
                  <w:szCs w:val="20"/>
                </w:rPr>
                <w:t xml:space="preserve">. zaak. In dergelijke </w:t>
              </w:r>
              <w:proofErr w:type="spellStart"/>
              <w:r w:rsidRPr="00696938">
                <w:rPr>
                  <w:rFonts w:ascii="Arial" w:eastAsia="Times New Roman" w:hAnsi="Arial" w:cs="Arial"/>
                  <w:color w:val="000000"/>
                  <w:sz w:val="20"/>
                  <w:szCs w:val="20"/>
                </w:rPr>
                <w:t>samenwerkingen</w:t>
              </w:r>
              <w:proofErr w:type="spellEnd"/>
              <w:r w:rsidRPr="00696938">
                <w:rPr>
                  <w:rFonts w:ascii="Arial" w:eastAsia="Times New Roman" w:hAnsi="Arial" w:cs="Arial"/>
                  <w:color w:val="000000"/>
                  <w:sz w:val="20"/>
                  <w:szCs w:val="20"/>
                </w:rPr>
                <w:t xml:space="preserve">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ins>
            <w:ins w:id="3535" w:author="Arjan" w:date="2013-02-08T14:44:00Z">
              <w:r w:rsidR="00BF50FF">
                <w:rPr>
                  <w:rFonts w:ascii="Arial" w:eastAsia="Times New Roman" w:hAnsi="Arial" w:cs="Arial"/>
                  <w:color w:val="000000"/>
                  <w:sz w:val="20"/>
                  <w:szCs w:val="20"/>
                </w:rPr>
                <w:t>binnen</w:t>
              </w:r>
            </w:ins>
            <w:ins w:id="3536" w:author="Arjan" w:date="2013-02-08T12:49:00Z">
              <w:r w:rsidRPr="00696938">
                <w:rPr>
                  <w:rFonts w:ascii="Arial" w:eastAsia="Times New Roman" w:hAnsi="Arial" w:cs="Arial"/>
                  <w:color w:val="000000"/>
                  <w:sz w:val="20"/>
                  <w:szCs w:val="20"/>
                </w:rPr>
                <w:t xml:space="preserve"> hetzelfde informatiedomein </w:t>
              </w:r>
            </w:ins>
            <w:ins w:id="3537" w:author="Arjan" w:date="2013-02-08T14:44:00Z">
              <w:r w:rsidR="00BF50FF">
                <w:rPr>
                  <w:rFonts w:ascii="Arial" w:eastAsia="Times New Roman" w:hAnsi="Arial" w:cs="Arial"/>
                  <w:color w:val="000000"/>
                  <w:sz w:val="20"/>
                  <w:szCs w:val="20"/>
                </w:rPr>
                <w:t>opereren</w:t>
              </w:r>
            </w:ins>
            <w:ins w:id="3538" w:author="Arjan" w:date="2013-02-08T12:49:00Z">
              <w:r w:rsidRPr="00696938">
                <w:rPr>
                  <w:rFonts w:ascii="Arial" w:eastAsia="Times New Roman" w:hAnsi="Arial" w:cs="Arial"/>
                  <w:color w:val="000000"/>
                  <w:sz w:val="20"/>
                  <w:szCs w:val="20"/>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w:t>
              </w:r>
              <w:proofErr w:type="spellStart"/>
              <w:r w:rsidRPr="00696938">
                <w:rPr>
                  <w:rFonts w:ascii="Arial" w:eastAsia="Times New Roman" w:hAnsi="Arial" w:cs="Arial"/>
                  <w:color w:val="000000"/>
                  <w:sz w:val="20"/>
                  <w:szCs w:val="20"/>
                </w:rPr>
                <w:t>groepattribuutsoort</w:t>
              </w:r>
              <w:proofErr w:type="spellEnd"/>
              <w:r w:rsidRPr="00696938">
                <w:rPr>
                  <w:rFonts w:ascii="Arial" w:eastAsia="Times New Roman" w:hAnsi="Arial" w:cs="Arial"/>
                  <w:color w:val="000000"/>
                  <w:sz w:val="20"/>
                  <w:szCs w:val="20"/>
                </w:rPr>
                <w:t xml:space="preserve"> ‘Gerelateerde externe zaak’.</w:t>
              </w:r>
            </w:ins>
          </w:p>
          <w:p w:rsidR="00B0601B" w:rsidRDefault="001C7151" w:rsidP="002E7926">
            <w:pPr>
              <w:autoSpaceDE w:val="0"/>
              <w:autoSpaceDN w:val="0"/>
              <w:adjustRightInd w:val="0"/>
              <w:spacing w:after="0" w:line="240" w:lineRule="auto"/>
              <w:rPr>
                <w:ins w:id="3539" w:author="Arjan" w:date="2013-02-08T12:28:00Z"/>
                <w:rFonts w:ascii="Arial" w:eastAsia="Times New Roman" w:hAnsi="Arial" w:cs="Arial"/>
                <w:color w:val="000000"/>
                <w:sz w:val="20"/>
                <w:szCs w:val="20"/>
              </w:rPr>
            </w:pPr>
            <w:r w:rsidRPr="00CD63CD">
              <w:rPr>
                <w:rFonts w:ascii="Arial" w:eastAsia="Times New Roman" w:hAnsi="Arial" w:cs="Arial"/>
                <w:color w:val="000000"/>
                <w:sz w:val="20"/>
                <w:szCs w:val="20"/>
              </w:rPr>
              <w:t xml:space="preserve">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 wat we </w:t>
            </w:r>
            <w:ins w:id="3540" w:author="Arjan" w:date="2013-02-08T12:26:00Z">
              <w:r w:rsidR="00B0601B">
                <w:rPr>
                  <w:rFonts w:ascii="Arial" w:eastAsia="Times New Roman" w:hAnsi="Arial" w:cs="Arial"/>
                  <w:color w:val="000000"/>
                  <w:sz w:val="20"/>
                  <w:szCs w:val="20"/>
                </w:rPr>
                <w:t xml:space="preserve">eveneens </w:t>
              </w:r>
            </w:ins>
            <w:r w:rsidRPr="00CD63CD">
              <w:rPr>
                <w:rFonts w:ascii="Arial" w:eastAsia="Times New Roman" w:hAnsi="Arial" w:cs="Arial"/>
                <w:color w:val="000000"/>
                <w:sz w:val="20"/>
                <w:szCs w:val="20"/>
              </w:rPr>
              <w:t xml:space="preserve">modelleren met de relatie ‘ZAAK </w:t>
            </w:r>
            <w:del w:id="3541" w:author="Arjan" w:date="2013-02-08T12:27:00Z">
              <w:r w:rsidRPr="00CD63CD" w:rsidDel="00B0601B">
                <w:rPr>
                  <w:rFonts w:ascii="Arial" w:eastAsia="Times New Roman" w:hAnsi="Arial" w:cs="Arial"/>
                  <w:color w:val="000000"/>
                  <w:sz w:val="20"/>
                  <w:szCs w:val="20"/>
                </w:rPr>
                <w:delText>is</w:delText>
              </w:r>
            </w:del>
            <w:ins w:id="3542" w:author="Arjan" w:date="2013-02-08T12:27:00Z">
              <w:r w:rsidR="00B0601B">
                <w:rPr>
                  <w:rFonts w:ascii="Arial" w:eastAsia="Times New Roman" w:hAnsi="Arial" w:cs="Arial"/>
                  <w:color w:val="000000"/>
                  <w:sz w:val="20"/>
                  <w:szCs w:val="20"/>
                </w:rPr>
                <w:t>heeft</w:t>
              </w:r>
            </w:ins>
            <w:r w:rsidRPr="00CD63CD">
              <w:rPr>
                <w:rFonts w:ascii="Arial" w:eastAsia="Times New Roman" w:hAnsi="Arial" w:cs="Arial"/>
                <w:color w:val="000000"/>
                <w:sz w:val="20"/>
                <w:szCs w:val="20"/>
              </w:rPr>
              <w:t xml:space="preserve"> gerelateerd</w:t>
            </w:r>
            <w:ins w:id="3543" w:author="Arjan" w:date="2013-02-08T12:27:00Z">
              <w:r w:rsidR="00B0601B">
                <w:rPr>
                  <w:rFonts w:ascii="Arial" w:eastAsia="Times New Roman" w:hAnsi="Arial" w:cs="Arial"/>
                  <w:color w:val="000000"/>
                  <w:sz w:val="20"/>
                  <w:szCs w:val="20"/>
                </w:rPr>
                <w:t>e</w:t>
              </w:r>
            </w:ins>
            <w:r w:rsidRPr="00CD63CD">
              <w:rPr>
                <w:rFonts w:ascii="Arial" w:eastAsia="Times New Roman" w:hAnsi="Arial" w:cs="Arial"/>
                <w:color w:val="000000"/>
                <w:sz w:val="20"/>
                <w:szCs w:val="20"/>
              </w:rPr>
              <w:t xml:space="preserve"> </w:t>
            </w:r>
            <w:del w:id="3544" w:author="Arjan" w:date="2013-02-08T12:27:00Z">
              <w:r w:rsidRPr="00CD63CD" w:rsidDel="00B0601B">
                <w:rPr>
                  <w:rFonts w:ascii="Arial" w:eastAsia="Times New Roman" w:hAnsi="Arial" w:cs="Arial"/>
                  <w:color w:val="000000"/>
                  <w:sz w:val="20"/>
                  <w:szCs w:val="20"/>
                </w:rPr>
                <w:delText xml:space="preserve">aan </w:delText>
              </w:r>
            </w:del>
            <w:r w:rsidRPr="00CD63CD">
              <w:rPr>
                <w:rFonts w:ascii="Arial" w:eastAsia="Times New Roman" w:hAnsi="Arial" w:cs="Arial"/>
                <w:color w:val="000000"/>
                <w:sz w:val="20"/>
                <w:szCs w:val="20"/>
              </w:rPr>
              <w:t xml:space="preserve">ZAAK’. De aard van de </w:t>
            </w:r>
            <w:del w:id="3545" w:author="Arjan" w:date="2013-02-08T12:27:00Z">
              <w:r w:rsidRPr="00CD63CD" w:rsidDel="00B0601B">
                <w:rPr>
                  <w:rFonts w:ascii="Arial" w:eastAsia="Times New Roman" w:hAnsi="Arial" w:cs="Arial"/>
                  <w:color w:val="000000"/>
                  <w:sz w:val="20"/>
                  <w:szCs w:val="20"/>
                </w:rPr>
                <w:delText xml:space="preserve">betrekking cq. </w:delText>
              </w:r>
            </w:del>
            <w:r w:rsidRPr="00CD63CD">
              <w:rPr>
                <w:rFonts w:ascii="Arial" w:eastAsia="Times New Roman" w:hAnsi="Arial" w:cs="Arial"/>
                <w:color w:val="000000"/>
                <w:sz w:val="20"/>
                <w:szCs w:val="20"/>
              </w:rPr>
              <w:t xml:space="preserve">relatie </w:t>
            </w:r>
            <w:del w:id="3546" w:author="Arjan" w:date="2013-02-08T12:27:00Z">
              <w:r w:rsidRPr="00CD63CD" w:rsidDel="00B0601B">
                <w:rPr>
                  <w:rFonts w:ascii="Arial" w:eastAsia="Times New Roman" w:hAnsi="Arial" w:cs="Arial"/>
                  <w:color w:val="000000"/>
                  <w:sz w:val="20"/>
                  <w:szCs w:val="20"/>
                </w:rPr>
                <w:delText>is op te maken uit de zaaktypen van beider zaken</w:delText>
              </w:r>
            </w:del>
            <w:ins w:id="3547" w:author="Arjan" w:date="2013-02-08T12:27:00Z">
              <w:r w:rsidR="00B0601B">
                <w:rPr>
                  <w:rFonts w:ascii="Arial" w:eastAsia="Times New Roman" w:hAnsi="Arial" w:cs="Arial"/>
                  <w:color w:val="000000"/>
                  <w:sz w:val="20"/>
                  <w:szCs w:val="20"/>
                </w:rPr>
                <w:t>mode</w:t>
              </w:r>
            </w:ins>
            <w:ins w:id="3548" w:author="Arjan" w:date="2013-02-08T12:28:00Z">
              <w:r w:rsidR="00B0601B">
                <w:rPr>
                  <w:rFonts w:ascii="Arial" w:eastAsia="Times New Roman" w:hAnsi="Arial" w:cs="Arial"/>
                  <w:color w:val="000000"/>
                  <w:sz w:val="20"/>
                  <w:szCs w:val="20"/>
                </w:rPr>
                <w:t>lleren we met de relatieklasse ZAKENRELATIE</w:t>
              </w:r>
            </w:ins>
            <w:r w:rsidRPr="00CD63CD">
              <w:rPr>
                <w:rFonts w:ascii="Arial" w:eastAsia="Times New Roman" w:hAnsi="Arial" w:cs="Arial"/>
                <w:color w:val="000000"/>
                <w:sz w:val="20"/>
                <w:szCs w:val="20"/>
              </w:rPr>
              <w:t xml:space="preserve">. </w:t>
            </w:r>
          </w:p>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Ook heeft elke zaak één of meer betrokkenen, wat we </w:t>
            </w:r>
            <w:r w:rsidRPr="00CD63CD">
              <w:rPr>
                <w:rFonts w:ascii="Arial" w:eastAsia="Times New Roman" w:hAnsi="Arial" w:cs="Arial"/>
                <w:color w:val="000000"/>
                <w:sz w:val="20"/>
                <w:szCs w:val="20"/>
              </w:rPr>
              <w:lastRenderedPageBreak/>
              <w:t>modelleren via de ROL.</w:t>
            </w:r>
          </w:p>
          <w:p w:rsidR="001C7151" w:rsidRPr="00CD63CD" w:rsidRDefault="001C7151" w:rsidP="00B0601B">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Een </w:t>
            </w:r>
            <w:del w:id="3549" w:author="Arjan" w:date="2013-02-08T12:30:00Z">
              <w:r w:rsidRPr="00CD63CD" w:rsidDel="00B0601B">
                <w:rPr>
                  <w:rFonts w:ascii="Arial" w:eastAsia="Times New Roman" w:hAnsi="Arial" w:cs="Arial"/>
                  <w:color w:val="000000"/>
                  <w:sz w:val="20"/>
                  <w:szCs w:val="20"/>
                </w:rPr>
                <w:delText>zaak</w:delText>
              </w:r>
            </w:del>
            <w:ins w:id="3550" w:author="Arjan" w:date="2013-02-08T12:30:00Z">
              <w:r w:rsidR="00B0601B">
                <w:rPr>
                  <w:rFonts w:ascii="Arial" w:eastAsia="Times New Roman" w:hAnsi="Arial" w:cs="Arial"/>
                  <w:color w:val="000000"/>
                  <w:sz w:val="20"/>
                  <w:szCs w:val="20"/>
                </w:rPr>
                <w:t>ZAAK</w:t>
              </w:r>
            </w:ins>
            <w:r w:rsidRPr="00CD63CD">
              <w:rPr>
                <w:rFonts w:ascii="Arial" w:eastAsia="Times New Roman" w:hAnsi="Arial" w:cs="Arial"/>
                <w:color w:val="000000"/>
                <w:sz w:val="20"/>
                <w:szCs w:val="20"/>
              </w:rPr>
              <w:t>, met eventuele deelzaken</w:t>
            </w:r>
            <w:ins w:id="3551" w:author="Arjan" w:date="2013-02-08T12:28:00Z">
              <w:r w:rsidR="00B0601B">
                <w:rPr>
                  <w:rFonts w:ascii="Arial" w:eastAsia="Times New Roman" w:hAnsi="Arial" w:cs="Arial"/>
                  <w:color w:val="000000"/>
                  <w:sz w:val="20"/>
                  <w:szCs w:val="20"/>
                </w:rPr>
                <w:t xml:space="preserve"> (of alleen de </w:t>
              </w:r>
            </w:ins>
            <w:ins w:id="3552" w:author="Arjan" w:date="2013-02-08T12:29:00Z">
              <w:r w:rsidR="00B0601B">
                <w:rPr>
                  <w:rFonts w:ascii="Arial" w:eastAsia="Times New Roman" w:hAnsi="Arial" w:cs="Arial"/>
                  <w:color w:val="000000"/>
                  <w:sz w:val="20"/>
                  <w:szCs w:val="20"/>
                </w:rPr>
                <w:t>verwijzing daarnaar)</w:t>
              </w:r>
            </w:ins>
            <w:ins w:id="3553" w:author="Arjan" w:date="2013-02-08T12:30:00Z">
              <w:r w:rsidR="00B0601B">
                <w:rPr>
                  <w:rFonts w:ascii="Arial" w:eastAsia="Times New Roman" w:hAnsi="Arial" w:cs="Arial"/>
                  <w:color w:val="000000"/>
                  <w:sz w:val="20"/>
                  <w:szCs w:val="20"/>
                </w:rPr>
                <w:t xml:space="preserve"> </w:t>
              </w:r>
            </w:ins>
            <w:ins w:id="3554" w:author="Arjan" w:date="2013-02-08T12:31:00Z">
              <w:r w:rsidR="00B0601B">
                <w:rPr>
                  <w:rFonts w:ascii="Arial" w:eastAsia="Times New Roman" w:hAnsi="Arial" w:cs="Arial"/>
                  <w:color w:val="000000"/>
                  <w:sz w:val="20"/>
                  <w:szCs w:val="20"/>
                </w:rPr>
                <w:t>dan wel de verwijzing naar de ‘hoofdzaak’</w:t>
              </w:r>
            </w:ins>
            <w:r w:rsidRPr="00CD63CD">
              <w:rPr>
                <w:rFonts w:ascii="Arial" w:eastAsia="Times New Roman" w:hAnsi="Arial" w:cs="Arial"/>
                <w:color w:val="000000"/>
                <w:sz w:val="20"/>
                <w:szCs w:val="20"/>
              </w:rPr>
              <w:t>, al</w:t>
            </w:r>
            <w:del w:id="3555" w:author="Arjan" w:date="2013-02-08T12:31:00Z">
              <w:r w:rsidRPr="00CD63CD" w:rsidDel="00B0601B">
                <w:rPr>
                  <w:rFonts w:ascii="Arial" w:eastAsia="Times New Roman" w:hAnsi="Arial" w:cs="Arial"/>
                  <w:color w:val="000000"/>
                  <w:sz w:val="20"/>
                  <w:szCs w:val="20"/>
                </w:rPr>
                <w:delText xml:space="preserve"> hun</w:delText>
              </w:r>
            </w:del>
            <w:ins w:id="3556" w:author="Arjan" w:date="2013-02-08T12:31:00Z">
              <w:r w:rsidR="00B0601B">
                <w:rPr>
                  <w:rFonts w:ascii="Arial" w:eastAsia="Times New Roman" w:hAnsi="Arial" w:cs="Arial"/>
                  <w:color w:val="000000"/>
                  <w:sz w:val="20"/>
                  <w:szCs w:val="20"/>
                </w:rPr>
                <w:t>le</w:t>
              </w:r>
            </w:ins>
            <w:r w:rsidRPr="00CD63CD">
              <w:rPr>
                <w:rFonts w:ascii="Arial" w:eastAsia="Times New Roman" w:hAnsi="Arial" w:cs="Arial"/>
                <w:color w:val="000000"/>
                <w:sz w:val="20"/>
                <w:szCs w:val="20"/>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3557" w:author="Arjan" w:date="2013-02-04T14:10:00Z">
              <w:r>
                <w:rPr>
                  <w:rFonts w:ascii="Arial" w:eastAsia="Times New Roman" w:hAnsi="Arial" w:cs="Arial"/>
                  <w:color w:val="000000"/>
                  <w:sz w:val="20"/>
                  <w:szCs w:val="20"/>
                </w:rPr>
                <w:t>De combinatie van ‘Verantwoordelijke organisatie’ en  ‘</w:t>
              </w:r>
            </w:ins>
            <w:r w:rsidRPr="00CD63CD">
              <w:rPr>
                <w:rFonts w:ascii="Arial" w:eastAsia="Times New Roman" w:hAnsi="Arial" w:cs="Arial"/>
                <w:color w:val="000000"/>
                <w:sz w:val="20"/>
                <w:szCs w:val="20"/>
              </w:rPr>
              <w:t>Zaakidentificatie</w:t>
            </w:r>
            <w:ins w:id="3558" w:author="Arjan" w:date="2013-02-04T14:10:00Z">
              <w:r>
                <w:rPr>
                  <w:rFonts w:ascii="Arial" w:eastAsia="Times New Roman" w:hAnsi="Arial" w:cs="Arial"/>
                  <w:color w:val="000000"/>
                  <w:sz w:val="20"/>
                  <w:szCs w:val="20"/>
                </w:rPr>
                <w:t>’</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Alle zaken waarvoor de zaakbehandelende organisatie(s) het zaakgericht werken heeft ingericht.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ins w:id="3559"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3560"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Del="004F64CE" w:rsidTr="002E7926">
        <w:trPr>
          <w:del w:id="3561" w:author="Arjan" w:date="2013-02-08T12:24:00Z"/>
        </w:trPr>
        <w:tc>
          <w:tcPr>
            <w:tcW w:w="360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3562" w:author="Arjan" w:date="2013-02-08T12:24: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3563" w:author="Arjan" w:date="2013-02-08T12:24: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4F64CE" w:rsidRDefault="00D44D5A" w:rsidP="002E7926">
            <w:pPr>
              <w:autoSpaceDE w:val="0"/>
              <w:autoSpaceDN w:val="0"/>
              <w:adjustRightInd w:val="0"/>
              <w:spacing w:after="0" w:line="240" w:lineRule="auto"/>
              <w:rPr>
                <w:del w:id="3564" w:author="Arjan" w:date="2013-02-08T12:24:00Z"/>
                <w:rFonts w:ascii="Arial" w:eastAsia="Times New Roman" w:hAnsi="Arial" w:cs="Arial"/>
                <w:color w:val="000000"/>
                <w:sz w:val="20"/>
                <w:szCs w:val="20"/>
              </w:rPr>
            </w:pPr>
            <w:del w:id="3565" w:author="Arjan" w:date="2013-02-08T12:24:00Z">
              <w:r w:rsidRPr="00CD63CD" w:rsidDel="004F64CE">
                <w:rPr>
                  <w:rFonts w:ascii="Arial" w:hAnsi="Arial" w:cs="Arial"/>
                  <w:sz w:val="20"/>
                  <w:szCs w:val="20"/>
                  <w:lang w:val="en-AU"/>
                </w:rPr>
                <w:fldChar w:fldCharType="begin" w:fldLock="1"/>
              </w:r>
              <w:r w:rsidR="001C7151" w:rsidRPr="00CD63CD" w:rsidDel="004F64CE">
                <w:rPr>
                  <w:rFonts w:ascii="Arial" w:hAnsi="Arial" w:cs="Arial"/>
                  <w:sz w:val="20"/>
                  <w:szCs w:val="20"/>
                  <w:lang w:val="en-AU"/>
                </w:rPr>
                <w:delInstrText xml:space="preserve">MERGEFIELD </w:delInstrText>
              </w:r>
              <w:r w:rsidR="001C7151" w:rsidRPr="00CD63CD" w:rsidDel="004F64CE">
                <w:rPr>
                  <w:rFonts w:ascii="Arial" w:eastAsia="Times New Roman" w:hAnsi="Arial" w:cs="Arial"/>
                  <w:color w:val="000000"/>
                  <w:sz w:val="20"/>
                  <w:szCs w:val="20"/>
                </w:rPr>
                <w:delInstrText>Att.Name</w:delInstrText>
              </w:r>
              <w:r w:rsidRPr="00CD63CD" w:rsidDel="004F64CE">
                <w:rPr>
                  <w:rFonts w:ascii="Arial" w:hAnsi="Arial" w:cs="Arial"/>
                  <w:sz w:val="20"/>
                  <w:szCs w:val="20"/>
                  <w:lang w:val="en-AU"/>
                </w:rPr>
                <w:fldChar w:fldCharType="separate"/>
              </w:r>
              <w:r w:rsidR="001C7151" w:rsidRPr="00CD63CD" w:rsidDel="004F64CE">
                <w:rPr>
                  <w:rFonts w:ascii="Arial" w:eastAsia="Times New Roman" w:hAnsi="Arial" w:cs="Arial"/>
                  <w:color w:val="000000"/>
                  <w:sz w:val="20"/>
                  <w:szCs w:val="20"/>
                </w:rPr>
                <w:delText>Zaakniveau</w:delText>
              </w:r>
              <w:r w:rsidRPr="00CD63CD" w:rsidDel="004F64CE">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3566" w:author="Arjan" w:date="2013-02-08T12:24:00Z"/>
                <w:rFonts w:ascii="Arial" w:eastAsia="Times New Roman" w:hAnsi="Arial" w:cs="Arial"/>
                <w:color w:val="000000"/>
                <w:sz w:val="20"/>
                <w:szCs w:val="20"/>
              </w:rPr>
            </w:pPr>
            <w:del w:id="3567" w:author="Arjan" w:date="2013-02-08T12:24:00Z">
              <w:r w:rsidRPr="00CD63CD" w:rsidDel="004F64CE">
                <w:rPr>
                  <w:rFonts w:ascii="Arial" w:eastAsia="Times New Roman" w:hAnsi="Arial" w:cs="Arial"/>
                  <w:color w:val="000000"/>
                  <w:sz w:val="20"/>
                  <w:szCs w:val="20"/>
                </w:rPr>
                <w:delText>KING</w:delText>
              </w:r>
            </w:del>
          </w:p>
        </w:tc>
      </w:tr>
      <w:tr w:rsidR="001C7151" w:rsidRPr="00CD63CD" w:rsidDel="001C7151" w:rsidTr="002E7926">
        <w:trPr>
          <w:del w:id="3568" w:author="Arjan" w:date="2013-02-05T17:27:00Z"/>
        </w:trPr>
        <w:tc>
          <w:tcPr>
            <w:tcW w:w="360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3569" w:author="Arjan" w:date="2013-02-05T17:27: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3570" w:author="Arjan" w:date="2013-02-05T17:27: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1C7151" w:rsidRDefault="00D44D5A" w:rsidP="002E7926">
            <w:pPr>
              <w:autoSpaceDE w:val="0"/>
              <w:autoSpaceDN w:val="0"/>
              <w:adjustRightInd w:val="0"/>
              <w:spacing w:after="0" w:line="240" w:lineRule="auto"/>
              <w:rPr>
                <w:del w:id="3571" w:author="Arjan" w:date="2013-02-05T17:27:00Z"/>
                <w:rFonts w:ascii="Arial" w:eastAsia="Times New Roman" w:hAnsi="Arial" w:cs="Arial"/>
                <w:color w:val="000000"/>
                <w:sz w:val="20"/>
                <w:szCs w:val="20"/>
              </w:rPr>
            </w:pPr>
            <w:del w:id="3572" w:author="Arjan" w:date="2013-02-05T17:27:00Z">
              <w:r w:rsidRPr="00CD63CD" w:rsidDel="001C7151">
                <w:rPr>
                  <w:rFonts w:ascii="Arial" w:hAnsi="Arial" w:cs="Arial"/>
                  <w:sz w:val="20"/>
                  <w:szCs w:val="20"/>
                  <w:lang w:val="en-AU"/>
                </w:rPr>
                <w:fldChar w:fldCharType="begin" w:fldLock="1"/>
              </w:r>
              <w:r w:rsidR="001C7151" w:rsidRPr="00CD63CD" w:rsidDel="001C7151">
                <w:rPr>
                  <w:rFonts w:ascii="Arial" w:hAnsi="Arial" w:cs="Arial"/>
                  <w:sz w:val="20"/>
                  <w:szCs w:val="20"/>
                  <w:lang w:val="en-AU"/>
                </w:rPr>
                <w:delInstrText xml:space="preserve">MERGEFIELD </w:delInstrText>
              </w:r>
              <w:r w:rsidR="001C7151" w:rsidRPr="00CD63CD" w:rsidDel="001C7151">
                <w:rPr>
                  <w:rFonts w:ascii="Arial" w:eastAsia="Times New Roman" w:hAnsi="Arial" w:cs="Arial"/>
                  <w:color w:val="000000"/>
                  <w:sz w:val="20"/>
                  <w:szCs w:val="20"/>
                </w:rPr>
                <w:delInstrText>Att.Name</w:delInstrText>
              </w:r>
              <w:r w:rsidRPr="00CD63CD" w:rsidDel="001C7151">
                <w:rPr>
                  <w:rFonts w:ascii="Arial" w:hAnsi="Arial" w:cs="Arial"/>
                  <w:sz w:val="20"/>
                  <w:szCs w:val="20"/>
                  <w:lang w:val="en-AU"/>
                </w:rPr>
                <w:fldChar w:fldCharType="separate"/>
              </w:r>
              <w:r w:rsidR="001C7151" w:rsidRPr="00CD63CD" w:rsidDel="001C7151">
                <w:rPr>
                  <w:rFonts w:ascii="Arial" w:eastAsia="Times New Roman" w:hAnsi="Arial" w:cs="Arial"/>
                  <w:color w:val="000000"/>
                  <w:sz w:val="20"/>
                  <w:szCs w:val="20"/>
                </w:rPr>
                <w:delText>Deelzakenindicatie</w:delText>
              </w:r>
              <w:r w:rsidRPr="00CD63CD" w:rsidDel="001C7151">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3573" w:author="Arjan" w:date="2013-02-05T17:27:00Z"/>
                <w:rFonts w:ascii="Arial" w:eastAsia="Times New Roman" w:hAnsi="Arial" w:cs="Arial"/>
                <w:color w:val="000000"/>
                <w:sz w:val="20"/>
                <w:szCs w:val="20"/>
              </w:rPr>
            </w:pPr>
            <w:del w:id="3574" w:author="Arjan" w:date="2013-02-05T17:27:00Z">
              <w:r w:rsidRPr="00CD63CD" w:rsidDel="001C7151">
                <w:rPr>
                  <w:rFonts w:ascii="Arial" w:eastAsia="Times New Roman" w:hAnsi="Arial" w:cs="Arial"/>
                  <w:color w:val="000000"/>
                  <w:sz w:val="20"/>
                  <w:szCs w:val="20"/>
                </w:rPr>
                <w:delText>KING</w:delText>
              </w:r>
            </w:del>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ins w:id="3575" w:author="Arjan" w:date="2013-02-05T12:30: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3576" w:author="Arjan" w:date="2013-02-05T12:30: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3577" w:author="Arjan" w:date="2013-02-05T12:30:00Z">
              <w:r w:rsidR="001C7151" w:rsidRPr="00CD63CD" w:rsidDel="005455A4">
                <w:rPr>
                  <w:rFonts w:ascii="Arial" w:eastAsia="Times New Roman" w:hAnsi="Arial" w:cs="Arial"/>
                  <w:color w:val="000000"/>
                  <w:sz w:val="20"/>
                  <w:szCs w:val="20"/>
                </w:rPr>
                <w:delText>D</w:delText>
              </w:r>
            </w:del>
            <w:ins w:id="3578" w:author="Arjan" w:date="2013-02-05T12:30:00Z">
              <w:r w:rsidR="001C7151">
                <w:rPr>
                  <w:rFonts w:ascii="Arial" w:eastAsia="Times New Roman" w:hAnsi="Arial" w:cs="Arial"/>
                  <w:color w:val="000000"/>
                  <w:sz w:val="20"/>
                  <w:szCs w:val="20"/>
                </w:rPr>
                <w:t>Archiefactied</w:t>
              </w:r>
            </w:ins>
            <w:r w:rsidR="001C7151" w:rsidRPr="00CD63CD">
              <w:rPr>
                <w:rFonts w:ascii="Arial" w:eastAsia="Times New Roman" w:hAnsi="Arial" w:cs="Arial"/>
                <w:color w:val="000000"/>
                <w:sz w:val="20"/>
                <w:szCs w:val="20"/>
              </w:rPr>
              <w:t>atum</w:t>
            </w:r>
            <w:del w:id="3579" w:author="Arjan" w:date="2013-02-05T12:30:00Z">
              <w:r w:rsidR="001C7151" w:rsidRPr="00CD63CD" w:rsidDel="005455A4">
                <w:rPr>
                  <w:rFonts w:ascii="Arial" w:eastAsia="Times New Roman" w:hAnsi="Arial" w:cs="Arial"/>
                  <w:color w:val="000000"/>
                  <w:sz w:val="20"/>
                  <w:szCs w:val="20"/>
                </w:rPr>
                <w:delText xml:space="preserve"> vernietiging dossier</w:delText>
              </w:r>
            </w:del>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ins w:id="3580"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3581"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851EC7" w:rsidRPr="00CD63CD" w:rsidTr="002E7926">
        <w:tc>
          <w:tcPr>
            <w:tcW w:w="360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hAnsi="Arial" w:cs="Arial"/>
                <w:sz w:val="20"/>
                <w:szCs w:val="20"/>
                <w:lang w:val="en-AU"/>
              </w:rPr>
            </w:pPr>
            <w:proofErr w:type="spellStart"/>
            <w:ins w:id="3582" w:author="Arjan" w:date="2013-02-07T22:57:00Z">
              <w:r>
                <w:rPr>
                  <w:rFonts w:ascii="Arial" w:hAnsi="Arial" w:cs="Arial"/>
                  <w:sz w:val="20"/>
                  <w:szCs w:val="20"/>
                  <w:lang w:val="en-AU"/>
                </w:rPr>
                <w:t>Gerelateerde</w:t>
              </w:r>
              <w:proofErr w:type="spellEnd"/>
              <w:r>
                <w:rPr>
                  <w:rFonts w:ascii="Arial" w:hAnsi="Arial" w:cs="Arial"/>
                  <w:sz w:val="20"/>
                  <w:szCs w:val="20"/>
                  <w:lang w:val="en-AU"/>
                </w:rPr>
                <w:t xml:space="preserve"> </w:t>
              </w:r>
              <w:proofErr w:type="spellStart"/>
              <w:r>
                <w:rPr>
                  <w:rFonts w:ascii="Arial" w:hAnsi="Arial" w:cs="Arial"/>
                  <w:sz w:val="20"/>
                  <w:szCs w:val="20"/>
                  <w:lang w:val="en-AU"/>
                </w:rPr>
                <w:t>externe</w:t>
              </w:r>
              <w:proofErr w:type="spellEnd"/>
              <w:r>
                <w:rPr>
                  <w:rFonts w:ascii="Arial" w:hAnsi="Arial" w:cs="Arial"/>
                  <w:sz w:val="20"/>
                  <w:szCs w:val="20"/>
                  <w:lang w:val="en-AU"/>
                </w:rPr>
                <w:t xml:space="preserve"> ZAAK</w:t>
              </w:r>
            </w:ins>
          </w:p>
        </w:tc>
        <w:tc>
          <w:tcPr>
            <w:tcW w:w="135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ins w:id="3583" w:author="Arjan" w:date="2013-02-07T22:57:00Z">
              <w:r>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D44D5A"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del w:id="3584" w:author="Arjan" w:date="2013-02-08T00:32:00Z">
              <w:r w:rsidR="001C7151" w:rsidRPr="00CD63CD" w:rsidDel="003E7E75">
                <w:rPr>
                  <w:rFonts w:ascii="Arial" w:eastAsia="Times New Roman" w:hAnsi="Arial" w:cs="Arial"/>
                  <w:color w:val="000000"/>
                  <w:sz w:val="20"/>
                  <w:szCs w:val="20"/>
                </w:rPr>
                <w:delText>betrekking op andere</w:delText>
              </w:r>
            </w:del>
            <w:r w:rsidRPr="00CD63CD">
              <w:rPr>
                <w:rFonts w:ascii="Arial" w:hAnsi="Arial" w:cs="Arial"/>
                <w:sz w:val="20"/>
                <w:szCs w:val="20"/>
                <w:lang w:val="en-AU"/>
              </w:rPr>
              <w:fldChar w:fldCharType="end"/>
            </w:r>
            <w:proofErr w:type="spellStart"/>
            <w:ins w:id="3585" w:author="Arjan" w:date="2013-02-08T00:32:00Z">
              <w:r w:rsidR="003E7E75">
                <w:rPr>
                  <w:rFonts w:ascii="Arial" w:hAnsi="Arial" w:cs="Arial"/>
                  <w:sz w:val="20"/>
                  <w:szCs w:val="20"/>
                  <w:lang w:val="en-AU"/>
                </w:rPr>
                <w:t>gerelateerde</w:t>
              </w:r>
            </w:ins>
            <w:proofErr w:type="spellEnd"/>
            <w:del w:id="3586" w:author="Arjan" w:date="2013-02-08T00:32:00Z">
              <w:r w:rsidR="001C7151" w:rsidRPr="00CD63CD" w:rsidDel="003E7E75">
                <w:rPr>
                  <w:rFonts w:ascii="Arial" w:eastAsia="Times New Roman" w:hAnsi="Arial" w:cs="Arial"/>
                  <w:color w:val="000000"/>
                  <w:sz w:val="20"/>
                  <w:szCs w:val="20"/>
                </w:rPr>
                <w:delText xml:space="preserve">  </w:delText>
              </w:r>
            </w:del>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w:t>
            </w:r>
            <w:r w:rsidRPr="00CD63CD">
              <w:rPr>
                <w:rFonts w:ascii="Arial" w:eastAsia="Times New Roman" w:hAnsi="Arial" w:cs="Arial"/>
                <w:color w:val="000000"/>
                <w:sz w:val="20"/>
                <w:szCs w:val="20"/>
              </w:rPr>
              <w:lastRenderedPageBreak/>
              <w:t>2004, aangepast door 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1C7151" w:rsidRPr="00CD63CD" w:rsidRDefault="00D44D5A"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del w:id="3587" w:author="Arjan" w:date="2013-02-04T14:12:00Z">
              <w:r w:rsidRPr="00CD63CD" w:rsidDel="00CD63CD">
                <w:rPr>
                  <w:rFonts w:ascii="Arial" w:eastAsia="Times New Roman" w:hAnsi="Arial" w:cs="Arial"/>
                  <w:color w:val="000000"/>
                  <w:sz w:val="20"/>
                  <w:szCs w:val="20"/>
                </w:rPr>
                <w:fldChar w:fldCharType="begin" w:fldLock="1"/>
              </w:r>
              <w:r w:rsidR="001C7151" w:rsidRPr="00CD63CD" w:rsidDel="00CD63CD">
                <w:rPr>
                  <w:rFonts w:ascii="Arial" w:eastAsia="Times New Roman" w:hAnsi="Arial" w:cs="Arial"/>
                  <w:color w:val="000000"/>
                  <w:sz w:val="20"/>
                  <w:szCs w:val="20"/>
                </w:rPr>
                <w:delInstrText>MERGEFIELD Element.Name</w:delInstrText>
              </w:r>
              <w:r w:rsidRPr="00CD63CD" w:rsidDel="00CD63CD">
                <w:rPr>
                  <w:rFonts w:ascii="Arial" w:eastAsia="Times New Roman" w:hAnsi="Arial" w:cs="Arial"/>
                  <w:color w:val="000000"/>
                  <w:sz w:val="20"/>
                  <w:szCs w:val="20"/>
                </w:rPr>
                <w:fldChar w:fldCharType="separate"/>
              </w:r>
              <w:r w:rsidR="001C7151" w:rsidRPr="00CD63CD" w:rsidDel="00CD63CD">
                <w:rPr>
                  <w:rFonts w:ascii="Arial" w:eastAsia="Times New Roman" w:hAnsi="Arial" w:cs="Arial"/>
                  <w:color w:val="000000"/>
                  <w:sz w:val="20"/>
                  <w:szCs w:val="20"/>
                </w:rPr>
                <w:delText>DOCUMENT</w:delText>
              </w:r>
              <w:r w:rsidRPr="00CD63CD" w:rsidDel="00CD63CD">
                <w:rPr>
                  <w:rFonts w:ascii="Arial" w:eastAsia="Times New Roman" w:hAnsi="Arial" w:cs="Arial"/>
                  <w:color w:val="000000"/>
                  <w:sz w:val="20"/>
                  <w:szCs w:val="20"/>
                </w:rPr>
                <w:fldChar w:fldCharType="end"/>
              </w:r>
            </w:del>
            <w:ins w:id="3588" w:author="Arjan" w:date="2013-02-04T14:12:00Z">
              <w:r w:rsidR="001C7151">
                <w:rPr>
                  <w:rFonts w:ascii="Arial" w:eastAsia="Times New Roman" w:hAnsi="Arial" w:cs="Arial"/>
                  <w:color w:val="000000"/>
                  <w:sz w:val="20"/>
                  <w:szCs w:val="20"/>
                </w:rPr>
                <w:t>INFORMATIEOBJECT</w:t>
              </w:r>
            </w:ins>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696938" w:rsidRDefault="00696938" w:rsidP="00EE4D07"/>
    <w:p w:rsidR="00EE4D07" w:rsidRDefault="00EE4D07" w:rsidP="00EE4D07">
      <w:pPr>
        <w:pStyle w:val="Kop3"/>
        <w:rPr>
          <w:noProof/>
        </w:rPr>
      </w:pPr>
      <w:bookmarkStart w:id="3589" w:name="_Toc348096667"/>
      <w:r>
        <w:rPr>
          <w:noProof/>
        </w:rPr>
        <w:t>Hoofd- en deelzaken</w:t>
      </w:r>
      <w:r w:rsidR="00235FE4">
        <w:rPr>
          <w:noProof/>
        </w:rPr>
        <w:t xml:space="preserve"> en gerelateerde zaken</w:t>
      </w:r>
      <w:bookmarkEnd w:id="3589"/>
    </w:p>
    <w:p w:rsidR="00AF5C29" w:rsidRPr="00AF5C29" w:rsidRDefault="00AF5C29" w:rsidP="00AF5C29">
      <w:r w:rsidRPr="00AF5C29">
        <w:t xml:space="preserve">Wat een zaak is, dat weten we: “Een samenhangende hoeveelheid werk met een welgedefinieerde aanleiding en een </w:t>
      </w:r>
      <w:proofErr w:type="spellStart"/>
      <w:r w:rsidRPr="00AF5C29">
        <w:t>welgedefinieerd</w:t>
      </w:r>
      <w:proofErr w:type="spellEnd"/>
      <w:r w:rsidRPr="00AF5C29">
        <w:t xml:space="preserve">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t xml:space="preserve">Of gerelateerde zaken? </w:t>
      </w:r>
      <w:r w:rsidRPr="00AF5C29">
        <w:t>In de praktijk is het niet eenduidig wat het begin en einde van een zaak vormt</w:t>
      </w:r>
      <w:r w:rsidR="00367362">
        <w:t>,</w:t>
      </w:r>
      <w:r w:rsidRPr="00AF5C29">
        <w:t xml:space="preserve"> wanneer deelzaken toegepast worden</w:t>
      </w:r>
      <w:r w:rsidR="00367362">
        <w:t xml:space="preserve"> en wat de rol is van gerelateerde zaken</w:t>
      </w:r>
      <w:r w:rsidRPr="00AF5C29">
        <w:t xml:space="preserve">. De ene organisatie gaat daar anders mee om dan de andere. Bij het samenwerken aan zaken in ketens en bij de uitwisseling van informatie over zaken kan dit tot problemen leiden. </w:t>
      </w:r>
      <w:r w:rsidR="00924A0D">
        <w:br/>
      </w:r>
      <w:r>
        <w:t>Deze onderwerpen zijn in de werkgroep uitvoerig en bij herhaling besproken. Dit leidt tot het volgende beeld aangaande</w:t>
      </w:r>
      <w:r w:rsidRPr="00AF5C29">
        <w:t xml:space="preserve"> de afbakening van zaken</w:t>
      </w:r>
      <w:r w:rsidR="00924A0D">
        <w:t>,</w:t>
      </w:r>
      <w:r w:rsidRPr="00AF5C29">
        <w:t xml:space="preserve"> het toepassen van deelzaken</w:t>
      </w:r>
      <w:r w:rsidR="00924A0D">
        <w:t xml:space="preserve"> en relaties tussen zaken</w:t>
      </w:r>
      <w:r w:rsidRPr="00AF5C29">
        <w:t xml:space="preserve">. </w:t>
      </w:r>
    </w:p>
    <w:p w:rsidR="00AF5C29" w:rsidRPr="00C05E06" w:rsidRDefault="00AF5C29" w:rsidP="00C05E06">
      <w:pPr>
        <w:autoSpaceDE w:val="0"/>
        <w:autoSpaceDN w:val="0"/>
        <w:adjustRightInd w:val="0"/>
        <w:spacing w:after="0" w:line="360" w:lineRule="auto"/>
        <w:rPr>
          <w:rFonts w:cs="ArialMT"/>
          <w:b/>
          <w:color w:val="000000"/>
        </w:rPr>
      </w:pPr>
      <w:r w:rsidRPr="00C05E06">
        <w:rPr>
          <w:rFonts w:cs="ArialMT"/>
          <w:b/>
          <w:color w:val="000000"/>
        </w:rPr>
        <w:t>Wat behoort er tot één zaak?</w:t>
      </w:r>
    </w:p>
    <w:p w:rsidR="00AF5C29" w:rsidRPr="00C05E06" w:rsidRDefault="00AF5C29" w:rsidP="00C05E06">
      <w:pPr>
        <w:spacing w:after="0"/>
      </w:pPr>
      <w:r w:rsidRPr="00C05E06">
        <w:t xml:space="preserve">Welke samenhangende hoeveelheid werk vormt één zaak en waar begint een volgende zaak? In de definitie van de zaak wordt begin- en eindpunt gemarkeerd met “een welgedefinieerde aanleiding” respectievelijk “een </w:t>
      </w:r>
      <w:proofErr w:type="spellStart"/>
      <w:r w:rsidRPr="00C05E06">
        <w:t>welgedefinieerd</w:t>
      </w:r>
      <w:proofErr w:type="spellEnd"/>
      <w:r w:rsidRPr="00C05E06">
        <w:t xml:space="preserve"> eindresultaat”. Ook al wordt het niet eenduidig aangegeven, bedoeld is dat het resultaat teruggrijpt op die aanleiding. Het resultaat is het ‘antwoord‘ op de aanleiding, aanleiding en resultaat zijn met elkaar verbonden zijn. Als dit niet zo zou zijn, dan is telkens de vraag welk eindresultaat het einde van de zaak markeert. Dat zou de uitvoering van de zaak onbeheersbaar maken: de zaak kan haast eindeloos duren en de doorlooptijd is amper of niet te bewaken. </w:t>
      </w:r>
      <w:r w:rsidRPr="00C05E06">
        <w:br/>
        <w:t>Voorbeelden: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w:t>
      </w:r>
      <w:proofErr w:type="spellStart"/>
      <w:r w:rsidRPr="00C05E06">
        <w:rPr>
          <w:rFonts w:cs="ArialMT"/>
          <w:color w:val="000000"/>
        </w:rPr>
        <w:t>dossier-afsluiting</w:t>
      </w:r>
      <w:proofErr w:type="spellEnd"/>
      <w:r w:rsidRPr="00C05E06">
        <w:rPr>
          <w:rFonts w:cs="ArialMT"/>
          <w:color w:val="000000"/>
        </w:rPr>
        <w:t xml:space="preserve">).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Een op de verleende of geweigerde vergunning of de afgewezen bijstandsaanvraag volgend bezwaar leidt tot een nieuwe zaak (een zgn. vervolgzaak), het behandelen van het bezwaar, die wordt beëindigd met de uitspraak op het bezwaar. </w:t>
      </w:r>
    </w:p>
    <w:p w:rsidR="00AF5C29" w:rsidRDefault="00AF5C29" w:rsidP="00AF5C29">
      <w:pPr>
        <w:autoSpaceDE w:val="0"/>
        <w:autoSpaceDN w:val="0"/>
        <w:adjustRightInd w:val="0"/>
        <w:spacing w:after="0" w:line="240" w:lineRule="auto"/>
        <w:rPr>
          <w:rFonts w:ascii="ArialMT" w:hAnsi="ArialMT" w:cs="ArialMT"/>
          <w:color w:val="000000"/>
          <w:sz w:val="20"/>
          <w:szCs w:val="20"/>
        </w:rPr>
      </w:pPr>
    </w:p>
    <w:p w:rsidR="00C05E06" w:rsidRDefault="00AF5C29" w:rsidP="00C05E06">
      <w:pPr>
        <w:spacing w:after="0"/>
      </w:pPr>
      <w:r w:rsidRPr="00C05E06">
        <w:t xml:space="preserve">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w:t>
      </w:r>
      <w:r w:rsidRPr="00C05E06">
        <w:lastRenderedPageBreak/>
        <w:t xml:space="preserve">dus altijd ‘van klant tot klant’, ongeacht de verschillende afdelingen of zelfs ketenpartners die betrokken zijn bij de levering van een product of dienst aan een burger of bedrijf. De analogie voor interne dienstverlening is eenvoudig te trekken. </w:t>
      </w:r>
      <w:r w:rsidR="00C05E06">
        <w:br/>
      </w:r>
      <w:r w:rsidRPr="00C05E06">
        <w:t xml:space="preserve">We merken hierbij het volgende op. Er zijn zaken waar geen burger of bedrijf is die hierom verzoekt, bijvoorbeeld toezicht- en </w:t>
      </w:r>
      <w:proofErr w:type="spellStart"/>
      <w:r w:rsidRPr="00C05E06">
        <w:t>handhavingszaken</w:t>
      </w:r>
      <w:proofErr w:type="spellEnd"/>
      <w:r w:rsidRPr="00C05E06">
        <w:t xml:space="preserve">. De aanvrager is hier impliciet het bestuur van de overheidsorganisatie, uit hoofde van hun taakstelling </w:t>
      </w:r>
      <w:proofErr w:type="spellStart"/>
      <w:r w:rsidRPr="00C05E06">
        <w:t>cq</w:t>
      </w:r>
      <w:proofErr w:type="spellEnd"/>
      <w:r w:rsidRPr="00C05E06">
        <w:t xml:space="preserve">. de toegevoegde waarde die de overheidsorganisatie levert aan de samenleving. Een </w:t>
      </w:r>
      <w:del w:id="3590" w:author="Arjan" w:date="2013-02-08T11:15:00Z">
        <w:r w:rsidRPr="00C05E06" w:rsidDel="00877837">
          <w:delText xml:space="preserve">ander aspect </w:delText>
        </w:r>
      </w:del>
      <w:ins w:id="3591" w:author="Arjan" w:date="2013-02-08T11:15:00Z">
        <w:r w:rsidR="00877837">
          <w:t xml:space="preserve">tweede onderwerp </w:t>
        </w:r>
      </w:ins>
      <w:r w:rsidRPr="00C05E06">
        <w:t>betreft de samenwerking in ketens, gericht op het leveren van een product of dienst aan een burger of bedrijf. Elke aanvraag leidt voor de aanvragende burger of bedrijf tot één zaak, ongeacht de partijen in de keten. Deze zaak ‘loopt’ bij de overheidsorganisatie  die verantwoordelijk is voor de levering van de gevraagde producten en/of diensten. Als bij de uitvoering van deze zaak een ketenpartner betrokken is, dan kan deze organisatie zijn bijdrage aan de ‘klantzaak’ uitvoeren als zaak voor de eigen organisatie. De naar de burger of bedrijf verantwoordelijke organisatie is dan de ‘klant’ voor deze ‘</w:t>
      </w:r>
      <w:proofErr w:type="spellStart"/>
      <w:r w:rsidRPr="00C05E06">
        <w:t>ketenpartner-zaak</w:t>
      </w:r>
      <w:proofErr w:type="spellEnd"/>
      <w:r w:rsidRPr="00C05E06">
        <w:t xml:space="preserve">’. </w:t>
      </w:r>
    </w:p>
    <w:p w:rsidR="00AF5C29" w:rsidRPr="00C05E06" w:rsidRDefault="00AF5C29" w:rsidP="00C05E06">
      <w:pPr>
        <w:spacing w:before="120" w:after="0"/>
      </w:pPr>
      <w:r w:rsidRPr="00C05E06">
        <w:t>Een en ander betekent dat een zaak behandeld worden door de uitvoering van één of meer bedrijfsprocessen zoals gedefinieerd in de GEMMA Procesarchitectuur</w:t>
      </w:r>
      <w:r w:rsidRPr="00C05E06">
        <w:rPr>
          <w:vertAlign w:val="superscript"/>
        </w:rPr>
        <w:footnoteReference w:id="1"/>
      </w:r>
      <w:r w:rsidRPr="00C05E06">
        <w:t>: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de bedrijfsprocessen: ‘van klant tot klant’. Onderdelen van bedrijfsprocessen vormen geen zelfstandige zaken.</w:t>
      </w:r>
    </w:p>
    <w:p w:rsidR="00AF5C29" w:rsidRPr="00C05E06" w:rsidRDefault="00AF5C29" w:rsidP="00C05E06">
      <w:pPr>
        <w:spacing w:after="0"/>
      </w:pPr>
      <w:r w:rsidRPr="00C05E06">
        <w:t>Elke zojuist onderscheiden aanleiding, de vraag van ‘een klant’, leidt tot één zaak. Dit betekent dat de ‘</w:t>
      </w:r>
      <w:proofErr w:type="spellStart"/>
      <w:r w:rsidRPr="00C05E06">
        <w:t>aanleider</w:t>
      </w:r>
      <w:proofErr w:type="spellEnd"/>
      <w:r w:rsidRPr="00C05E06">
        <w:t xml:space="preserve">’ de omvang van de zaak bepaalt: hetgeen hij of zij aan producten en/of diensten vraagt.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w:t>
      </w:r>
      <w:proofErr w:type="spellStart"/>
      <w:r w:rsidRPr="00C05E06">
        <w:t>etcetera</w:t>
      </w:r>
      <w:proofErr w:type="spellEnd"/>
      <w:r w:rsidRPr="00C05E06">
        <w:t xml:space="preserve">. Een bedrijfsproces beschrijft het ‘hoe’: hoe worden die producten en diensten gemaakt, welke afdelingen zijn er bij betrokken, wie doen dat, wat doen ze, </w:t>
      </w:r>
      <w:proofErr w:type="spellStart"/>
      <w:r w:rsidRPr="00C05E06">
        <w:t>etcetera</w:t>
      </w:r>
      <w:proofErr w:type="spellEnd"/>
      <w:r w:rsidRPr="00C05E06">
        <w:t xml:space="preserve">. </w:t>
      </w:r>
    </w:p>
    <w:p w:rsidR="00AF5C29" w:rsidRPr="00C05E06" w:rsidRDefault="00AF5C29" w:rsidP="00C05E06">
      <w:pPr>
        <w:spacing w:after="0"/>
      </w:pPr>
      <w:r w:rsidRPr="00C05E06">
        <w:t>Voorbeelden: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De aanvraag voor een vergunning, het verzoek om bijstand en het ingediende bezwaar zijn alle aanleidingen voor zaken.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rsidR="00AF5C29" w:rsidRDefault="00AF5C29" w:rsidP="00AF5C29">
      <w:pPr>
        <w:autoSpaceDE w:val="0"/>
        <w:autoSpaceDN w:val="0"/>
        <w:adjustRightInd w:val="0"/>
        <w:spacing w:after="0" w:line="240" w:lineRule="auto"/>
        <w:rPr>
          <w:rFonts w:ascii="ArialMT" w:hAnsi="ArialMT" w:cs="ArialMT"/>
          <w:color w:val="000000"/>
          <w:sz w:val="20"/>
          <w:szCs w:val="20"/>
        </w:rPr>
      </w:pPr>
    </w:p>
    <w:p w:rsidR="00497649" w:rsidRPr="00497649" w:rsidRDefault="00497649" w:rsidP="00497649">
      <w:pPr>
        <w:autoSpaceDE w:val="0"/>
        <w:autoSpaceDN w:val="0"/>
        <w:adjustRightInd w:val="0"/>
        <w:spacing w:after="0" w:line="360" w:lineRule="auto"/>
        <w:rPr>
          <w:rFonts w:cs="ArialMT"/>
          <w:b/>
          <w:color w:val="000000"/>
        </w:rPr>
      </w:pPr>
      <w:r w:rsidRPr="00497649">
        <w:rPr>
          <w:rFonts w:cs="ArialMT"/>
          <w:b/>
          <w:color w:val="000000"/>
        </w:rPr>
        <w:t>Gebruik van deelzaken</w:t>
      </w:r>
    </w:p>
    <w:p w:rsidR="00497649" w:rsidRPr="00497649" w:rsidRDefault="00497649" w:rsidP="00497649">
      <w:pPr>
        <w:spacing w:after="0"/>
      </w:pPr>
      <w:r w:rsidRPr="00497649">
        <w:t xml:space="preserve">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t>
      </w:r>
      <w:r>
        <w:lastRenderedPageBreak/>
        <w:t xml:space="preserve">wel </w:t>
      </w:r>
      <w:r w:rsidRPr="00497649">
        <w:t>wat bijvoorbeeld de voortgang is en wat de resultaten zijn. De vraag is of er dan nog zgn. deelzaken nodig zijn. In de praktijk wordt hiervan veelvuldig gebruik gemaakt. Nadere beschouwing leert dat dit gebruik vooral gericht is op de ‘</w:t>
      </w:r>
      <w:proofErr w:type="spellStart"/>
      <w:r w:rsidRPr="00497649">
        <w:t>hoe-vraag</w:t>
      </w:r>
      <w:proofErr w:type="spellEnd"/>
      <w:r w:rsidRPr="00497649">
        <w:t>’ wat evenwel niet behoort tot het domein van het zaakgericht werken (wel tot de uitvoering van werkprocessen en eventueel functionaliteit van een zaaksysteem). Uitgaande van de ´</w:t>
      </w:r>
      <w:proofErr w:type="spellStart"/>
      <w:r w:rsidRPr="00497649">
        <w:t>wat-vraag</w:t>
      </w:r>
      <w:proofErr w:type="spellEnd"/>
      <w:r w:rsidRPr="00497649">
        <w:t>´ ligt de enige reden om een zaak in deelzaken te behandelen in de uitvoering van meerdere bedrijfsprocessen</w:t>
      </w:r>
      <w:r w:rsidR="007B0175">
        <w:t xml:space="preserve"> in reactie op één aanleiding</w:t>
      </w:r>
      <w:r w:rsidRPr="00497649">
        <w:t xml:space="preserve">. De zaak wordt dan behandeld door per deelzaak één bedrijfsproces uit te voeren. </w:t>
      </w:r>
    </w:p>
    <w:p w:rsidR="00497649" w:rsidRPr="00497649" w:rsidRDefault="00497649" w:rsidP="00497649">
      <w:pPr>
        <w:spacing w:after="0"/>
      </w:pPr>
      <w:r w:rsidRPr="00497649">
        <w:t>Voorbeelden:</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Het gelijktijdig aanvragen van een paspoort en een verklaring van onbesproken gedrag (omdat de persoon in kwestie beide nodig heeft om toegelaten te worden tot de USA) leidt tot één zaak, die behandeld wordt in twee deelzaken omdat de levering van een paspoort geheel andere zaakeigenschappen heeft dan de verklaring van onbesproken gedrag</w:t>
      </w:r>
      <w:r>
        <w:rPr>
          <w:rFonts w:cs="ArialMT"/>
          <w:color w:val="000000"/>
        </w:rPr>
        <w:t xml:space="preserve"> </w:t>
      </w:r>
      <w:proofErr w:type="spellStart"/>
      <w:r>
        <w:rPr>
          <w:rFonts w:cs="ArialMT"/>
          <w:color w:val="000000"/>
        </w:rPr>
        <w:t>cq</w:t>
      </w:r>
      <w:proofErr w:type="spellEnd"/>
      <w:r>
        <w:rPr>
          <w:rFonts w:cs="ArialMT"/>
          <w:color w:val="000000"/>
        </w:rPr>
        <w:t>. omdat het om twee verschillende bedrijfsprocessen gaat</w:t>
      </w:r>
      <w:r w:rsidRPr="00497649">
        <w:rPr>
          <w:rFonts w:cs="ArialMT"/>
          <w:color w:val="000000"/>
        </w:rPr>
        <w:t xml:space="preserve">. </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 xml:space="preserve">De </w:t>
      </w:r>
      <w:proofErr w:type="spellStart"/>
      <w:r w:rsidRPr="00497649">
        <w:rPr>
          <w:rFonts w:cs="ArialMT"/>
          <w:color w:val="000000"/>
        </w:rPr>
        <w:t>geboorte-aangifte</w:t>
      </w:r>
      <w:proofErr w:type="spellEnd"/>
      <w:r w:rsidRPr="00497649">
        <w:rPr>
          <w:rFonts w:cs="ArialMT"/>
          <w:color w:val="000000"/>
        </w:rPr>
        <w:t xml:space="preserve"> van een drieling leidt tot één zaak zonder deelzaken. Het gaat hier immers om één bedrijfsproces</w:t>
      </w:r>
      <w:r w:rsidR="00367362">
        <w:rPr>
          <w:rFonts w:cs="ArialMT"/>
          <w:color w:val="000000"/>
        </w:rPr>
        <w:t xml:space="preserve"> voor de behandeling van de aangifte, niet van één geborene</w:t>
      </w:r>
      <w:r w:rsidRPr="00497649">
        <w:rPr>
          <w:rFonts w:cs="ArialMT"/>
          <w:color w:val="000000"/>
        </w:rPr>
        <w:t>.</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 xml:space="preserve">Het vragen van advies bij een interne afdeling of het doen paraferen door een verantwoordelijk afdelingshoofd zijn geen deelzaken. Beide (werk)processen zijn op zich voor de ‘klant’ </w:t>
      </w:r>
      <w:proofErr w:type="spellStart"/>
      <w:r w:rsidRPr="00497649">
        <w:rPr>
          <w:rFonts w:cs="ArialMT"/>
          <w:color w:val="000000"/>
        </w:rPr>
        <w:t>cq</w:t>
      </w:r>
      <w:proofErr w:type="spellEnd"/>
      <w:r w:rsidRPr="00497649">
        <w:rPr>
          <w:rFonts w:cs="ArialMT"/>
          <w:color w:val="000000"/>
        </w:rPr>
        <w:t>. de omgeving niet relevant en worden niet uitgevoerd als bedrijfsprocessen maar zijn daarvan een onderdeel.</w:t>
      </w:r>
      <w:r>
        <w:rPr>
          <w:rFonts w:cs="ArialMT"/>
          <w:color w:val="000000"/>
        </w:rPr>
        <w:t xml:space="preserve"> </w:t>
      </w:r>
      <w:r w:rsidR="00367362">
        <w:rPr>
          <w:rFonts w:cs="ArialMT"/>
          <w:color w:val="000000"/>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rsid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Pr>
          <w:rFonts w:cs="ArialMT"/>
          <w:color w:val="000000"/>
        </w:rPr>
        <w:t xml:space="preserve"> We spreken hier over een gerelateerde zaak waarover verderop meer.</w:t>
      </w:r>
    </w:p>
    <w:p w:rsidR="00855330" w:rsidRPr="00855330" w:rsidRDefault="00855330" w:rsidP="00855330">
      <w:pPr>
        <w:keepNext/>
        <w:spacing w:before="120" w:after="0" w:line="360" w:lineRule="auto"/>
        <w:rPr>
          <w:b/>
        </w:rPr>
      </w:pPr>
      <w:r w:rsidRPr="00855330">
        <w:rPr>
          <w:b/>
        </w:rPr>
        <w:t>Onderaanneming</w:t>
      </w:r>
    </w:p>
    <w:p w:rsidR="00855330" w:rsidRDefault="00855330" w:rsidP="00855330">
      <w:pPr>
        <w:spacing w:after="0"/>
      </w:pPr>
      <w:r>
        <w:t xml:space="preserve">In </w:t>
      </w:r>
      <w:proofErr w:type="spellStart"/>
      <w:r>
        <w:t>samenwerkingen</w:t>
      </w:r>
      <w:proofErr w:type="spellEnd"/>
      <w:r>
        <w:t xml:space="preserve"> tussen organisaties komt het steeds vaker voor dat een organisatie gevraagd wordt een bijdrage te leveren aan een zaak van een andere organisatie. We scharen hier ook onder de situatie dat binnen een organisatie een </w:t>
      </w:r>
      <w:r w:rsidR="00877837">
        <w:t xml:space="preserve">deel van die organisatie </w:t>
      </w:r>
      <w:r>
        <w:t>een bijdrage levert aan een zaak van een ander</w:t>
      </w:r>
      <w:r w:rsidR="00877837">
        <w:t xml:space="preserve"> deel van die organisatie</w:t>
      </w:r>
      <w:r>
        <w:t xml:space="preserve"> waarbij </w:t>
      </w:r>
      <w:r w:rsidR="00877837">
        <w:t>de</w:t>
      </w:r>
      <w:r>
        <w:t xml:space="preserve"> eerstgenoemde bijdrage een </w:t>
      </w:r>
      <w:r w:rsidR="00877837">
        <w:t xml:space="preserve">zelfstandig </w:t>
      </w:r>
      <w:r>
        <w:t xml:space="preserve">bedrijfsproces betreft. </w:t>
      </w:r>
      <w:r w:rsidR="00877837">
        <w:t>Een voorbeeld hiervan is het behandelen van een individuele zienswijze op een (voorgenomen) besluit waarbij dat besluit tot stand komt in een op zich staand bedrijfsproces (waarin de uitkomsten van alle behandelde zienswijzen wordt meegenomen). We</w:t>
      </w:r>
      <w:r>
        <w:t xml:space="preserve"> </w:t>
      </w:r>
      <w:r w:rsidR="00877837">
        <w:t>doelen hiermee dus niet op</w:t>
      </w:r>
      <w:r>
        <w:t xml:space="preserve"> de situatie dat meerdere </w:t>
      </w:r>
      <w:r w:rsidR="00877837">
        <w:t>organisatiedelen</w:t>
      </w:r>
      <w:r>
        <w:t xml:space="preserve"> gezamenlijk uitvoering </w:t>
      </w:r>
      <w:r w:rsidR="00877837">
        <w:t xml:space="preserve">(zouden moeten) </w:t>
      </w:r>
      <w:r>
        <w:t xml:space="preserve">geven aan één bedrijfsproces </w:t>
      </w:r>
      <w:proofErr w:type="spellStart"/>
      <w:r>
        <w:t>cq</w:t>
      </w:r>
      <w:proofErr w:type="spellEnd"/>
      <w:r>
        <w:t>. zaa</w:t>
      </w:r>
      <w:r w:rsidR="007838F4">
        <w:t>k</w:t>
      </w:r>
      <w:r>
        <w:t xml:space="preserve">. </w:t>
      </w:r>
      <w:r>
        <w:br/>
        <w:t>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betreft het een bedrijfsproces dat zij als (hoofd)zaak uitvoeren. Dit is evenwel geen bedrijfsproces voor de zaakbehandelende organisatie (de ‘opdrachtgever’) en kan dus geen deelzaak (van hun zaak) zijn. Hier is sprake van twee gerelateerde zaken</w:t>
      </w:r>
      <w:r w:rsidR="007B0175">
        <w:t xml:space="preserve"> met ieder hun eigen aanleiding (i.t.t. deelzaken bij een hoofdzaak die alle dezelfde aanleiding hebben)</w:t>
      </w:r>
      <w:r>
        <w:t>. Van belang is dat zowel  opdrachtgever als opdrachtnemer van de andere partij wet</w:t>
      </w:r>
      <w:r w:rsidR="007838F4">
        <w:t>en</w:t>
      </w:r>
      <w:r>
        <w:t xml:space="preserve"> om </w:t>
      </w:r>
      <w:r>
        <w:lastRenderedPageBreak/>
        <w:t xml:space="preserve">welke zaak het gaat. Zodat ze in staat zijn om over hun beider zaken in samenhang te communiceren en dat het resultaat van de inspanningen van de ‘opdrachtnemer’  in hun zaak leidt tot voortgang van de zaak bij de ‘opdrachtgever’. </w:t>
      </w:r>
    </w:p>
    <w:p w:rsidR="00484C0C" w:rsidRPr="00855330" w:rsidRDefault="00484C0C" w:rsidP="00855330">
      <w:pPr>
        <w:spacing w:after="0"/>
      </w:pPr>
      <w:r>
        <w:rPr>
          <w:noProof/>
          <w:lang w:eastAsia="nl-NL"/>
        </w:rPr>
        <w:drawing>
          <wp:anchor distT="0" distB="0" distL="114300" distR="114300" simplePos="0" relativeHeight="251673600" behindDoc="0" locked="0" layoutInCell="1" allowOverlap="1">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t>Het verschil tussen een zaak met deelzaken en een zaak met gerelateerde zaken visualiseren we met onderstaande figuur.</w:t>
      </w:r>
    </w:p>
    <w:p w:rsidR="00AF5C29" w:rsidRPr="00497649" w:rsidRDefault="00497649" w:rsidP="0009458E">
      <w:pPr>
        <w:keepNext/>
        <w:spacing w:before="120" w:after="0" w:line="360" w:lineRule="auto"/>
        <w:rPr>
          <w:b/>
        </w:rPr>
      </w:pPr>
      <w:r w:rsidRPr="00497649">
        <w:rPr>
          <w:b/>
        </w:rPr>
        <w:t>Samengevat:</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 xml:space="preserve">Een aanleiding (verzoek e.d.) is de start van en leidt tot één zaak </w:t>
      </w:r>
      <w:proofErr w:type="spellStart"/>
      <w:r w:rsidRPr="00497649">
        <w:rPr>
          <w:rFonts w:cs="ArialMT"/>
          <w:color w:val="000000"/>
        </w:rPr>
        <w:t>cq</w:t>
      </w:r>
      <w:proofErr w:type="spellEnd"/>
      <w:r w:rsidRPr="00497649">
        <w:rPr>
          <w:rFonts w:cs="ArialMT"/>
          <w:color w:val="000000"/>
        </w:rPr>
        <w:t>. wordt behandeld in één zaak.</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Een aanleiding leidt niet tot meerdere zaken.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Die aanleiding bepaalt wat er geleverd en gedaan moet worden en leidt tot de uitvoering van één of meer bedrijfsprocessen.</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Een </w:t>
      </w:r>
      <w:del w:id="3592" w:author="Arjan" w:date="2013-02-08T11:16:00Z">
        <w:r w:rsidRPr="00497649" w:rsidDel="00877837">
          <w:rPr>
            <w:rFonts w:cs="ArialMT"/>
            <w:color w:val="000000"/>
          </w:rPr>
          <w:delText xml:space="preserve">aanleiding </w:delText>
        </w:r>
      </w:del>
      <w:ins w:id="3593" w:author="Arjan" w:date="2013-02-08T11:16:00Z">
        <w:r w:rsidR="00877837">
          <w:rPr>
            <w:rFonts w:cs="ArialMT"/>
            <w:color w:val="000000"/>
          </w:rPr>
          <w:t xml:space="preserve">(klant)contact </w:t>
        </w:r>
      </w:ins>
      <w:r w:rsidRPr="00497649">
        <w:rPr>
          <w:rFonts w:cs="ArialMT"/>
          <w:color w:val="000000"/>
        </w:rPr>
        <w:t>d</w:t>
      </w:r>
      <w:del w:id="3594" w:author="Arjan" w:date="2013-02-08T11:16:00Z">
        <w:r w:rsidRPr="00497649" w:rsidDel="00877837">
          <w:rPr>
            <w:rFonts w:cs="ArialMT"/>
            <w:color w:val="000000"/>
          </w:rPr>
          <w:delText>ie</w:delText>
        </w:r>
      </w:del>
      <w:ins w:id="3595" w:author="Arjan" w:date="2013-02-08T11:16:00Z">
        <w:r w:rsidR="00877837">
          <w:rPr>
            <w:rFonts w:cs="ArialMT"/>
            <w:color w:val="000000"/>
          </w:rPr>
          <w:t>at</w:t>
        </w:r>
      </w:ins>
      <w:r w:rsidRPr="00497649">
        <w:rPr>
          <w:rFonts w:cs="ArialMT"/>
          <w:color w:val="000000"/>
        </w:rPr>
        <w:t xml:space="preserve"> niet leidt tot de start van de uitvoering van een bedrijfsproces</w:t>
      </w:r>
      <w:ins w:id="3596" w:author="Arjan" w:date="2013-02-08T11:16:00Z">
        <w:r w:rsidR="00877837">
          <w:rPr>
            <w:rFonts w:cs="ArialMT"/>
            <w:color w:val="000000"/>
          </w:rPr>
          <w:t>,</w:t>
        </w:r>
      </w:ins>
      <w:r w:rsidRPr="00497649">
        <w:rPr>
          <w:rFonts w:cs="ArialMT"/>
          <w:color w:val="000000"/>
        </w:rPr>
        <w:t xml:space="preserve"> leidt niet tot een zaak (en wordt behandeld in het kader van een reeds lopende zaak).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 xml:space="preserve">De zaak wordt afgerond bij het leveren van de resultaten die een antwoord geven op de aanleiding </w:t>
      </w:r>
      <w:proofErr w:type="spellStart"/>
      <w:r w:rsidRPr="00497649">
        <w:rPr>
          <w:rFonts w:cs="ArialMT"/>
          <w:color w:val="000000"/>
        </w:rPr>
        <w:t>cq</w:t>
      </w:r>
      <w:proofErr w:type="spellEnd"/>
      <w:r w:rsidRPr="00497649">
        <w:rPr>
          <w:rFonts w:cs="ArialMT"/>
          <w:color w:val="000000"/>
        </w:rPr>
        <w:t>. bij het afronden van de werkzaamheden die verbonden zijn met die levering.</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De zaak is gereed als de desbetreffende bedrijfsprocessen afgerond zijn.</w:t>
      </w:r>
    </w:p>
    <w:p w:rsidR="00AC73C1" w:rsidRDefault="0009458E" w:rsidP="00497649">
      <w:pPr>
        <w:pStyle w:val="Lijstalinea"/>
        <w:numPr>
          <w:ilvl w:val="0"/>
          <w:numId w:val="27"/>
        </w:numPr>
        <w:autoSpaceDE w:val="0"/>
        <w:autoSpaceDN w:val="0"/>
        <w:adjustRightInd w:val="0"/>
        <w:spacing w:after="0" w:line="240" w:lineRule="auto"/>
        <w:rPr>
          <w:rFonts w:cs="ArialMT"/>
          <w:color w:val="000000"/>
        </w:rPr>
      </w:pPr>
      <w:r>
        <w:rPr>
          <w:rFonts w:cs="ArialMT"/>
          <w:color w:val="000000"/>
        </w:rPr>
        <w:t xml:space="preserve">Aan de aanleiding wordt gevolg gegeven met: </w:t>
      </w:r>
    </w:p>
    <w:p w:rsidR="00AC73C1" w:rsidRPr="00AC73C1" w:rsidRDefault="00AC73C1" w:rsidP="00AC73C1">
      <w:pPr>
        <w:pStyle w:val="Lijstalinea"/>
        <w:numPr>
          <w:ilvl w:val="1"/>
          <w:numId w:val="27"/>
        </w:numPr>
        <w:autoSpaceDE w:val="0"/>
        <w:autoSpaceDN w:val="0"/>
        <w:adjustRightInd w:val="0"/>
        <w:spacing w:after="0" w:line="240" w:lineRule="auto"/>
        <w:rPr>
          <w:rFonts w:cs="ArialMT"/>
          <w:color w:val="000000"/>
        </w:rPr>
      </w:pPr>
      <w:r w:rsidRPr="00AC73C1">
        <w:rPr>
          <w:rFonts w:cs="ArialMT"/>
          <w:color w:val="000000"/>
        </w:rPr>
        <w:t>Een zaak waarin door de uitvoering van één bedrijfsproces beantwoord wordt aan de aanleiding tot die zaak (een ‘bedrijfsproceszaak’);</w:t>
      </w:r>
    </w:p>
    <w:p w:rsidR="00AC73C1" w:rsidRDefault="00AC73C1" w:rsidP="00AC73C1">
      <w:pPr>
        <w:pStyle w:val="Lijstalinea"/>
        <w:numPr>
          <w:ilvl w:val="1"/>
          <w:numId w:val="27"/>
        </w:numPr>
        <w:autoSpaceDE w:val="0"/>
        <w:autoSpaceDN w:val="0"/>
        <w:adjustRightInd w:val="0"/>
        <w:spacing w:after="0" w:line="240" w:lineRule="auto"/>
        <w:rPr>
          <w:rFonts w:cs="ArialMT"/>
          <w:color w:val="000000"/>
        </w:rPr>
      </w:pPr>
      <w:r w:rsidRPr="00AC73C1">
        <w:rPr>
          <w:rFonts w:cs="ArialMT"/>
          <w:color w:val="000000"/>
        </w:rPr>
        <w:t>Een zaak met een aanleiding waaraan alleen invulling gegeven kan worden door de (parallelle) uitvoering van meerdere bedrijfsprocessen (‘bedrijfsproceszaken’) en de bewaking van de samenhang tussen de uitvoering van die bedrijfsprocessen (de ‘samengestelde zaak’).</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lastRenderedPageBreak/>
        <w:t>De behandeling van een zaak kan plaatsvinden in (twee of meer) deelzaken, dit hoeft niet.</w:t>
      </w:r>
    </w:p>
    <w:p w:rsidR="00497649" w:rsidRPr="00497649" w:rsidRDefault="00497649" w:rsidP="00497649">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Een zaak die betrekking heeft op één bedrijfsproces wordt als zaak behandeld.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 xml:space="preserve">Een deelzaak heeft betrekking op één van de bedrijfsprocessen die deel uit maken van de ´hoofdzaak´. </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Als een ´hoofdzaak´ behandeld wordt door de uitvoering van verschillende bedrijfsprocessen, is het niet </w:t>
      </w:r>
      <w:proofErr w:type="spellStart"/>
      <w:r w:rsidRPr="00497649">
        <w:rPr>
          <w:rFonts w:cs="ArialMT"/>
          <w:color w:val="000000"/>
        </w:rPr>
        <w:t>persé</w:t>
      </w:r>
      <w:proofErr w:type="spellEnd"/>
      <w:r w:rsidRPr="00497649">
        <w:rPr>
          <w:rFonts w:cs="ArialMT"/>
          <w:color w:val="000000"/>
        </w:rPr>
        <w:t xml:space="preserve"> noodzakelijk om die bedrijfsprocessen in evenzoveel deelzaken uit te voeren.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Zaaktypen zijn er op het niveau van bedrijfsprocessen en eventueel groepen daarvan; een deelzaak is altijd van een zaaktype ter uitvoering van één bedrijfsproces.</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Er bestaan geen specifieke zaaktypen die alleen als deelzaak uitgevoerd kunnen worden. Elk zaaktype is </w:t>
      </w:r>
      <w:proofErr w:type="spellStart"/>
      <w:r w:rsidR="0009458E" w:rsidRPr="00497649">
        <w:rPr>
          <w:rFonts w:cs="ArialMT"/>
          <w:color w:val="000000"/>
        </w:rPr>
        <w:t>bedrijfsproces-gericht</w:t>
      </w:r>
      <w:proofErr w:type="spellEnd"/>
      <w:r w:rsidR="0009458E" w:rsidRPr="00497649">
        <w:rPr>
          <w:rFonts w:cs="ArialMT"/>
          <w:color w:val="000000"/>
        </w:rPr>
        <w:t xml:space="preserve"> </w:t>
      </w:r>
      <w:r w:rsidR="0009458E">
        <w:rPr>
          <w:rFonts w:cs="ArialMT"/>
          <w:color w:val="000000"/>
        </w:rPr>
        <w:t xml:space="preserve">en zowel </w:t>
      </w:r>
      <w:r w:rsidRPr="00497649">
        <w:rPr>
          <w:rFonts w:cs="ArialMT"/>
          <w:color w:val="000000"/>
        </w:rPr>
        <w:t>als ´hoofdzaak´ en als deelzaak uit te voeren.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 xml:space="preserve">Een deelzaak heeft dezelfde aanleiding als de ´hoofdzaak´ waar het deel van uit maakt.  </w:t>
      </w:r>
    </w:p>
    <w:p w:rsidR="00497649" w:rsidRPr="00497649" w:rsidRDefault="00497649" w:rsidP="00497649">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Een deelzaak heeft geen eigen aanleiding.</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De van een deelzaak uit te wisselen informatie is van gelijke soort als van een ´hoofdzaak´.</w:t>
      </w:r>
    </w:p>
    <w:p w:rsid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Zo kennen zowel een ´hoofdzaak´ als een deelzaak bijvoorbeeld statusinformatie en kunnen al deze statusovergangen teruggekoppeld worden naar bijvoorbeeld de initiator  van de (hoofd)zaak.</w:t>
      </w:r>
    </w:p>
    <w:p w:rsidR="00855330" w:rsidRDefault="00855330" w:rsidP="00855330">
      <w:pPr>
        <w:pStyle w:val="Lijstalinea"/>
        <w:numPr>
          <w:ilvl w:val="0"/>
          <w:numId w:val="27"/>
        </w:numPr>
        <w:autoSpaceDE w:val="0"/>
        <w:autoSpaceDN w:val="0"/>
        <w:adjustRightInd w:val="0"/>
        <w:spacing w:after="0" w:line="240" w:lineRule="auto"/>
        <w:rPr>
          <w:rFonts w:cs="ArialMT"/>
          <w:color w:val="000000"/>
        </w:rPr>
      </w:pPr>
      <w:r>
        <w:rPr>
          <w:rFonts w:cs="ArialMT"/>
          <w:color w:val="000000"/>
        </w:rPr>
        <w:t xml:space="preserve">Bij ‘onderaanneming’, de situatie dat een ander </w:t>
      </w:r>
      <w:proofErr w:type="spellStart"/>
      <w:r>
        <w:rPr>
          <w:rFonts w:cs="ArialMT"/>
          <w:color w:val="000000"/>
        </w:rPr>
        <w:t>organisatie-onderdeel</w:t>
      </w:r>
      <w:proofErr w:type="spellEnd"/>
      <w:r>
        <w:rPr>
          <w:rFonts w:cs="ArialMT"/>
          <w:color w:val="000000"/>
        </w:rPr>
        <w:t xml:space="preserve"> of een andere organisatie een bijdrage levert aan de uitvoering van een zaak</w:t>
      </w:r>
      <w:ins w:id="3597" w:author="Arjan" w:date="2013-02-08T10:30:00Z">
        <w:r w:rsidR="008B785B">
          <w:rPr>
            <w:rFonts w:cs="ArialMT"/>
            <w:color w:val="000000"/>
          </w:rPr>
          <w:t>,</w:t>
        </w:r>
      </w:ins>
      <w:r>
        <w:rPr>
          <w:rFonts w:cs="ArialMT"/>
          <w:color w:val="000000"/>
        </w:rPr>
        <w:t xml:space="preserve"> waarbij die bijdrage voor de opdrachtnemer een bedrijfsproces is, is geen sprake van een deelzaak maar van een gerelateerde zaak.</w:t>
      </w:r>
    </w:p>
    <w:p w:rsidR="00855330" w:rsidRPr="00497649" w:rsidRDefault="00855330" w:rsidP="00855330">
      <w:pPr>
        <w:pStyle w:val="Lijstalinea"/>
        <w:numPr>
          <w:ilvl w:val="1"/>
          <w:numId w:val="27"/>
        </w:numPr>
        <w:autoSpaceDE w:val="0"/>
        <w:autoSpaceDN w:val="0"/>
        <w:adjustRightInd w:val="0"/>
        <w:spacing w:after="0" w:line="240" w:lineRule="auto"/>
        <w:rPr>
          <w:rFonts w:cs="ArialMT"/>
          <w:color w:val="000000"/>
        </w:rPr>
      </w:pPr>
      <w:r>
        <w:rPr>
          <w:rFonts w:cs="ArialMT"/>
          <w:color w:val="000000"/>
        </w:rPr>
        <w:t xml:space="preserve">Opdrachtgever en – nemer zijn op de hoogte van elkaars zaak(identificatie) zodat zij effectief over hun gerelateerde zaken met elkaar kunnen communiceren. </w:t>
      </w:r>
    </w:p>
    <w:p w:rsidR="00AF5C29" w:rsidRDefault="001B35BF" w:rsidP="00855330">
      <w:pPr>
        <w:spacing w:before="200" w:after="120"/>
      </w:pPr>
      <w:r w:rsidRPr="001B35BF">
        <w:rPr>
          <w:b/>
        </w:rPr>
        <w:t>Het voorafgaande heeft v</w:t>
      </w:r>
      <w:r w:rsidR="00AF5C29" w:rsidRPr="001B35BF">
        <w:rPr>
          <w:b/>
        </w:rPr>
        <w:t xml:space="preserve">oor het </w:t>
      </w:r>
      <w:r>
        <w:rPr>
          <w:b/>
        </w:rPr>
        <w:t xml:space="preserve">(gebruik van het) </w:t>
      </w:r>
      <w:r w:rsidR="00AF5C29" w:rsidRPr="001B35BF">
        <w:rPr>
          <w:b/>
        </w:rPr>
        <w:t xml:space="preserve">RGBZ </w:t>
      </w:r>
      <w:r w:rsidRPr="001B35BF">
        <w:rPr>
          <w:b/>
        </w:rPr>
        <w:t>de</w:t>
      </w:r>
      <w:r w:rsidR="00AF5C29" w:rsidRPr="001B35BF">
        <w:rPr>
          <w:b/>
        </w:rPr>
        <w:t xml:space="preserve"> volgende</w:t>
      </w:r>
      <w:r w:rsidRPr="001B35BF">
        <w:rPr>
          <w:b/>
        </w:rPr>
        <w:t xml:space="preserve"> consequenties</w:t>
      </w:r>
      <w:r w:rsidR="00AF5C29">
        <w:t>:</w:t>
      </w:r>
    </w:p>
    <w:p w:rsidR="00AF5C29" w:rsidRDefault="00AF5C29" w:rsidP="001C7151">
      <w:pPr>
        <w:pStyle w:val="Lijstalinea"/>
        <w:numPr>
          <w:ilvl w:val="0"/>
          <w:numId w:val="32"/>
        </w:numPr>
        <w:spacing w:after="0"/>
        <w:ind w:left="425" w:hanging="357"/>
      </w:pPr>
      <w:r>
        <w:t xml:space="preserve">ZAAK kan zowel een </w:t>
      </w:r>
      <w:r w:rsidR="001C7151">
        <w:t>‘</w:t>
      </w:r>
      <w:r>
        <w:t>hoofdzaak</w:t>
      </w:r>
      <w:r w:rsidR="001C7151">
        <w:t>’</w:t>
      </w:r>
      <w:r>
        <w:t xml:space="preserve"> als een deelzaak betreffen.</w:t>
      </w:r>
    </w:p>
    <w:p w:rsidR="00AF5C29" w:rsidRDefault="00AF5C29" w:rsidP="001C7151">
      <w:pPr>
        <w:pStyle w:val="Lijstalinea"/>
        <w:numPr>
          <w:ilvl w:val="0"/>
          <w:numId w:val="32"/>
        </w:numPr>
        <w:spacing w:after="0"/>
        <w:ind w:left="426"/>
      </w:pPr>
      <w:r>
        <w:t xml:space="preserve">Een </w:t>
      </w:r>
      <w:r w:rsidR="001C7151">
        <w:t>‘</w:t>
      </w:r>
      <w:r>
        <w:t>hoofdzaak</w:t>
      </w:r>
      <w:r w:rsidR="001C7151">
        <w:t>’</w:t>
      </w:r>
      <w:r>
        <w:t xml:space="preserve"> kan zowel een samengestelde zaak zijn als een bedrijfsproceszaak. Een deelzaak is altijd een bedrijfsproceszaak.</w:t>
      </w:r>
    </w:p>
    <w:p w:rsidR="00AF5C29" w:rsidRDefault="00AF5C29" w:rsidP="001C7151">
      <w:pPr>
        <w:pStyle w:val="Lijstalinea"/>
        <w:numPr>
          <w:ilvl w:val="0"/>
          <w:numId w:val="32"/>
        </w:numPr>
        <w:spacing w:after="0"/>
        <w:ind w:left="426"/>
      </w:pPr>
      <w:r>
        <w:t>De relatie ´ZAAK is deelzaak van ZAAK´ blijft, met dien verstande dat een zaak die een deelzaak is van een (andere) (hoofd)zaak geen hoofdzaak kan zijn voor een andere deelzaak. Feitelijk is er dus sprake van maximaal twee niveau´s</w:t>
      </w:r>
      <w:r w:rsidR="001C7151">
        <w:t>: ‘hoofdzaak’ met eventueel deelzaken</w:t>
      </w:r>
      <w:r>
        <w:t>.</w:t>
      </w:r>
    </w:p>
    <w:p w:rsidR="001C7151" w:rsidRDefault="001C7151" w:rsidP="001C7151">
      <w:pPr>
        <w:pStyle w:val="Lijstalinea"/>
        <w:numPr>
          <w:ilvl w:val="0"/>
          <w:numId w:val="32"/>
        </w:numPr>
        <w:spacing w:after="0"/>
        <w:ind w:left="426"/>
      </w:pPr>
      <w:r>
        <w:t>Als gevolg van het voorgaande punt verval</w:t>
      </w:r>
      <w:r w:rsidR="004F64CE">
        <w:t>len</w:t>
      </w:r>
      <w:r>
        <w:t xml:space="preserve"> de attribuutsoort</w:t>
      </w:r>
      <w:r w:rsidR="004F64CE">
        <w:t>en</w:t>
      </w:r>
      <w:r>
        <w:t xml:space="preserve"> </w:t>
      </w:r>
      <w:r w:rsidR="004F64CE">
        <w:t xml:space="preserve">Zaakniveau en </w:t>
      </w:r>
      <w:proofErr w:type="spellStart"/>
      <w:r>
        <w:t>Deelzakenindicatie</w:t>
      </w:r>
      <w:proofErr w:type="spellEnd"/>
      <w:r>
        <w:t>. Uit het al dan niet aanwezig zijn bij een zaa</w:t>
      </w:r>
      <w:r w:rsidR="007838F4">
        <w:t>k</w:t>
      </w:r>
      <w:r>
        <w:t xml:space="preserve"> van de relatie ´ZAAK is deelzaak van ZAAK´ valt af te leiden of die zaak een deelzaak dan wel een ‘hoofdzaak’ is.  </w:t>
      </w:r>
      <w:r w:rsidR="004F64CE">
        <w:t xml:space="preserve">En er zijn slechts twee </w:t>
      </w:r>
      <w:proofErr w:type="spellStart"/>
      <w:r w:rsidR="004F64CE">
        <w:t>niveau’s</w:t>
      </w:r>
      <w:proofErr w:type="spellEnd"/>
      <w:r w:rsidR="004F64CE">
        <w:t>: ‘hoofdzaak’ en deelzaak.</w:t>
      </w:r>
    </w:p>
    <w:p w:rsidR="00AF5C29" w:rsidRDefault="00AF5C29" w:rsidP="001C7151">
      <w:pPr>
        <w:pStyle w:val="Lijstalinea"/>
        <w:numPr>
          <w:ilvl w:val="0"/>
          <w:numId w:val="32"/>
        </w:numPr>
        <w:spacing w:after="0"/>
        <w:ind w:left="426"/>
      </w:pPr>
      <w:r>
        <w:t xml:space="preserve">Een deelzaak ´overerft´ de aan de </w:t>
      </w:r>
      <w:r w:rsidR="001C7151">
        <w:t>‘</w:t>
      </w:r>
      <w:r>
        <w:t>hoofdzaak</w:t>
      </w:r>
      <w:r w:rsidR="001C7151">
        <w:t>’</w:t>
      </w:r>
      <w:r>
        <w:t xml:space="preserve"> gerelateerde betrokkenen, zaakobjecten en documenten. Oftewel, de aan de </w:t>
      </w:r>
      <w:r w:rsidR="001C7151">
        <w:t>‘</w:t>
      </w:r>
      <w:r>
        <w:t>hoofdzaak</w:t>
      </w:r>
      <w:r w:rsidR="001C7151">
        <w:t>’</w:t>
      </w:r>
      <w:r>
        <w:t xml:space="preserve"> gerelateerde betrokkenen, zaakobjecten en documenten maken ook deel uit van de zaakinformatie van de deelzaak. Aangezien er bij een zaak maar één initiator kan zijn, is hiermee de initiator van de </w:t>
      </w:r>
      <w:r w:rsidR="001C7151">
        <w:t>‘</w:t>
      </w:r>
      <w:r>
        <w:t>hoofdzaak</w:t>
      </w:r>
      <w:r w:rsidR="001C7151">
        <w:t>’</w:t>
      </w:r>
      <w:r>
        <w:t xml:space="preserve"> tevens die van de deelzaak.</w:t>
      </w:r>
    </w:p>
    <w:p w:rsidR="00AF5C29" w:rsidRDefault="00AF5C29" w:rsidP="001C7151">
      <w:pPr>
        <w:pStyle w:val="Lijstalinea"/>
        <w:numPr>
          <w:ilvl w:val="0"/>
          <w:numId w:val="32"/>
        </w:numPr>
        <w:spacing w:after="0"/>
        <w:ind w:left="426"/>
      </w:pPr>
      <w:r>
        <w:t xml:space="preserve">Aan een deelzaak kunnen, in aanvulling op de informatie bij de </w:t>
      </w:r>
      <w:r w:rsidR="001C7151">
        <w:t>‘</w:t>
      </w:r>
      <w:r>
        <w:t>hoofdzaak</w:t>
      </w:r>
      <w:r w:rsidR="001C7151">
        <w:t>’</w:t>
      </w:r>
      <w:r>
        <w:t>, betrokkenen, zaakobjecten en documenten gerelateerd worden.</w:t>
      </w:r>
    </w:p>
    <w:p w:rsidR="00AF5C29" w:rsidRDefault="00637B05" w:rsidP="001C7151">
      <w:pPr>
        <w:pStyle w:val="Lijstalinea"/>
        <w:numPr>
          <w:ilvl w:val="0"/>
          <w:numId w:val="32"/>
        </w:numPr>
        <w:spacing w:after="0"/>
        <w:ind w:left="426"/>
      </w:pPr>
      <w:r>
        <w:t xml:space="preserve">De ‘hoofdzaak’ en de bijbehorende deelzaken kunnen als één geheel gearchiveerd worden dan wel wordt elke zaak op zich gearchiveerd, inclusief verwijzingen naar ‘hoofdzaak’ of deelzaken. </w:t>
      </w:r>
      <w:r w:rsidR="00AF5C29">
        <w:t>Indien een deelzaak gearchiveerd moet worden dan betreft dat, gezien punt</w:t>
      </w:r>
      <w:r w:rsidR="00FE6A60">
        <w:t xml:space="preserve"> </w:t>
      </w:r>
      <w:r w:rsidR="007838F4">
        <w:t>5</w:t>
      </w:r>
      <w:r w:rsidR="00AF5C29">
        <w:t>, tevens de aan die hoofdzaak gerelateerde betrokkenen, zaakobjecten en documenten.</w:t>
      </w:r>
    </w:p>
    <w:p w:rsidR="00B6181D" w:rsidRDefault="007838F4" w:rsidP="001C7151">
      <w:pPr>
        <w:pStyle w:val="Lijstalinea"/>
        <w:numPr>
          <w:ilvl w:val="0"/>
          <w:numId w:val="32"/>
        </w:numPr>
        <w:spacing w:after="0"/>
        <w:ind w:left="426"/>
      </w:pPr>
      <w:r>
        <w:lastRenderedPageBreak/>
        <w:t xml:space="preserve">Het RGBZ voorziet weliswaar in gerelateerde zaken </w:t>
      </w:r>
      <w:r w:rsidR="00B6181D">
        <w:t>maar voor de informatie over de gerelateerde zaak gelden dezelfde eisen als voor willekeurig welke andere zaak, zoals gespecificeerd in het RGBZ. Dit stelt te zware eisen aan de informatie over gerelateerde zaken bij andere organisaties</w:t>
      </w:r>
      <w:r w:rsidR="008B785B">
        <w:t xml:space="preserve"> die </w:t>
      </w:r>
      <w:proofErr w:type="spellStart"/>
      <w:r w:rsidR="00BF50FF" w:rsidRPr="00BF50FF">
        <w:t>die</w:t>
      </w:r>
      <w:proofErr w:type="spellEnd"/>
      <w:r w:rsidR="00BF50FF" w:rsidRPr="00BF50FF">
        <w:t xml:space="preserve"> niet in het zelfde informatiedomein afgehandeld worden als de </w:t>
      </w:r>
      <w:r w:rsidR="00BF50FF">
        <w:t xml:space="preserve">onderhanden </w:t>
      </w:r>
      <w:r w:rsidR="00BF50FF" w:rsidRPr="00BF50FF">
        <w:t>zaak</w:t>
      </w:r>
      <w:r w:rsidR="00B6181D">
        <w:t xml:space="preserve">. Bij dergelijke zaken is slechts behoefte aan een gedeelte van de zaakinformatie. Vandaar dat we dergelijke gerelateerde zaken </w:t>
      </w:r>
      <w:r w:rsidR="001B35BF" w:rsidRPr="001B35BF">
        <w:t xml:space="preserve"> modelleren met een </w:t>
      </w:r>
      <w:proofErr w:type="spellStart"/>
      <w:r w:rsidR="001B35BF" w:rsidRPr="001B35BF">
        <w:t>groepattribuutsoort</w:t>
      </w:r>
      <w:proofErr w:type="spellEnd"/>
      <w:r w:rsidR="001B35BF" w:rsidRPr="001B35BF">
        <w:t xml:space="preserve"> ‘Gerelateerde externe zaak’ bij ZAAK met</w:t>
      </w:r>
      <w:r w:rsidR="00B6181D">
        <w:t xml:space="preserve"> de daarvoor relevante kenmerken.</w:t>
      </w:r>
      <w:r w:rsidR="001B35BF" w:rsidRPr="001B35BF">
        <w:t xml:space="preserve"> </w:t>
      </w:r>
    </w:p>
    <w:p w:rsidR="00211C3F" w:rsidRDefault="00211C3F" w:rsidP="001C7151">
      <w:pPr>
        <w:pStyle w:val="Lijstalinea"/>
        <w:numPr>
          <w:ilvl w:val="0"/>
          <w:numId w:val="32"/>
        </w:numPr>
        <w:spacing w:after="0"/>
        <w:ind w:left="426"/>
      </w:pPr>
      <w:r>
        <w:t xml:space="preserve">Met de relatie ‘ZAAK heeft betrekking op andere ZAAK’ </w:t>
      </w:r>
      <w:r w:rsidR="00EE7ECE">
        <w:t>kunnen weliswaar zaken aan elkaar gerelateerd worden maar niet gespecificeerd kan worden wat de aard van de relatie is. Meerdere relatietypen zijn mogelijk. Eén daarvan is de ‘</w:t>
      </w:r>
      <w:proofErr w:type="spellStart"/>
      <w:r w:rsidR="00EE7ECE">
        <w:t>onderaanneming-relatie</w:t>
      </w:r>
      <w:proofErr w:type="spellEnd"/>
      <w:r w:rsidR="00EE7ECE">
        <w:t xml:space="preserve">’, vergelijkbaar met de in punt 8 beschreven relatie naar </w:t>
      </w:r>
      <w:r w:rsidR="008B785B">
        <w:t>externe</w:t>
      </w:r>
      <w:r w:rsidR="00EE7ECE">
        <w:t xml:space="preserve"> zaken. Om onderscheid te kunnen maken naar type relatie voegen we een relatieklasse toe (op deze relatie) met het attribuut ‘Aard</w:t>
      </w:r>
      <w:r w:rsidR="008B785B">
        <w:t xml:space="preserve"> relatie</w:t>
      </w:r>
      <w:r w:rsidR="00EE7ECE">
        <w:t>’.</w:t>
      </w:r>
    </w:p>
    <w:p w:rsidR="008B785B" w:rsidRDefault="008B785B" w:rsidP="001C7151">
      <w:pPr>
        <w:pStyle w:val="Lijstalinea"/>
        <w:numPr>
          <w:ilvl w:val="0"/>
          <w:numId w:val="32"/>
        </w:numPr>
        <w:spacing w:after="0"/>
        <w:ind w:left="426"/>
      </w:pPr>
      <w:r>
        <w:t>Er zijn twee mogelijkheden om de zaak van de ‘opdrachtgever’ aan de zaak van de ‘opdrachtnemer’ te relateren</w:t>
      </w:r>
      <w:r w:rsidR="00757745">
        <w:t xml:space="preserve"> in het geval laatstgenoemde een bijdrage levert aan de zaak van eerstgenoemde</w:t>
      </w:r>
      <w:r>
        <w:t xml:space="preserve">. Indien beide zaken zich binnen hetzelfde informatiedomein bevinden, dan wordt de relatie ‘ZAAK heeft gerelateerde ZAAK’ gelegd. Indien beide zaken zich binnen verschillende informatiedomein bevinden dan wordt vanuit beide zaken verwezen naar de andere zaak door middel van het </w:t>
      </w:r>
      <w:proofErr w:type="spellStart"/>
      <w:r w:rsidRPr="001B35BF">
        <w:t>groepattribuutsoort</w:t>
      </w:r>
      <w:proofErr w:type="spellEnd"/>
      <w:r w:rsidRPr="001B35BF">
        <w:t xml:space="preserve"> ‘Gerelateerde externe zaak’</w:t>
      </w:r>
      <w:r>
        <w:t>.</w:t>
      </w:r>
    </w:p>
    <w:p w:rsidR="006B5AB9" w:rsidRDefault="00EE7ECE" w:rsidP="00EE4D07">
      <w:r>
        <w:t>Het voorafgaande</w:t>
      </w:r>
      <w:r w:rsidR="00041946">
        <w:t xml:space="preserve"> leidt tot de volgende nieuwe en gewijzigde attribuutsoorten van ZAAK.</w:t>
      </w:r>
      <w:r w:rsidR="00334E6A">
        <w:t xml:space="preserve"> De consequenties voor het objecttype ZAAK staan vermeld aan het begin van </w:t>
      </w:r>
      <w:r w:rsidR="00235FE4">
        <w:t>paragraaf 2.8</w:t>
      </w:r>
      <w:r w:rsidR="00334E6A">
        <w:t>.</w:t>
      </w:r>
    </w:p>
    <w:bookmarkStart w:id="3598" w:name="BKM_C0313059_6B75_4ac8_B62C_86BF6F671203"/>
    <w:bookmarkEnd w:id="3598"/>
    <w:p w:rsidR="006B550F" w:rsidRPr="00BC30EF" w:rsidRDefault="00D44D5A" w:rsidP="006B550F">
      <w:pPr>
        <w:autoSpaceDE w:val="0"/>
        <w:autoSpaceDN w:val="0"/>
        <w:adjustRightInd w:val="0"/>
        <w:spacing w:before="240" w:after="60" w:line="240" w:lineRule="auto"/>
        <w:outlineLvl w:val="3"/>
        <w:rPr>
          <w:ins w:id="3599" w:author="Arjan" w:date="2013-02-07T23:33:00Z"/>
          <w:rFonts w:ascii="Arial" w:eastAsia="Times New Roman" w:hAnsi="Arial" w:cs="Arial"/>
          <w:b/>
          <w:bCs/>
          <w:color w:val="0000B0"/>
          <w:sz w:val="24"/>
          <w:szCs w:val="24"/>
        </w:rPr>
      </w:pPr>
      <w:ins w:id="3600" w:author="Arjan" w:date="2013-02-07T23:33:00Z">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tblPr>
      <w:tblGrid>
        <w:gridCol w:w="3690"/>
        <w:gridCol w:w="988"/>
        <w:gridCol w:w="3544"/>
        <w:gridCol w:w="1138"/>
      </w:tblGrid>
      <w:tr w:rsidR="006B550F" w:rsidRPr="00F2006F" w:rsidTr="00211C3F">
        <w:trPr>
          <w:trHeight w:val="230"/>
          <w:ins w:id="36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02" w:author="Arjan" w:date="2013-02-07T23:33:00Z"/>
                <w:rFonts w:ascii="Arial" w:eastAsia="Times New Roman" w:hAnsi="Arial" w:cs="Arial"/>
                <w:color w:val="000000"/>
                <w:sz w:val="20"/>
                <w:szCs w:val="20"/>
              </w:rPr>
            </w:pPr>
            <w:ins w:id="3603" w:author="Arjan" w:date="2013-02-07T23:33:00Z">
              <w:r w:rsidRPr="00F2006F">
                <w:rPr>
                  <w:rFonts w:ascii="Arial" w:eastAsia="Times New Roman" w:hAnsi="Arial" w:cs="Arial"/>
                  <w:b/>
                  <w:bCs/>
                  <w:color w:val="000000"/>
                  <w:sz w:val="20"/>
                  <w:szCs w:val="20"/>
                </w:rPr>
                <w:t xml:space="preserve">Naam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6B550F" w:rsidRPr="00F2006F" w:rsidRDefault="00D44D5A" w:rsidP="00211C3F">
            <w:pPr>
              <w:autoSpaceDE w:val="0"/>
              <w:autoSpaceDN w:val="0"/>
              <w:adjustRightInd w:val="0"/>
              <w:spacing w:after="0" w:line="240" w:lineRule="auto"/>
              <w:rPr>
                <w:ins w:id="3604" w:author="Arjan" w:date="2013-02-07T23:33:00Z"/>
                <w:rFonts w:ascii="Arial" w:eastAsia="Times New Roman" w:hAnsi="Arial" w:cs="Arial"/>
                <w:color w:val="000000"/>
                <w:sz w:val="20"/>
                <w:szCs w:val="20"/>
              </w:rPr>
            </w:pPr>
            <w:ins w:id="360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ins>
          </w:p>
        </w:tc>
      </w:tr>
      <w:tr w:rsidR="006B550F" w:rsidRPr="00F2006F" w:rsidTr="00211C3F">
        <w:trPr>
          <w:ins w:id="36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07"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08" w:author="Arjan" w:date="2013-02-07T23:33:00Z"/>
                <w:rFonts w:ascii="Arial" w:eastAsia="Times New Roman" w:hAnsi="Arial" w:cs="Arial"/>
                <w:b/>
                <w:bCs/>
                <w:color w:val="000000"/>
                <w:sz w:val="20"/>
                <w:szCs w:val="20"/>
              </w:rPr>
            </w:pPr>
          </w:p>
        </w:tc>
      </w:tr>
      <w:tr w:rsidR="006B550F" w:rsidRPr="00F2006F" w:rsidTr="00211C3F">
        <w:trPr>
          <w:ins w:id="36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10" w:author="Arjan" w:date="2013-02-07T23:33:00Z"/>
                <w:rFonts w:ascii="Arial" w:eastAsia="Times New Roman" w:hAnsi="Arial" w:cs="Arial"/>
                <w:color w:val="000000"/>
                <w:sz w:val="20"/>
                <w:szCs w:val="20"/>
              </w:rPr>
            </w:pPr>
            <w:ins w:id="3611" w:author="Arjan" w:date="2013-02-07T23:33:00Z">
              <w:r w:rsidRPr="00F2006F">
                <w:rPr>
                  <w:rFonts w:ascii="Arial" w:eastAsia="Times New Roman" w:hAnsi="Arial" w:cs="Arial"/>
                  <w:b/>
                  <w:bCs/>
                  <w:color w:val="000000"/>
                  <w:sz w:val="20"/>
                  <w:szCs w:val="20"/>
                </w:rPr>
                <w:t xml:space="preserve">Herkomst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12" w:author="Arjan" w:date="2013-02-07T23:33:00Z"/>
                <w:rFonts w:ascii="Arial" w:eastAsia="Times New Roman" w:hAnsi="Arial" w:cs="Arial"/>
                <w:color w:val="000000"/>
                <w:sz w:val="20"/>
                <w:szCs w:val="20"/>
              </w:rPr>
            </w:pPr>
            <w:ins w:id="3613" w:author="Arjan" w:date="2013-02-07T23:33:00Z">
              <w:r w:rsidRPr="00F2006F">
                <w:rPr>
                  <w:rFonts w:ascii="Arial" w:eastAsia="Times New Roman" w:hAnsi="Arial" w:cs="Arial"/>
                  <w:color w:val="000000"/>
                  <w:sz w:val="20"/>
                  <w:szCs w:val="20"/>
                </w:rPr>
                <w:t>KING</w:t>
              </w:r>
            </w:ins>
          </w:p>
        </w:tc>
      </w:tr>
      <w:tr w:rsidR="006B550F" w:rsidRPr="00F2006F" w:rsidTr="00211C3F">
        <w:trPr>
          <w:trHeight w:val="230"/>
          <w:ins w:id="36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1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16" w:author="Arjan" w:date="2013-02-07T23:33:00Z"/>
                <w:rFonts w:ascii="Arial" w:eastAsia="Times New Roman" w:hAnsi="Arial" w:cs="Arial"/>
                <w:b/>
                <w:bCs/>
                <w:color w:val="000000"/>
                <w:sz w:val="20"/>
                <w:szCs w:val="20"/>
              </w:rPr>
            </w:pPr>
          </w:p>
        </w:tc>
      </w:tr>
      <w:tr w:rsidR="006B550F" w:rsidRPr="00F2006F" w:rsidTr="00211C3F">
        <w:trPr>
          <w:trHeight w:val="230"/>
          <w:ins w:id="36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18" w:author="Arjan" w:date="2013-02-07T23:33:00Z"/>
                <w:rFonts w:ascii="Arial" w:eastAsia="Times New Roman" w:hAnsi="Arial" w:cs="Arial"/>
                <w:color w:val="000000"/>
                <w:sz w:val="20"/>
                <w:szCs w:val="20"/>
              </w:rPr>
            </w:pPr>
            <w:ins w:id="3619" w:author="Arjan" w:date="2013-02-07T23:33:00Z">
              <w:r w:rsidRPr="00F2006F">
                <w:rPr>
                  <w:rFonts w:ascii="Arial" w:eastAsia="Times New Roman" w:hAnsi="Arial" w:cs="Arial"/>
                  <w:b/>
                  <w:bCs/>
                  <w:color w:val="000000"/>
                  <w:sz w:val="20"/>
                  <w:szCs w:val="20"/>
                </w:rPr>
                <w:t xml:space="preserve">Code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20" w:author="Arjan" w:date="2013-02-07T23:33:00Z"/>
                <w:rFonts w:ascii="Arial" w:eastAsia="Times New Roman" w:hAnsi="Arial" w:cs="Arial"/>
                <w:color w:val="000000"/>
                <w:sz w:val="20"/>
                <w:szCs w:val="20"/>
              </w:rPr>
            </w:pPr>
          </w:p>
        </w:tc>
      </w:tr>
      <w:tr w:rsidR="006B550F" w:rsidRPr="00F2006F" w:rsidTr="00211C3F">
        <w:trPr>
          <w:ins w:id="36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2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23" w:author="Arjan" w:date="2013-02-07T23:33:00Z"/>
                <w:rFonts w:ascii="Arial" w:eastAsia="Times New Roman" w:hAnsi="Arial" w:cs="Arial"/>
                <w:b/>
                <w:bCs/>
                <w:color w:val="000000"/>
                <w:sz w:val="20"/>
                <w:szCs w:val="20"/>
              </w:rPr>
            </w:pPr>
          </w:p>
        </w:tc>
      </w:tr>
      <w:tr w:rsidR="006B550F" w:rsidRPr="00F2006F" w:rsidTr="00211C3F">
        <w:trPr>
          <w:ins w:id="36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25" w:author="Arjan" w:date="2013-02-07T23:33:00Z"/>
                <w:rFonts w:ascii="Arial" w:eastAsia="Times New Roman" w:hAnsi="Arial" w:cs="Arial"/>
                <w:b/>
                <w:bCs/>
                <w:color w:val="000000"/>
                <w:sz w:val="20"/>
                <w:szCs w:val="20"/>
              </w:rPr>
            </w:pPr>
            <w:proofErr w:type="spellStart"/>
            <w:ins w:id="3626"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w:t>
              </w:r>
              <w:proofErr w:type="spellStart"/>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27" w:author="Arjan" w:date="2013-02-07T23:33:00Z"/>
                <w:rFonts w:ascii="Arial" w:eastAsia="Times New Roman" w:hAnsi="Arial" w:cs="Arial"/>
                <w:bCs/>
                <w:color w:val="000000"/>
                <w:sz w:val="20"/>
                <w:szCs w:val="20"/>
              </w:rPr>
            </w:pPr>
            <w:proofErr w:type="spellStart"/>
            <w:ins w:id="3628" w:author="Arjan" w:date="2013-02-07T23:33:00Z">
              <w:r w:rsidRPr="00F2006F">
                <w:rPr>
                  <w:rFonts w:ascii="Arial" w:eastAsia="Times New Roman" w:hAnsi="Arial" w:cs="Arial"/>
                  <w:bCs/>
                  <w:color w:val="000000"/>
                  <w:sz w:val="20"/>
                  <w:szCs w:val="20"/>
                </w:rPr>
                <w:t>gerelateerdeExterneZaak</w:t>
              </w:r>
              <w:proofErr w:type="spellEnd"/>
            </w:ins>
          </w:p>
        </w:tc>
      </w:tr>
      <w:tr w:rsidR="006B550F" w:rsidRPr="00F2006F" w:rsidTr="00211C3F">
        <w:trPr>
          <w:ins w:id="36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3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31" w:author="Arjan" w:date="2013-02-07T23:33:00Z"/>
                <w:rFonts w:ascii="Arial" w:eastAsia="Times New Roman" w:hAnsi="Arial" w:cs="Arial"/>
                <w:b/>
                <w:bCs/>
                <w:color w:val="000000"/>
                <w:sz w:val="20"/>
                <w:szCs w:val="20"/>
              </w:rPr>
            </w:pPr>
          </w:p>
        </w:tc>
      </w:tr>
      <w:tr w:rsidR="006B550F" w:rsidRPr="00F2006F" w:rsidTr="00211C3F">
        <w:trPr>
          <w:ins w:id="36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33" w:author="Arjan" w:date="2013-02-07T23:33:00Z"/>
                <w:rFonts w:ascii="Arial" w:eastAsia="Times New Roman" w:hAnsi="Arial" w:cs="Arial"/>
                <w:color w:val="000000"/>
                <w:sz w:val="20"/>
                <w:szCs w:val="20"/>
              </w:rPr>
            </w:pPr>
            <w:ins w:id="3634" w:author="Arjan" w:date="2013-02-07T23:33:00Z">
              <w:r w:rsidRPr="00F2006F">
                <w:rPr>
                  <w:rFonts w:ascii="Arial" w:eastAsia="Times New Roman" w:hAnsi="Arial" w:cs="Arial"/>
                  <w:b/>
                  <w:bCs/>
                  <w:color w:val="000000"/>
                  <w:sz w:val="20"/>
                  <w:szCs w:val="20"/>
                </w:rPr>
                <w:t xml:space="preserve">Definitie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6B550F" w:rsidRPr="00F2006F" w:rsidRDefault="00D44D5A" w:rsidP="00211C3F">
            <w:pPr>
              <w:autoSpaceDE w:val="0"/>
              <w:autoSpaceDN w:val="0"/>
              <w:adjustRightInd w:val="0"/>
              <w:spacing w:after="0" w:line="240" w:lineRule="auto"/>
              <w:rPr>
                <w:ins w:id="3635" w:author="Arjan" w:date="2013-02-07T23:33:00Z"/>
                <w:rFonts w:ascii="Arial" w:eastAsia="Times New Roman" w:hAnsi="Arial" w:cs="Arial"/>
                <w:color w:val="000000"/>
                <w:sz w:val="20"/>
                <w:szCs w:val="20"/>
              </w:rPr>
            </w:pPr>
            <w:ins w:id="363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ins>
          </w:p>
        </w:tc>
      </w:tr>
      <w:tr w:rsidR="006B550F" w:rsidRPr="00F2006F" w:rsidTr="00211C3F">
        <w:trPr>
          <w:ins w:id="36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3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39" w:author="Arjan" w:date="2013-02-07T23:33:00Z"/>
                <w:rFonts w:ascii="Arial" w:eastAsia="Times New Roman" w:hAnsi="Arial" w:cs="Arial"/>
                <w:b/>
                <w:bCs/>
                <w:color w:val="000000"/>
                <w:sz w:val="20"/>
                <w:szCs w:val="20"/>
              </w:rPr>
            </w:pPr>
          </w:p>
        </w:tc>
      </w:tr>
      <w:tr w:rsidR="006B550F" w:rsidRPr="00F2006F" w:rsidTr="00211C3F">
        <w:trPr>
          <w:ins w:id="36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41" w:author="Arjan" w:date="2013-02-07T23:33:00Z"/>
                <w:rFonts w:ascii="Arial" w:eastAsia="Times New Roman" w:hAnsi="Arial" w:cs="Arial"/>
                <w:b/>
                <w:bCs/>
                <w:color w:val="000000"/>
                <w:sz w:val="20"/>
                <w:szCs w:val="20"/>
              </w:rPr>
            </w:pPr>
            <w:ins w:id="3642" w:author="Arjan" w:date="2013-02-07T23:33:00Z">
              <w:r w:rsidRPr="00F2006F">
                <w:rPr>
                  <w:rFonts w:ascii="Arial" w:eastAsia="Times New Roman" w:hAnsi="Arial" w:cs="Arial"/>
                  <w:b/>
                  <w:bCs/>
                  <w:color w:val="000000"/>
                  <w:sz w:val="20"/>
                  <w:szCs w:val="20"/>
                </w:rPr>
                <w:t xml:space="preserve">Herkomst definitie </w:t>
              </w:r>
              <w:proofErr w:type="spellStart"/>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43" w:author="Arjan" w:date="2013-02-07T23:33:00Z"/>
                <w:rFonts w:ascii="Arial" w:eastAsia="Times New Roman" w:hAnsi="Arial" w:cs="Arial"/>
                <w:bCs/>
                <w:color w:val="000000"/>
                <w:sz w:val="20"/>
                <w:szCs w:val="20"/>
              </w:rPr>
            </w:pPr>
            <w:ins w:id="3644" w:author="Arjan" w:date="2013-02-07T23:33:00Z">
              <w:r w:rsidRPr="00F2006F">
                <w:rPr>
                  <w:rFonts w:ascii="Arial" w:eastAsia="Times New Roman" w:hAnsi="Arial" w:cs="Arial"/>
                  <w:bCs/>
                  <w:color w:val="000000"/>
                  <w:sz w:val="20"/>
                  <w:szCs w:val="20"/>
                </w:rPr>
                <w:t>KING</w:t>
              </w:r>
            </w:ins>
          </w:p>
        </w:tc>
      </w:tr>
      <w:tr w:rsidR="006B550F" w:rsidRPr="00F2006F" w:rsidTr="00211C3F">
        <w:trPr>
          <w:ins w:id="36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4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47" w:author="Arjan" w:date="2013-02-07T23:33:00Z"/>
                <w:rFonts w:ascii="Arial" w:eastAsia="Times New Roman" w:hAnsi="Arial" w:cs="Arial"/>
                <w:b/>
                <w:bCs/>
                <w:color w:val="000000"/>
                <w:sz w:val="20"/>
                <w:szCs w:val="20"/>
              </w:rPr>
            </w:pPr>
          </w:p>
        </w:tc>
      </w:tr>
      <w:tr w:rsidR="006B550F" w:rsidRPr="00F2006F" w:rsidTr="00211C3F">
        <w:trPr>
          <w:ins w:id="36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49" w:author="Arjan" w:date="2013-02-07T23:33:00Z"/>
                <w:rFonts w:ascii="Arial" w:eastAsia="Times New Roman" w:hAnsi="Arial" w:cs="Arial"/>
                <w:color w:val="000000"/>
                <w:sz w:val="20"/>
                <w:szCs w:val="20"/>
              </w:rPr>
            </w:pPr>
            <w:ins w:id="3650" w:author="Arjan" w:date="2013-02-07T23:33:00Z">
              <w:r w:rsidRPr="00F2006F">
                <w:rPr>
                  <w:rFonts w:ascii="Arial" w:eastAsia="Times New Roman" w:hAnsi="Arial" w:cs="Arial"/>
                  <w:b/>
                  <w:bCs/>
                  <w:color w:val="000000"/>
                  <w:sz w:val="20"/>
                  <w:szCs w:val="20"/>
                </w:rPr>
                <w:t xml:space="preserve">Datum opname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51" w:author="Arjan" w:date="2013-02-07T23:33:00Z"/>
                <w:rFonts w:ascii="Arial" w:eastAsia="Times New Roman" w:hAnsi="Arial" w:cs="Arial"/>
                <w:color w:val="000000"/>
                <w:sz w:val="20"/>
                <w:szCs w:val="20"/>
              </w:rPr>
            </w:pPr>
            <w:ins w:id="3652" w:author="Arjan" w:date="2013-02-07T23:33:00Z">
              <w:r w:rsidRPr="00F2006F">
                <w:rPr>
                  <w:rFonts w:ascii="Arial" w:eastAsia="Times New Roman" w:hAnsi="Arial" w:cs="Arial"/>
                  <w:color w:val="000000"/>
                  <w:sz w:val="20"/>
                  <w:szCs w:val="20"/>
                </w:rPr>
                <w:t>1-1-2013</w:t>
              </w:r>
            </w:ins>
          </w:p>
        </w:tc>
      </w:tr>
      <w:tr w:rsidR="006B550F" w:rsidRPr="00F2006F" w:rsidTr="00211C3F">
        <w:trPr>
          <w:trHeight w:val="215"/>
          <w:ins w:id="36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5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55" w:author="Arjan" w:date="2013-02-07T23:33:00Z"/>
                <w:rFonts w:ascii="Arial" w:eastAsia="Times New Roman" w:hAnsi="Arial" w:cs="Arial"/>
                <w:b/>
                <w:bCs/>
                <w:color w:val="000000"/>
                <w:sz w:val="20"/>
                <w:szCs w:val="20"/>
              </w:rPr>
            </w:pPr>
          </w:p>
        </w:tc>
      </w:tr>
      <w:tr w:rsidR="006B550F" w:rsidRPr="00F2006F" w:rsidTr="00211C3F">
        <w:trPr>
          <w:trHeight w:val="215"/>
          <w:ins w:id="36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57" w:author="Arjan" w:date="2013-02-07T23:33:00Z"/>
                <w:rFonts w:ascii="Arial" w:eastAsia="Times New Roman" w:hAnsi="Arial" w:cs="Arial"/>
                <w:color w:val="000000"/>
                <w:sz w:val="20"/>
                <w:szCs w:val="20"/>
              </w:rPr>
            </w:pPr>
            <w:ins w:id="3658" w:author="Arjan" w:date="2013-02-07T23:33:00Z">
              <w:r w:rsidRPr="00F2006F">
                <w:rPr>
                  <w:rFonts w:ascii="Arial" w:eastAsia="Times New Roman" w:hAnsi="Arial" w:cs="Arial"/>
                  <w:b/>
                  <w:bCs/>
                  <w:color w:val="000000"/>
                  <w:sz w:val="20"/>
                  <w:szCs w:val="20"/>
                </w:rPr>
                <w:t xml:space="preserve">Toelichting </w:t>
              </w:r>
              <w:proofErr w:type="spellStart"/>
              <w:r w:rsidRPr="00F2006F">
                <w:rPr>
                  <w:rFonts w:ascii="Arial" w:eastAsia="Times New Roman" w:hAnsi="Arial" w:cs="Arial"/>
                  <w:b/>
                  <w:bCs/>
                  <w:color w:val="000000"/>
                  <w:sz w:val="20"/>
                  <w:szCs w:val="20"/>
                </w:rPr>
                <w:t>groepattribuutsoort</w:t>
              </w:r>
              <w:proofErr w:type="spellEnd"/>
            </w:ins>
          </w:p>
        </w:tc>
        <w:tc>
          <w:tcPr>
            <w:tcW w:w="5670" w:type="dxa"/>
            <w:gridSpan w:val="3"/>
            <w:tcBorders>
              <w:top w:val="nil"/>
              <w:left w:val="nil"/>
              <w:bottom w:val="nil"/>
              <w:right w:val="nil"/>
            </w:tcBorders>
          </w:tcPr>
          <w:p w:rsidR="00484C0C" w:rsidRPr="00484C0C" w:rsidRDefault="00484C0C" w:rsidP="00484C0C">
            <w:pPr>
              <w:autoSpaceDE w:val="0"/>
              <w:autoSpaceDN w:val="0"/>
              <w:adjustRightInd w:val="0"/>
              <w:spacing w:after="0" w:line="240" w:lineRule="auto"/>
              <w:rPr>
                <w:ins w:id="3659" w:author="Arjan" w:date="2013-02-08T10:13:00Z"/>
                <w:rFonts w:ascii="Arial" w:eastAsia="Times New Roman" w:hAnsi="Arial" w:cs="Arial"/>
                <w:color w:val="000000"/>
                <w:sz w:val="20"/>
                <w:szCs w:val="20"/>
              </w:rPr>
            </w:pPr>
            <w:ins w:id="3660" w:author="Arjan" w:date="2013-02-08T10:13:00Z">
              <w:r w:rsidRPr="00484C0C">
                <w:rPr>
                  <w:rFonts w:ascii="Arial" w:eastAsia="Times New Roman" w:hAnsi="Arial" w:cs="Arial"/>
                  <w:color w:val="000000"/>
                  <w:sz w:val="20"/>
                  <w:szCs w:val="20"/>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ins>
            <w:ins w:id="3661" w:author="Arjan" w:date="2013-02-08T10:23:00Z">
              <w:r w:rsidR="007D0679" w:rsidRPr="007D0679">
                <w:rPr>
                  <w:rFonts w:ascii="Arial" w:eastAsia="Times New Roman" w:hAnsi="Arial" w:cs="Arial"/>
                  <w:color w:val="000000"/>
                  <w:sz w:val="20"/>
                  <w:szCs w:val="20"/>
                </w:rPr>
                <w:t xml:space="preserve">Met dit </w:t>
              </w:r>
              <w:proofErr w:type="spellStart"/>
              <w:r w:rsidR="007D0679" w:rsidRPr="007D0679">
                <w:rPr>
                  <w:rFonts w:ascii="Arial" w:eastAsia="Times New Roman" w:hAnsi="Arial" w:cs="Arial"/>
                  <w:color w:val="000000"/>
                  <w:sz w:val="20"/>
                  <w:szCs w:val="20"/>
                </w:rPr>
                <w:t>groepattribuutsoort</w:t>
              </w:r>
              <w:proofErr w:type="spellEnd"/>
              <w:r w:rsidR="007D0679" w:rsidRPr="007D0679">
                <w:rPr>
                  <w:rFonts w:ascii="Arial" w:eastAsia="Times New Roman" w:hAnsi="Arial" w:cs="Arial"/>
                  <w:color w:val="000000"/>
                  <w:sz w:val="20"/>
                  <w:szCs w:val="20"/>
                </w:rPr>
                <w:t xml:space="preserve"> wordt de verwijzing naar die externe zaak gespecificeerd. </w:t>
              </w:r>
            </w:ins>
            <w:ins w:id="3662" w:author="Arjan" w:date="2013-02-08T10:13:00Z">
              <w:r w:rsidRPr="00484C0C">
                <w:rPr>
                  <w:rFonts w:ascii="Arial" w:eastAsia="Times New Roman" w:hAnsi="Arial" w:cs="Arial"/>
                  <w:color w:val="000000"/>
                  <w:sz w:val="20"/>
                  <w:szCs w:val="20"/>
                </w:rPr>
                <w:t xml:space="preserve">Een voorbeeld is de organisatie die om advies gevraagd wordt (bijv. een RUD) inzake de behandeling van een vergunningzaak door een andere organisatie (bijv. een gemeente). Voor de bevraagde organisatie betreft het een </w:t>
              </w:r>
              <w:r w:rsidRPr="00484C0C">
                <w:rPr>
                  <w:rFonts w:ascii="Arial" w:eastAsia="Times New Roman" w:hAnsi="Arial" w:cs="Arial"/>
                  <w:color w:val="000000"/>
                  <w:sz w:val="20"/>
                  <w:szCs w:val="20"/>
                </w:rPr>
                <w:lastRenderedPageBreak/>
                <w:t>bedrijfsproces dat zij als zaak uitvoeren. Voor de vragende organisatie is dat een gerelateerde externe zaak. Voor de bevraagde organisatie is de zaak van de vragende organisatie een gerelateerde zaak. Beide organisaties kennen aldus een ger</w:t>
              </w:r>
            </w:ins>
            <w:ins w:id="3663" w:author="Arjan" w:date="2013-02-08T10:15:00Z">
              <w:r>
                <w:rPr>
                  <w:rFonts w:ascii="Arial" w:eastAsia="Times New Roman" w:hAnsi="Arial" w:cs="Arial"/>
                  <w:color w:val="000000"/>
                  <w:sz w:val="20"/>
                  <w:szCs w:val="20"/>
                </w:rPr>
                <w:t>e</w:t>
              </w:r>
            </w:ins>
            <w:ins w:id="3664" w:author="Arjan" w:date="2013-02-08T10:13:00Z">
              <w:r w:rsidRPr="00484C0C">
                <w:rPr>
                  <w:rFonts w:ascii="Arial" w:eastAsia="Times New Roman" w:hAnsi="Arial" w:cs="Arial"/>
                  <w:color w:val="000000"/>
                  <w:sz w:val="20"/>
                  <w:szCs w:val="20"/>
                </w:rPr>
                <w:t xml:space="preserve">lateerde zaak waardoor communicatie tussen beide organisaties over hun (gerelateerde) zaken mogelijk is ("mijn zaak, jouw zaak").  </w:t>
              </w:r>
            </w:ins>
          </w:p>
          <w:p w:rsidR="006B550F" w:rsidRPr="00F2006F" w:rsidRDefault="00484C0C" w:rsidP="00484C0C">
            <w:pPr>
              <w:autoSpaceDE w:val="0"/>
              <w:autoSpaceDN w:val="0"/>
              <w:adjustRightInd w:val="0"/>
              <w:spacing w:after="0" w:line="240" w:lineRule="auto"/>
              <w:rPr>
                <w:ins w:id="3665" w:author="Arjan" w:date="2013-02-07T23:33:00Z"/>
                <w:rFonts w:ascii="Arial" w:eastAsia="Times New Roman" w:hAnsi="Arial" w:cs="Arial"/>
                <w:color w:val="000000"/>
                <w:sz w:val="20"/>
                <w:szCs w:val="20"/>
              </w:rPr>
            </w:pPr>
            <w:ins w:id="3666" w:author="Arjan" w:date="2013-02-08T10:13:00Z">
              <w:r w:rsidRPr="00484C0C">
                <w:rPr>
                  <w:rFonts w:ascii="Arial" w:eastAsia="Times New Roman" w:hAnsi="Arial" w:cs="Arial"/>
                  <w:color w:val="000000"/>
                  <w:sz w:val="20"/>
                  <w:szCs w:val="20"/>
                </w:rPr>
                <w:t>Van belang is dat over de wijze van samenwerken tussen beide organisaties van te voren afspraken gemaakt zijn die in zaaktypen zijn vastgelegd.</w:t>
              </w:r>
            </w:ins>
          </w:p>
        </w:tc>
      </w:tr>
      <w:tr w:rsidR="006B550F" w:rsidRPr="00F2006F" w:rsidTr="00211C3F">
        <w:trPr>
          <w:ins w:id="36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6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669" w:author="Arjan" w:date="2013-02-07T23:33:00Z"/>
                <w:rFonts w:ascii="Arial" w:eastAsia="Times New Roman" w:hAnsi="Arial" w:cs="Arial"/>
                <w:b/>
                <w:bCs/>
                <w:color w:val="000000"/>
                <w:sz w:val="20"/>
                <w:szCs w:val="20"/>
              </w:rPr>
            </w:pPr>
          </w:p>
        </w:tc>
      </w:tr>
      <w:tr w:rsidR="006B550F" w:rsidRPr="00F2006F" w:rsidTr="00211C3F">
        <w:trPr>
          <w:ins w:id="36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71" w:author="Arjan" w:date="2013-02-07T23:33:00Z"/>
                <w:rFonts w:ascii="Arial" w:eastAsia="Times New Roman" w:hAnsi="Arial" w:cs="Arial"/>
                <w:b/>
                <w:bCs/>
                <w:color w:val="000000"/>
                <w:sz w:val="20"/>
                <w:szCs w:val="20"/>
              </w:rPr>
            </w:pPr>
            <w:ins w:id="3672" w:author="Arjan" w:date="2013-02-07T23:33: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73" w:author="Arjan" w:date="2013-02-07T23:33:00Z"/>
                <w:rFonts w:ascii="Arial" w:eastAsia="Times New Roman" w:hAnsi="Arial" w:cs="Arial"/>
                <w:color w:val="000000"/>
                <w:sz w:val="20"/>
                <w:szCs w:val="20"/>
              </w:rPr>
            </w:pPr>
            <w:ins w:id="3674" w:author="Arjan" w:date="2013-02-07T23:33: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75" w:author="Arjan" w:date="2013-02-07T23:33:00Z"/>
                <w:rFonts w:ascii="Arial" w:eastAsia="Times New Roman" w:hAnsi="Arial" w:cs="Arial"/>
                <w:color w:val="000000"/>
                <w:sz w:val="20"/>
                <w:szCs w:val="20"/>
              </w:rPr>
            </w:pPr>
            <w:ins w:id="3676" w:author="Arjan" w:date="2013-02-07T23:33: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77" w:author="Arjan" w:date="2013-02-07T23:33:00Z"/>
                <w:rFonts w:ascii="Arial" w:eastAsia="Times New Roman" w:hAnsi="Arial" w:cs="Arial"/>
                <w:color w:val="000000"/>
                <w:sz w:val="20"/>
                <w:szCs w:val="20"/>
              </w:rPr>
            </w:pPr>
            <w:ins w:id="3678" w:author="Arjan" w:date="2013-02-07T23:33:00Z">
              <w:r w:rsidRPr="00F2006F">
                <w:rPr>
                  <w:rFonts w:ascii="Arial" w:eastAsia="Times New Roman" w:hAnsi="Arial" w:cs="Arial"/>
                  <w:i/>
                  <w:iCs/>
                  <w:color w:val="000000"/>
                  <w:sz w:val="20"/>
                  <w:szCs w:val="20"/>
                </w:rPr>
                <w:t>Herkomst</w:t>
              </w:r>
            </w:ins>
          </w:p>
        </w:tc>
      </w:tr>
      <w:tr w:rsidR="006B550F" w:rsidRPr="00F2006F" w:rsidTr="00211C3F">
        <w:trPr>
          <w:ins w:id="3679"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68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68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682" w:author="Arjan" w:date="2013-02-07T23:33:00Z"/>
                <w:rFonts w:ascii="Arial" w:eastAsia="Times New Roman" w:hAnsi="Arial" w:cs="Arial"/>
                <w:color w:val="000000"/>
                <w:sz w:val="20"/>
                <w:szCs w:val="20"/>
              </w:rPr>
            </w:pPr>
            <w:ins w:id="368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84" w:author="Arjan" w:date="2013-02-07T23:33:00Z"/>
                <w:rFonts w:ascii="Arial" w:eastAsia="Times New Roman" w:hAnsi="Arial" w:cs="Arial"/>
                <w:color w:val="000000"/>
                <w:sz w:val="20"/>
                <w:szCs w:val="20"/>
              </w:rPr>
            </w:pPr>
            <w:ins w:id="3685" w:author="Arjan" w:date="2013-02-07T23:33:00Z">
              <w:r w:rsidRPr="00F2006F">
                <w:rPr>
                  <w:rFonts w:ascii="Arial" w:eastAsia="Times New Roman" w:hAnsi="Arial" w:cs="Arial"/>
                  <w:color w:val="000000"/>
                  <w:sz w:val="20"/>
                  <w:szCs w:val="20"/>
                </w:rPr>
                <w:t>KING</w:t>
              </w:r>
            </w:ins>
          </w:p>
        </w:tc>
      </w:tr>
      <w:tr w:rsidR="006B550F" w:rsidRPr="00F2006F" w:rsidTr="00211C3F">
        <w:trPr>
          <w:ins w:id="3686"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687"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688"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689" w:author="Arjan" w:date="2013-02-07T23:33:00Z"/>
                <w:rFonts w:ascii="Arial" w:eastAsia="Times New Roman" w:hAnsi="Arial" w:cs="Arial"/>
                <w:color w:val="000000"/>
                <w:sz w:val="20"/>
                <w:szCs w:val="20"/>
              </w:rPr>
            </w:pPr>
            <w:ins w:id="369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91" w:author="Arjan" w:date="2013-02-07T23:33:00Z"/>
                <w:rFonts w:ascii="Arial" w:eastAsia="Times New Roman" w:hAnsi="Arial" w:cs="Arial"/>
                <w:color w:val="000000"/>
                <w:sz w:val="20"/>
                <w:szCs w:val="20"/>
              </w:rPr>
            </w:pPr>
            <w:ins w:id="3692" w:author="Arjan" w:date="2013-02-07T23:33:00Z">
              <w:r w:rsidRPr="00F2006F">
                <w:rPr>
                  <w:rFonts w:ascii="Arial" w:eastAsia="Times New Roman" w:hAnsi="Arial" w:cs="Arial"/>
                  <w:color w:val="000000"/>
                  <w:sz w:val="20"/>
                  <w:szCs w:val="20"/>
                </w:rPr>
                <w:t>KING</w:t>
              </w:r>
            </w:ins>
          </w:p>
        </w:tc>
      </w:tr>
      <w:tr w:rsidR="006B550F" w:rsidRPr="00F2006F" w:rsidTr="00211C3F">
        <w:trPr>
          <w:ins w:id="3693"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694"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695"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696" w:author="Arjan" w:date="2013-02-07T23:33:00Z"/>
                <w:rFonts w:ascii="Arial" w:eastAsia="Times New Roman" w:hAnsi="Arial" w:cs="Arial"/>
                <w:color w:val="000000"/>
                <w:sz w:val="20"/>
                <w:szCs w:val="20"/>
              </w:rPr>
            </w:pPr>
            <w:ins w:id="369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698" w:author="Arjan" w:date="2013-02-07T23:33:00Z"/>
                <w:rFonts w:ascii="Arial" w:eastAsia="Times New Roman" w:hAnsi="Arial" w:cs="Arial"/>
                <w:color w:val="000000"/>
                <w:sz w:val="20"/>
                <w:szCs w:val="20"/>
              </w:rPr>
            </w:pPr>
            <w:ins w:id="3699" w:author="Arjan" w:date="2013-02-07T23:33:00Z">
              <w:r w:rsidRPr="00F2006F">
                <w:rPr>
                  <w:rFonts w:ascii="Arial" w:eastAsia="Times New Roman" w:hAnsi="Arial" w:cs="Arial"/>
                  <w:color w:val="000000"/>
                  <w:sz w:val="20"/>
                  <w:szCs w:val="20"/>
                </w:rPr>
                <w:t>KING</w:t>
              </w:r>
            </w:ins>
          </w:p>
        </w:tc>
      </w:tr>
      <w:tr w:rsidR="006B550F" w:rsidRPr="00F2006F" w:rsidTr="00211C3F">
        <w:trPr>
          <w:ins w:id="3700"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01"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02"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03" w:author="Arjan" w:date="2013-02-07T23:33:00Z"/>
                <w:rFonts w:ascii="Arial" w:eastAsia="Times New Roman" w:hAnsi="Arial" w:cs="Arial"/>
                <w:color w:val="000000"/>
                <w:sz w:val="20"/>
                <w:szCs w:val="20"/>
              </w:rPr>
            </w:pPr>
            <w:ins w:id="370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05" w:author="Arjan" w:date="2013-02-07T23:33:00Z"/>
                <w:rFonts w:ascii="Arial" w:eastAsia="Times New Roman" w:hAnsi="Arial" w:cs="Arial"/>
                <w:color w:val="000000"/>
                <w:sz w:val="20"/>
                <w:szCs w:val="20"/>
              </w:rPr>
            </w:pPr>
            <w:ins w:id="3706" w:author="Arjan" w:date="2013-02-07T23:33:00Z">
              <w:r w:rsidRPr="00F2006F">
                <w:rPr>
                  <w:rFonts w:ascii="Arial" w:eastAsia="Times New Roman" w:hAnsi="Arial" w:cs="Arial"/>
                  <w:color w:val="000000"/>
                  <w:sz w:val="20"/>
                  <w:szCs w:val="20"/>
                </w:rPr>
                <w:t>KING</w:t>
              </w:r>
            </w:ins>
          </w:p>
        </w:tc>
      </w:tr>
      <w:tr w:rsidR="006B550F" w:rsidRPr="00F2006F" w:rsidTr="00211C3F">
        <w:trPr>
          <w:ins w:id="3707"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08"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09"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10" w:author="Arjan" w:date="2013-02-07T23:33:00Z"/>
                <w:rFonts w:ascii="Arial" w:eastAsia="Times New Roman" w:hAnsi="Arial" w:cs="Arial"/>
                <w:color w:val="000000"/>
                <w:sz w:val="20"/>
                <w:szCs w:val="20"/>
              </w:rPr>
            </w:pPr>
            <w:ins w:id="371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12" w:author="Arjan" w:date="2013-02-07T23:33:00Z"/>
                <w:rFonts w:ascii="Arial" w:eastAsia="Times New Roman" w:hAnsi="Arial" w:cs="Arial"/>
                <w:color w:val="000000"/>
                <w:sz w:val="20"/>
                <w:szCs w:val="20"/>
              </w:rPr>
            </w:pPr>
            <w:ins w:id="3713" w:author="Arjan" w:date="2013-02-07T23:33:00Z">
              <w:r w:rsidRPr="00F2006F">
                <w:rPr>
                  <w:rFonts w:ascii="Arial" w:eastAsia="Times New Roman" w:hAnsi="Arial" w:cs="Arial"/>
                  <w:color w:val="000000"/>
                  <w:sz w:val="20"/>
                  <w:szCs w:val="20"/>
                </w:rPr>
                <w:t>KING</w:t>
              </w:r>
            </w:ins>
          </w:p>
        </w:tc>
      </w:tr>
      <w:tr w:rsidR="00F860D7" w:rsidRPr="00F2006F" w:rsidTr="00211C3F">
        <w:trPr>
          <w:ins w:id="3714" w:author="Arjan" w:date="2013-02-08T11:05:00Z"/>
        </w:trPr>
        <w:tc>
          <w:tcPr>
            <w:tcW w:w="3690" w:type="dxa"/>
            <w:tcBorders>
              <w:top w:val="nil"/>
              <w:left w:val="nil"/>
              <w:bottom w:val="nil"/>
              <w:right w:val="nil"/>
            </w:tcBorders>
          </w:tcPr>
          <w:p w:rsidR="00F860D7" w:rsidRDefault="00F860D7" w:rsidP="00211C3F">
            <w:pPr>
              <w:autoSpaceDE w:val="0"/>
              <w:autoSpaceDN w:val="0"/>
              <w:adjustRightInd w:val="0"/>
              <w:spacing w:after="0" w:line="240" w:lineRule="auto"/>
              <w:rPr>
                <w:ins w:id="3715" w:author="Arjan" w:date="2013-02-08T11:05:00Z"/>
                <w:rFonts w:ascii="Arial" w:eastAsia="Times New Roman" w:hAnsi="Arial" w:cs="Arial"/>
                <w:b/>
                <w:bCs/>
                <w:color w:val="000000"/>
                <w:sz w:val="20"/>
                <w:szCs w:val="20"/>
              </w:rPr>
            </w:pPr>
          </w:p>
        </w:tc>
        <w:tc>
          <w:tcPr>
            <w:tcW w:w="988" w:type="dxa"/>
            <w:tcBorders>
              <w:top w:val="nil"/>
              <w:left w:val="nil"/>
              <w:bottom w:val="nil"/>
              <w:right w:val="nil"/>
            </w:tcBorders>
          </w:tcPr>
          <w:p w:rsidR="00F860D7" w:rsidRPr="00BC30EF" w:rsidRDefault="00F860D7" w:rsidP="00211C3F">
            <w:pPr>
              <w:autoSpaceDE w:val="0"/>
              <w:autoSpaceDN w:val="0"/>
              <w:adjustRightInd w:val="0"/>
              <w:spacing w:after="0" w:line="240" w:lineRule="auto"/>
              <w:rPr>
                <w:ins w:id="3716" w:author="Arjan" w:date="2013-02-08T11:05:00Z"/>
                <w:rFonts w:ascii="Arial" w:eastAsia="Times New Roman" w:hAnsi="Arial" w:cs="Arial"/>
                <w:iCs/>
                <w:color w:val="000000"/>
                <w:sz w:val="20"/>
                <w:szCs w:val="20"/>
              </w:rPr>
            </w:pPr>
          </w:p>
        </w:tc>
        <w:tc>
          <w:tcPr>
            <w:tcW w:w="3544"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3717" w:author="Arjan" w:date="2013-02-08T11:05:00Z"/>
                <w:rFonts w:ascii="Arial" w:hAnsi="Arial" w:cs="Arial"/>
                <w:sz w:val="20"/>
                <w:szCs w:val="20"/>
                <w:lang w:val="en-AU"/>
              </w:rPr>
            </w:pPr>
            <w:proofErr w:type="spellStart"/>
            <w:ins w:id="3718" w:author="Arjan" w:date="2013-02-08T11:05:00Z">
              <w:r>
                <w:rPr>
                  <w:rFonts w:ascii="Arial" w:hAnsi="Arial" w:cs="Arial"/>
                  <w:sz w:val="20"/>
                  <w:szCs w:val="20"/>
                  <w:lang w:val="en-AU"/>
                </w:rPr>
                <w:t>Aard</w:t>
              </w:r>
              <w:proofErr w:type="spellEnd"/>
              <w:r>
                <w:rPr>
                  <w:rFonts w:ascii="Arial" w:hAnsi="Arial" w:cs="Arial"/>
                  <w:sz w:val="20"/>
                  <w:szCs w:val="20"/>
                  <w:lang w:val="en-AU"/>
                </w:rPr>
                <w:t xml:space="preserve"> </w:t>
              </w:r>
              <w:proofErr w:type="spellStart"/>
              <w:r>
                <w:rPr>
                  <w:rFonts w:ascii="Arial" w:hAnsi="Arial" w:cs="Arial"/>
                  <w:sz w:val="20"/>
                  <w:szCs w:val="20"/>
                  <w:lang w:val="en-AU"/>
                </w:rPr>
                <w:t>relatie</w:t>
              </w:r>
              <w:proofErr w:type="spellEnd"/>
            </w:ins>
          </w:p>
        </w:tc>
        <w:tc>
          <w:tcPr>
            <w:tcW w:w="1138"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3719" w:author="Arjan" w:date="2013-02-08T11:05:00Z"/>
                <w:rFonts w:ascii="Arial" w:eastAsia="Times New Roman" w:hAnsi="Arial" w:cs="Arial"/>
                <w:color w:val="000000"/>
                <w:sz w:val="20"/>
                <w:szCs w:val="20"/>
              </w:rPr>
            </w:pPr>
            <w:ins w:id="3720" w:author="Arjan" w:date="2013-02-08T11:05:00Z">
              <w:r>
                <w:rPr>
                  <w:rFonts w:ascii="Arial" w:eastAsia="Times New Roman" w:hAnsi="Arial" w:cs="Arial"/>
                  <w:color w:val="000000"/>
                  <w:sz w:val="20"/>
                  <w:szCs w:val="20"/>
                </w:rPr>
                <w:t>KING</w:t>
              </w:r>
            </w:ins>
          </w:p>
        </w:tc>
      </w:tr>
      <w:tr w:rsidR="006B550F" w:rsidRPr="00F2006F" w:rsidTr="00211C3F">
        <w:trPr>
          <w:ins w:id="3721"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22"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23"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24" w:author="Arjan" w:date="2013-02-07T23:33:00Z"/>
                <w:rFonts w:ascii="Arial" w:eastAsia="Times New Roman" w:hAnsi="Arial" w:cs="Arial"/>
                <w:color w:val="000000"/>
                <w:sz w:val="20"/>
                <w:szCs w:val="20"/>
              </w:rPr>
            </w:pPr>
            <w:ins w:id="372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26" w:author="Arjan" w:date="2013-02-07T23:33:00Z"/>
                <w:rFonts w:ascii="Arial" w:eastAsia="Times New Roman" w:hAnsi="Arial" w:cs="Arial"/>
                <w:color w:val="000000"/>
                <w:sz w:val="20"/>
                <w:szCs w:val="20"/>
              </w:rPr>
            </w:pPr>
            <w:ins w:id="3727" w:author="Arjan" w:date="2013-02-07T23:33:00Z">
              <w:r w:rsidRPr="00F2006F">
                <w:rPr>
                  <w:rFonts w:ascii="Arial" w:eastAsia="Times New Roman" w:hAnsi="Arial" w:cs="Arial"/>
                  <w:color w:val="000000"/>
                  <w:sz w:val="20"/>
                  <w:szCs w:val="20"/>
                </w:rPr>
                <w:t>KING</w:t>
              </w:r>
            </w:ins>
          </w:p>
        </w:tc>
      </w:tr>
      <w:tr w:rsidR="006B550F" w:rsidRPr="00F2006F" w:rsidTr="00211C3F">
        <w:trPr>
          <w:ins w:id="3728"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29"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30"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31" w:author="Arjan" w:date="2013-02-07T23:33:00Z"/>
                <w:rFonts w:ascii="Arial" w:eastAsia="Times New Roman" w:hAnsi="Arial" w:cs="Arial"/>
                <w:color w:val="000000"/>
                <w:sz w:val="20"/>
                <w:szCs w:val="20"/>
              </w:rPr>
            </w:pPr>
            <w:ins w:id="373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33" w:author="Arjan" w:date="2013-02-07T23:33:00Z"/>
                <w:rFonts w:ascii="Arial" w:eastAsia="Times New Roman" w:hAnsi="Arial" w:cs="Arial"/>
                <w:color w:val="000000"/>
                <w:sz w:val="20"/>
                <w:szCs w:val="20"/>
              </w:rPr>
            </w:pPr>
            <w:ins w:id="3734" w:author="Arjan" w:date="2013-02-07T23:33:00Z">
              <w:r w:rsidRPr="00F2006F">
                <w:rPr>
                  <w:rFonts w:ascii="Arial" w:eastAsia="Times New Roman" w:hAnsi="Arial" w:cs="Arial"/>
                  <w:color w:val="000000"/>
                  <w:sz w:val="20"/>
                  <w:szCs w:val="20"/>
                </w:rPr>
                <w:t>KING</w:t>
              </w:r>
            </w:ins>
          </w:p>
        </w:tc>
      </w:tr>
      <w:tr w:rsidR="006B550F" w:rsidRPr="00F2006F" w:rsidTr="00211C3F">
        <w:trPr>
          <w:ins w:id="3735"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3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3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38" w:author="Arjan" w:date="2013-02-07T23:33:00Z"/>
                <w:rFonts w:ascii="Arial" w:eastAsia="Times New Roman" w:hAnsi="Arial" w:cs="Arial"/>
                <w:color w:val="000000"/>
                <w:sz w:val="20"/>
                <w:szCs w:val="20"/>
              </w:rPr>
            </w:pPr>
            <w:ins w:id="373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40" w:author="Arjan" w:date="2013-02-07T23:33:00Z"/>
                <w:rFonts w:ascii="Arial" w:eastAsia="Times New Roman" w:hAnsi="Arial" w:cs="Arial"/>
                <w:color w:val="000000"/>
                <w:sz w:val="20"/>
                <w:szCs w:val="20"/>
              </w:rPr>
            </w:pPr>
            <w:ins w:id="3741" w:author="Arjan" w:date="2013-02-07T23:33:00Z">
              <w:r w:rsidRPr="00F2006F">
                <w:rPr>
                  <w:rFonts w:ascii="Arial" w:eastAsia="Times New Roman" w:hAnsi="Arial" w:cs="Arial"/>
                  <w:color w:val="000000"/>
                  <w:sz w:val="20"/>
                  <w:szCs w:val="20"/>
                </w:rPr>
                <w:t>KING</w:t>
              </w:r>
            </w:ins>
          </w:p>
        </w:tc>
      </w:tr>
      <w:tr w:rsidR="006B550F" w:rsidRPr="00F2006F" w:rsidTr="00211C3F">
        <w:trPr>
          <w:ins w:id="3742"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43"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44"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45" w:author="Arjan" w:date="2013-02-07T23:33:00Z"/>
                <w:rFonts w:ascii="Arial" w:eastAsia="Times New Roman" w:hAnsi="Arial" w:cs="Arial"/>
                <w:color w:val="000000"/>
                <w:sz w:val="20"/>
                <w:szCs w:val="20"/>
              </w:rPr>
            </w:pPr>
            <w:ins w:id="374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47" w:author="Arjan" w:date="2013-02-07T23:33:00Z"/>
                <w:rFonts w:ascii="Arial" w:eastAsia="Times New Roman" w:hAnsi="Arial" w:cs="Arial"/>
                <w:color w:val="000000"/>
                <w:sz w:val="20"/>
                <w:szCs w:val="20"/>
              </w:rPr>
            </w:pPr>
            <w:ins w:id="3748" w:author="Arjan" w:date="2013-02-07T23:33:00Z">
              <w:r w:rsidRPr="00F2006F">
                <w:rPr>
                  <w:rFonts w:ascii="Arial" w:eastAsia="Times New Roman" w:hAnsi="Arial" w:cs="Arial"/>
                  <w:color w:val="000000"/>
                  <w:sz w:val="20"/>
                  <w:szCs w:val="20"/>
                </w:rPr>
                <w:t>KING</w:t>
              </w:r>
            </w:ins>
          </w:p>
        </w:tc>
      </w:tr>
      <w:tr w:rsidR="006B550F" w:rsidRPr="00F2006F" w:rsidTr="00211C3F">
        <w:trPr>
          <w:ins w:id="3749"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375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375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752" w:author="Arjan" w:date="2013-02-07T23:33:00Z"/>
                <w:rFonts w:ascii="Arial" w:eastAsia="Times New Roman" w:hAnsi="Arial" w:cs="Arial"/>
                <w:color w:val="000000"/>
                <w:sz w:val="20"/>
                <w:szCs w:val="20"/>
              </w:rPr>
            </w:pPr>
            <w:ins w:id="375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54" w:author="Arjan" w:date="2013-02-07T23:33:00Z"/>
                <w:rFonts w:ascii="Arial" w:eastAsia="Times New Roman" w:hAnsi="Arial" w:cs="Arial"/>
                <w:color w:val="000000"/>
                <w:sz w:val="20"/>
                <w:szCs w:val="20"/>
              </w:rPr>
            </w:pPr>
            <w:ins w:id="3755" w:author="Arjan" w:date="2013-02-07T23:33:00Z">
              <w:r w:rsidRPr="00F2006F">
                <w:rPr>
                  <w:rFonts w:ascii="Arial" w:eastAsia="Times New Roman" w:hAnsi="Arial" w:cs="Arial"/>
                  <w:color w:val="000000"/>
                  <w:sz w:val="20"/>
                  <w:szCs w:val="20"/>
                </w:rPr>
                <w:t>KING</w:t>
              </w:r>
            </w:ins>
          </w:p>
        </w:tc>
      </w:tr>
      <w:tr w:rsidR="006B550F" w:rsidRPr="00F2006F" w:rsidTr="00211C3F">
        <w:trPr>
          <w:ins w:id="37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57"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58" w:author="Arjan" w:date="2013-02-07T23:33:00Z"/>
                <w:rFonts w:ascii="Arial" w:eastAsia="Times New Roman" w:hAnsi="Arial" w:cs="Arial"/>
                <w:b/>
                <w:bCs/>
                <w:color w:val="000000"/>
                <w:sz w:val="20"/>
                <w:szCs w:val="20"/>
              </w:rPr>
            </w:pPr>
          </w:p>
        </w:tc>
      </w:tr>
      <w:tr w:rsidR="006B550F" w:rsidRPr="00F2006F" w:rsidTr="00211C3F">
        <w:trPr>
          <w:ins w:id="37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60" w:author="Arjan" w:date="2013-02-07T23:33:00Z"/>
                <w:rFonts w:ascii="Arial" w:eastAsia="Times New Roman" w:hAnsi="Arial" w:cs="Arial"/>
                <w:color w:val="000000"/>
                <w:sz w:val="20"/>
                <w:szCs w:val="20"/>
              </w:rPr>
            </w:pPr>
            <w:ins w:id="3761" w:author="Arjan" w:date="2013-02-07T23:33: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62" w:author="Arjan" w:date="2013-02-07T23:33:00Z"/>
                <w:rFonts w:ascii="Arial" w:eastAsia="Times New Roman" w:hAnsi="Arial" w:cs="Arial"/>
                <w:color w:val="000000"/>
                <w:sz w:val="20"/>
                <w:szCs w:val="20"/>
              </w:rPr>
            </w:pPr>
            <w:ins w:id="3763" w:author="Arjan" w:date="2013-02-07T23:33:00Z">
              <w:r w:rsidRPr="00F2006F">
                <w:rPr>
                  <w:rFonts w:ascii="Arial" w:eastAsia="Times New Roman" w:hAnsi="Arial" w:cs="Arial"/>
                  <w:color w:val="000000"/>
                  <w:sz w:val="20"/>
                  <w:szCs w:val="20"/>
                </w:rPr>
                <w:t>Nee</w:t>
              </w:r>
            </w:ins>
          </w:p>
        </w:tc>
      </w:tr>
      <w:tr w:rsidR="006B550F" w:rsidRPr="00F2006F" w:rsidTr="00211C3F">
        <w:trPr>
          <w:ins w:id="37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6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66" w:author="Arjan" w:date="2013-02-07T23:33:00Z"/>
                <w:rFonts w:ascii="Arial" w:eastAsia="Times New Roman" w:hAnsi="Arial" w:cs="Arial"/>
                <w:b/>
                <w:bCs/>
                <w:color w:val="000000"/>
                <w:sz w:val="20"/>
                <w:szCs w:val="20"/>
              </w:rPr>
            </w:pPr>
          </w:p>
        </w:tc>
      </w:tr>
      <w:tr w:rsidR="006B550F" w:rsidRPr="00F2006F" w:rsidTr="00211C3F">
        <w:trPr>
          <w:ins w:id="37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68" w:author="Arjan" w:date="2013-02-07T23:33:00Z"/>
                <w:rFonts w:ascii="Arial" w:eastAsia="Times New Roman" w:hAnsi="Arial" w:cs="Arial"/>
                <w:color w:val="000000"/>
                <w:sz w:val="20"/>
                <w:szCs w:val="20"/>
              </w:rPr>
            </w:pPr>
            <w:ins w:id="3769" w:author="Arjan" w:date="2013-02-07T23:33: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70" w:author="Arjan" w:date="2013-02-07T23:33:00Z"/>
                <w:rFonts w:ascii="Arial" w:eastAsia="Times New Roman" w:hAnsi="Arial" w:cs="Arial"/>
                <w:color w:val="000000"/>
                <w:sz w:val="20"/>
                <w:szCs w:val="20"/>
              </w:rPr>
            </w:pPr>
            <w:ins w:id="377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37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7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74" w:author="Arjan" w:date="2013-02-07T23:33:00Z"/>
                <w:rFonts w:ascii="Arial" w:eastAsia="Times New Roman" w:hAnsi="Arial" w:cs="Arial"/>
                <w:b/>
                <w:bCs/>
                <w:color w:val="000000"/>
                <w:sz w:val="20"/>
                <w:szCs w:val="20"/>
              </w:rPr>
            </w:pPr>
          </w:p>
        </w:tc>
      </w:tr>
      <w:tr w:rsidR="006B550F" w:rsidRPr="00F2006F" w:rsidTr="00211C3F">
        <w:trPr>
          <w:ins w:id="37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76" w:author="Arjan" w:date="2013-02-07T23:33:00Z"/>
                <w:rFonts w:ascii="Arial" w:eastAsia="Times New Roman" w:hAnsi="Arial" w:cs="Arial"/>
                <w:color w:val="000000"/>
                <w:sz w:val="20"/>
                <w:szCs w:val="20"/>
              </w:rPr>
            </w:pPr>
            <w:ins w:id="3777" w:author="Arjan" w:date="2013-02-07T23:33: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78" w:author="Arjan" w:date="2013-02-07T23:33:00Z"/>
                <w:rFonts w:ascii="Arial" w:eastAsia="Times New Roman" w:hAnsi="Arial" w:cs="Arial"/>
                <w:color w:val="000000"/>
                <w:sz w:val="20"/>
                <w:szCs w:val="20"/>
              </w:rPr>
            </w:pPr>
          </w:p>
        </w:tc>
      </w:tr>
      <w:tr w:rsidR="006B550F" w:rsidRPr="00F2006F" w:rsidTr="00211C3F">
        <w:trPr>
          <w:ins w:id="37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1" w:author="Arjan" w:date="2013-02-07T23:33:00Z"/>
                <w:rFonts w:ascii="Arial" w:eastAsia="Times New Roman" w:hAnsi="Arial" w:cs="Arial"/>
                <w:b/>
                <w:bCs/>
                <w:color w:val="000000"/>
                <w:sz w:val="20"/>
                <w:szCs w:val="20"/>
              </w:rPr>
            </w:pPr>
          </w:p>
        </w:tc>
      </w:tr>
      <w:tr w:rsidR="006B550F" w:rsidRPr="00F2006F" w:rsidTr="00211C3F">
        <w:trPr>
          <w:ins w:id="37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3" w:author="Arjan" w:date="2013-02-07T23:33:00Z"/>
                <w:rFonts w:ascii="Arial" w:eastAsia="Times New Roman" w:hAnsi="Arial" w:cs="Arial"/>
                <w:color w:val="000000"/>
                <w:sz w:val="20"/>
                <w:szCs w:val="20"/>
              </w:rPr>
            </w:pPr>
            <w:ins w:id="3784" w:author="Arjan" w:date="2013-02-07T23:33: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5" w:author="Arjan" w:date="2013-02-07T23:33:00Z"/>
                <w:rFonts w:ascii="Arial" w:eastAsia="Times New Roman" w:hAnsi="Arial" w:cs="Arial"/>
                <w:color w:val="000000"/>
                <w:sz w:val="20"/>
                <w:szCs w:val="20"/>
              </w:rPr>
            </w:pPr>
            <w:ins w:id="3786" w:author="Arjan" w:date="2013-02-07T23:33:00Z">
              <w:r w:rsidRPr="00F2006F">
                <w:rPr>
                  <w:rFonts w:ascii="Arial" w:eastAsia="Times New Roman" w:hAnsi="Arial" w:cs="Arial"/>
                  <w:color w:val="000000"/>
                  <w:sz w:val="20"/>
                  <w:szCs w:val="20"/>
                </w:rPr>
                <w:t>Nee</w:t>
              </w:r>
            </w:ins>
          </w:p>
        </w:tc>
      </w:tr>
      <w:tr w:rsidR="006B550F" w:rsidRPr="00F2006F" w:rsidTr="00211C3F">
        <w:trPr>
          <w:trHeight w:val="250"/>
          <w:ins w:id="37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89" w:author="Arjan" w:date="2013-02-07T23:33:00Z"/>
                <w:rFonts w:ascii="Arial" w:eastAsia="Times New Roman" w:hAnsi="Arial" w:cs="Arial"/>
                <w:b/>
                <w:bCs/>
                <w:color w:val="000000"/>
                <w:sz w:val="20"/>
                <w:szCs w:val="20"/>
              </w:rPr>
            </w:pPr>
          </w:p>
        </w:tc>
      </w:tr>
      <w:tr w:rsidR="006B550F" w:rsidRPr="00F2006F" w:rsidTr="00211C3F">
        <w:trPr>
          <w:trHeight w:val="371"/>
          <w:ins w:id="37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91" w:author="Arjan" w:date="2013-02-07T23:33:00Z"/>
                <w:rFonts w:ascii="Arial" w:eastAsia="Times New Roman" w:hAnsi="Arial" w:cs="Arial"/>
                <w:color w:val="000000"/>
                <w:sz w:val="20"/>
                <w:szCs w:val="20"/>
              </w:rPr>
            </w:pPr>
            <w:ins w:id="3792" w:author="Arjan" w:date="2013-02-07T23:33: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93" w:author="Arjan" w:date="2013-02-07T23:33:00Z"/>
                <w:rFonts w:ascii="Arial" w:eastAsia="Times New Roman" w:hAnsi="Arial" w:cs="Arial"/>
                <w:color w:val="000000"/>
                <w:sz w:val="20"/>
                <w:szCs w:val="20"/>
              </w:rPr>
            </w:pPr>
            <w:ins w:id="3794" w:author="Arjan" w:date="2013-02-07T23:33:00Z">
              <w:r w:rsidRPr="00F2006F">
                <w:rPr>
                  <w:rFonts w:ascii="Arial" w:eastAsia="Times New Roman" w:hAnsi="Arial" w:cs="Arial"/>
                  <w:color w:val="000000"/>
                  <w:sz w:val="20"/>
                  <w:szCs w:val="20"/>
                </w:rPr>
                <w:t>Nee</w:t>
              </w:r>
            </w:ins>
          </w:p>
        </w:tc>
      </w:tr>
      <w:tr w:rsidR="006B550F" w:rsidRPr="00F2006F" w:rsidTr="00211C3F">
        <w:trPr>
          <w:trHeight w:val="185"/>
          <w:ins w:id="37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9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797" w:author="Arjan" w:date="2013-02-07T23:33:00Z"/>
                <w:rFonts w:ascii="Arial" w:eastAsia="Times New Roman" w:hAnsi="Arial" w:cs="Arial"/>
                <w:b/>
                <w:bCs/>
                <w:color w:val="000000"/>
                <w:sz w:val="20"/>
                <w:szCs w:val="20"/>
              </w:rPr>
            </w:pPr>
          </w:p>
        </w:tc>
      </w:tr>
      <w:tr w:rsidR="006B550F" w:rsidRPr="00F2006F" w:rsidTr="00211C3F">
        <w:trPr>
          <w:trHeight w:val="185"/>
          <w:ins w:id="37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799" w:author="Arjan" w:date="2013-02-07T23:33:00Z"/>
                <w:rFonts w:ascii="Arial" w:eastAsia="Times New Roman" w:hAnsi="Arial" w:cs="Arial"/>
                <w:color w:val="000000"/>
                <w:sz w:val="20"/>
                <w:szCs w:val="20"/>
              </w:rPr>
            </w:pPr>
            <w:ins w:id="3800"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801" w:author="Arjan" w:date="2013-02-07T23:33:00Z"/>
                <w:rFonts w:ascii="Arial" w:eastAsia="Times New Roman" w:hAnsi="Arial" w:cs="Arial"/>
                <w:color w:val="000000"/>
                <w:sz w:val="20"/>
                <w:szCs w:val="20"/>
              </w:rPr>
            </w:pPr>
            <w:ins w:id="3802" w:author="Arjan" w:date="2013-02-07T23:33:00Z">
              <w:r>
                <w:rPr>
                  <w:rFonts w:ascii="Arial" w:hAnsi="Arial" w:cs="Arial"/>
                  <w:sz w:val="20"/>
                  <w:szCs w:val="20"/>
                  <w:lang w:val="en-AU"/>
                </w:rPr>
                <w:t>0 - N</w:t>
              </w:r>
              <w:r w:rsidR="00D44D5A"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D44D5A" w:rsidRPr="00F2006F">
                <w:rPr>
                  <w:rFonts w:ascii="Arial" w:hAnsi="Arial" w:cs="Arial"/>
                  <w:sz w:val="20"/>
                  <w:szCs w:val="20"/>
                  <w:lang w:val="en-AU"/>
                </w:rPr>
                <w:fldChar w:fldCharType="end"/>
              </w:r>
            </w:ins>
          </w:p>
        </w:tc>
      </w:tr>
      <w:tr w:rsidR="006B550F" w:rsidRPr="00F2006F" w:rsidTr="00211C3F">
        <w:trPr>
          <w:trHeight w:val="230"/>
          <w:ins w:id="38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0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805" w:author="Arjan" w:date="2013-02-07T23:33:00Z"/>
                <w:rFonts w:ascii="Arial" w:eastAsia="Times New Roman" w:hAnsi="Arial" w:cs="Arial"/>
                <w:b/>
                <w:bCs/>
                <w:color w:val="000000"/>
                <w:sz w:val="20"/>
                <w:szCs w:val="20"/>
              </w:rPr>
            </w:pPr>
          </w:p>
        </w:tc>
      </w:tr>
      <w:tr w:rsidR="006B550F" w:rsidRPr="00F2006F" w:rsidTr="00211C3F">
        <w:trPr>
          <w:trHeight w:val="230"/>
          <w:ins w:id="38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07" w:author="Arjan" w:date="2013-02-07T23:33:00Z"/>
                <w:rFonts w:ascii="Arial" w:eastAsia="Times New Roman" w:hAnsi="Arial" w:cs="Arial"/>
                <w:color w:val="000000"/>
                <w:sz w:val="20"/>
                <w:szCs w:val="20"/>
              </w:rPr>
            </w:pPr>
            <w:ins w:id="3808" w:author="Arjan" w:date="2013-02-07T23:33: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809" w:author="Arjan" w:date="2013-02-07T23:33:00Z"/>
                <w:rFonts w:ascii="Arial" w:eastAsia="Times New Roman" w:hAnsi="Arial" w:cs="Arial"/>
                <w:color w:val="000000"/>
                <w:sz w:val="20"/>
                <w:szCs w:val="20"/>
              </w:rPr>
            </w:pPr>
            <w:ins w:id="3810"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38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1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3813" w:author="Arjan" w:date="2013-02-07T23:33:00Z"/>
                <w:rFonts w:ascii="Arial" w:eastAsia="Times New Roman" w:hAnsi="Arial" w:cs="Arial"/>
                <w:b/>
                <w:bCs/>
                <w:color w:val="000000"/>
                <w:sz w:val="20"/>
                <w:szCs w:val="20"/>
              </w:rPr>
            </w:pPr>
          </w:p>
        </w:tc>
      </w:tr>
      <w:tr w:rsidR="006B550F" w:rsidRPr="00F2006F" w:rsidTr="00211C3F">
        <w:trPr>
          <w:trHeight w:val="230"/>
          <w:ins w:id="38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15" w:author="Arjan" w:date="2013-02-07T23:33:00Z"/>
                <w:rFonts w:ascii="Arial" w:eastAsia="Times New Roman" w:hAnsi="Arial" w:cs="Arial"/>
                <w:color w:val="000000"/>
                <w:sz w:val="20"/>
                <w:szCs w:val="20"/>
              </w:rPr>
            </w:pPr>
            <w:ins w:id="3816" w:author="Arjan" w:date="2013-02-07T23:33: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6B550F" w:rsidRPr="00F2006F" w:rsidRDefault="007D0679" w:rsidP="00211C3F">
            <w:pPr>
              <w:autoSpaceDE w:val="0"/>
              <w:autoSpaceDN w:val="0"/>
              <w:adjustRightInd w:val="0"/>
              <w:spacing w:after="0" w:line="240" w:lineRule="auto"/>
              <w:rPr>
                <w:ins w:id="3817" w:author="Arjan" w:date="2013-02-07T23:33:00Z"/>
                <w:rFonts w:ascii="Arial" w:eastAsia="Times New Roman" w:hAnsi="Arial" w:cs="Arial"/>
                <w:color w:val="000000"/>
                <w:sz w:val="20"/>
                <w:szCs w:val="20"/>
              </w:rPr>
            </w:pPr>
            <w:ins w:id="3818" w:author="Arjan" w:date="2013-02-08T10:21:00Z">
              <w:r w:rsidRPr="007D0679">
                <w:rPr>
                  <w:rFonts w:ascii="Arial" w:eastAsia="Times New Roman" w:hAnsi="Arial" w:cs="Arial"/>
                  <w:color w:val="000000"/>
                  <w:sz w:val="20"/>
                  <w:szCs w:val="20"/>
                </w:rPr>
                <w:t xml:space="preserve">De zaak waarnaar verwezen wordt </w:t>
              </w:r>
              <w:proofErr w:type="spellStart"/>
              <w:r w:rsidRPr="007D0679">
                <w:rPr>
                  <w:rFonts w:ascii="Arial" w:eastAsia="Times New Roman" w:hAnsi="Arial" w:cs="Arial"/>
                  <w:color w:val="000000"/>
                  <w:sz w:val="20"/>
                  <w:szCs w:val="20"/>
                </w:rPr>
                <w:t>cq</w:t>
              </w:r>
              <w:proofErr w:type="spellEnd"/>
              <w:r w:rsidRPr="007D0679">
                <w:rPr>
                  <w:rFonts w:ascii="Arial" w:eastAsia="Times New Roman" w:hAnsi="Arial" w:cs="Arial"/>
                  <w:color w:val="000000"/>
                  <w:sz w:val="20"/>
                  <w:szCs w:val="20"/>
                </w:rPr>
                <w:t xml:space="preserve">. de unieke aanduiding daarvan mag geen deel uit maken van de verzameling </w:t>
              </w:r>
              <w:proofErr w:type="spellStart"/>
              <w:r w:rsidRPr="007D0679">
                <w:rPr>
                  <w:rFonts w:ascii="Arial" w:eastAsia="Times New Roman" w:hAnsi="Arial" w:cs="Arial"/>
                  <w:color w:val="000000"/>
                  <w:sz w:val="20"/>
                  <w:szCs w:val="20"/>
                </w:rPr>
                <w:t>ZAAKen</w:t>
              </w:r>
              <w:proofErr w:type="spellEnd"/>
              <w:r w:rsidRPr="007D0679">
                <w:rPr>
                  <w:rFonts w:ascii="Arial" w:eastAsia="Times New Roman" w:hAnsi="Arial" w:cs="Arial"/>
                  <w:color w:val="000000"/>
                  <w:sz w:val="20"/>
                  <w:szCs w:val="20"/>
                </w:rPr>
                <w:t xml:space="preserve"> d.w.z. er mag niet verwezen worden naar een externe zaak als die zaak deel uit maakt van het eigen informatiedomein.</w:t>
              </w:r>
            </w:ins>
          </w:p>
        </w:tc>
      </w:tr>
    </w:tbl>
    <w:p w:rsidR="006B550F" w:rsidRPr="00F2006F" w:rsidRDefault="006B550F" w:rsidP="006B550F">
      <w:pPr>
        <w:autoSpaceDE w:val="0"/>
        <w:autoSpaceDN w:val="0"/>
        <w:adjustRightInd w:val="0"/>
        <w:spacing w:after="0" w:line="240" w:lineRule="auto"/>
        <w:rPr>
          <w:ins w:id="3819" w:author="Arjan" w:date="2013-02-07T23:33:00Z"/>
          <w:rFonts w:ascii="Arial" w:eastAsia="Times New Roman" w:hAnsi="Arial" w:cs="Arial"/>
          <w:color w:val="000000"/>
          <w:sz w:val="20"/>
          <w:szCs w:val="20"/>
        </w:rPr>
      </w:pPr>
    </w:p>
    <w:p w:rsidR="006B550F" w:rsidRPr="00F2006F" w:rsidRDefault="00D44D5A" w:rsidP="006B550F">
      <w:pPr>
        <w:autoSpaceDE w:val="0"/>
        <w:autoSpaceDN w:val="0"/>
        <w:adjustRightInd w:val="0"/>
        <w:spacing w:before="240" w:after="60" w:line="240" w:lineRule="auto"/>
        <w:outlineLvl w:val="3"/>
        <w:rPr>
          <w:ins w:id="3820" w:author="Arjan" w:date="2013-02-07T23:33:00Z"/>
          <w:rFonts w:ascii="Arial" w:eastAsia="Times New Roman" w:hAnsi="Arial" w:cs="Arial"/>
          <w:b/>
          <w:bCs/>
          <w:color w:val="004080"/>
          <w:sz w:val="24"/>
          <w:szCs w:val="24"/>
        </w:rPr>
      </w:pPr>
      <w:ins w:id="382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Verantwoordelijke organisatie</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382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23" w:author="Arjan" w:date="2013-02-07T23:33:00Z"/>
                <w:rFonts w:ascii="Arial" w:eastAsia="Times New Roman" w:hAnsi="Arial" w:cs="Arial"/>
                <w:color w:val="000000"/>
                <w:sz w:val="20"/>
                <w:szCs w:val="20"/>
              </w:rPr>
            </w:pPr>
            <w:ins w:id="382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825" w:author="Arjan" w:date="2013-02-07T23:33:00Z"/>
                <w:rFonts w:ascii="Arial" w:eastAsia="Times New Roman" w:hAnsi="Arial" w:cs="Arial"/>
                <w:color w:val="000000"/>
                <w:sz w:val="20"/>
                <w:szCs w:val="20"/>
              </w:rPr>
            </w:pPr>
            <w:ins w:id="382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r>
      <w:tr w:rsidR="006B550F" w:rsidRPr="00F2006F" w:rsidTr="00211C3F">
        <w:trPr>
          <w:ins w:id="38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2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29" w:author="Arjan" w:date="2013-02-07T23:33:00Z"/>
                <w:rFonts w:ascii="Arial" w:eastAsia="Times New Roman" w:hAnsi="Arial" w:cs="Arial"/>
                <w:b/>
                <w:bCs/>
                <w:color w:val="000000"/>
                <w:sz w:val="20"/>
                <w:szCs w:val="20"/>
              </w:rPr>
            </w:pPr>
          </w:p>
        </w:tc>
      </w:tr>
      <w:tr w:rsidR="006B550F" w:rsidRPr="00F2006F" w:rsidTr="00211C3F">
        <w:trPr>
          <w:ins w:id="383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31" w:author="Arjan" w:date="2013-02-07T23:33:00Z"/>
                <w:rFonts w:ascii="Arial" w:eastAsia="Times New Roman" w:hAnsi="Arial" w:cs="Arial"/>
                <w:color w:val="000000"/>
                <w:sz w:val="20"/>
                <w:szCs w:val="20"/>
              </w:rPr>
            </w:pPr>
            <w:ins w:id="383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33" w:author="Arjan" w:date="2013-02-07T23:33:00Z"/>
                <w:rFonts w:ascii="Arial" w:eastAsia="Times New Roman" w:hAnsi="Arial" w:cs="Arial"/>
                <w:color w:val="000000"/>
                <w:sz w:val="20"/>
                <w:szCs w:val="20"/>
              </w:rPr>
            </w:pPr>
            <w:ins w:id="3834" w:author="Arjan" w:date="2013-02-07T23:33:00Z">
              <w:r w:rsidRPr="00F2006F">
                <w:rPr>
                  <w:rFonts w:ascii="Arial" w:eastAsia="Times New Roman" w:hAnsi="Arial" w:cs="Arial"/>
                  <w:color w:val="000000"/>
                  <w:sz w:val="20"/>
                  <w:szCs w:val="20"/>
                </w:rPr>
                <w:t>KING</w:t>
              </w:r>
            </w:ins>
          </w:p>
        </w:tc>
      </w:tr>
      <w:tr w:rsidR="006B550F" w:rsidRPr="00F2006F" w:rsidTr="00211C3F">
        <w:trPr>
          <w:ins w:id="38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3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37" w:author="Arjan" w:date="2013-02-07T23:33:00Z"/>
                <w:rFonts w:ascii="Arial" w:eastAsia="Times New Roman" w:hAnsi="Arial" w:cs="Arial"/>
                <w:b/>
                <w:bCs/>
                <w:color w:val="000000"/>
                <w:sz w:val="20"/>
                <w:szCs w:val="20"/>
              </w:rPr>
            </w:pPr>
          </w:p>
        </w:tc>
      </w:tr>
      <w:tr w:rsidR="006B550F" w:rsidRPr="00F2006F" w:rsidTr="00211C3F">
        <w:trPr>
          <w:ins w:id="38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39" w:author="Arjan" w:date="2013-02-07T23:33:00Z"/>
                <w:rFonts w:ascii="Arial" w:eastAsia="Times New Roman" w:hAnsi="Arial" w:cs="Arial"/>
                <w:color w:val="000000"/>
                <w:sz w:val="20"/>
                <w:szCs w:val="20"/>
              </w:rPr>
            </w:pPr>
            <w:ins w:id="384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41" w:author="Arjan" w:date="2013-02-07T23:33:00Z"/>
                <w:rFonts w:ascii="Arial" w:eastAsia="Times New Roman" w:hAnsi="Arial" w:cs="Arial"/>
                <w:color w:val="000000"/>
                <w:sz w:val="20"/>
                <w:szCs w:val="20"/>
              </w:rPr>
            </w:pPr>
          </w:p>
        </w:tc>
      </w:tr>
      <w:tr w:rsidR="006B550F" w:rsidRPr="00F2006F" w:rsidTr="00211C3F">
        <w:trPr>
          <w:ins w:id="38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44" w:author="Arjan" w:date="2013-02-07T23:33:00Z"/>
                <w:rFonts w:ascii="Arial" w:eastAsia="Times New Roman" w:hAnsi="Arial" w:cs="Arial"/>
                <w:b/>
                <w:bCs/>
                <w:color w:val="000000"/>
                <w:sz w:val="20"/>
                <w:szCs w:val="20"/>
              </w:rPr>
            </w:pPr>
          </w:p>
        </w:tc>
      </w:tr>
      <w:tr w:rsidR="006B550F" w:rsidRPr="00F2006F" w:rsidTr="00211C3F">
        <w:trPr>
          <w:trHeight w:val="335"/>
          <w:ins w:id="38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46" w:author="Arjan" w:date="2013-02-07T23:33:00Z"/>
                <w:rFonts w:ascii="Arial" w:eastAsia="Times New Roman" w:hAnsi="Arial" w:cs="Arial"/>
                <w:color w:val="000000"/>
                <w:sz w:val="20"/>
                <w:szCs w:val="20"/>
              </w:rPr>
            </w:pPr>
            <w:proofErr w:type="spellStart"/>
            <w:ins w:id="3847"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848" w:author="Arjan" w:date="2013-02-07T23:33:00Z"/>
                <w:rFonts w:ascii="Arial" w:eastAsia="Times New Roman" w:hAnsi="Arial" w:cs="Arial"/>
                <w:color w:val="000000"/>
                <w:sz w:val="20"/>
                <w:szCs w:val="20"/>
              </w:rPr>
            </w:pPr>
            <w:ins w:id="384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ins>
          </w:p>
        </w:tc>
      </w:tr>
      <w:tr w:rsidR="006B550F" w:rsidRPr="00F2006F" w:rsidTr="00211C3F">
        <w:trPr>
          <w:trHeight w:val="215"/>
          <w:ins w:id="38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52" w:author="Arjan" w:date="2013-02-07T23:33:00Z"/>
                <w:rFonts w:ascii="Arial" w:eastAsia="Times New Roman" w:hAnsi="Arial" w:cs="Arial"/>
                <w:b/>
                <w:bCs/>
                <w:color w:val="000000"/>
                <w:sz w:val="20"/>
                <w:szCs w:val="20"/>
              </w:rPr>
            </w:pPr>
          </w:p>
        </w:tc>
      </w:tr>
      <w:tr w:rsidR="006B550F" w:rsidRPr="00F2006F" w:rsidTr="00211C3F">
        <w:trPr>
          <w:trHeight w:val="215"/>
          <w:ins w:id="38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54" w:author="Arjan" w:date="2013-02-07T23:33:00Z"/>
                <w:rFonts w:ascii="Arial" w:eastAsia="Times New Roman" w:hAnsi="Arial" w:cs="Arial"/>
                <w:color w:val="000000"/>
                <w:sz w:val="20"/>
                <w:szCs w:val="20"/>
              </w:rPr>
            </w:pPr>
            <w:ins w:id="385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856" w:author="Arjan" w:date="2013-02-07T23:33:00Z"/>
                <w:rFonts w:ascii="Arial" w:eastAsia="Times New Roman" w:hAnsi="Arial" w:cs="Arial"/>
                <w:color w:val="000000"/>
                <w:sz w:val="20"/>
                <w:szCs w:val="20"/>
              </w:rPr>
            </w:pPr>
            <w:ins w:id="385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Het RSIN van de organisatie die verantwoordelijk is voor de behandeling van de gerelateerde zaak.</w:t>
              </w:r>
              <w:r w:rsidRPr="00F2006F">
                <w:rPr>
                  <w:rFonts w:ascii="Arial" w:hAnsi="Arial" w:cs="Arial"/>
                  <w:sz w:val="20"/>
                  <w:szCs w:val="20"/>
                  <w:lang w:val="en-AU"/>
                </w:rPr>
                <w:fldChar w:fldCharType="end"/>
              </w:r>
            </w:ins>
          </w:p>
        </w:tc>
      </w:tr>
      <w:tr w:rsidR="006B550F" w:rsidRPr="00F2006F" w:rsidTr="00211C3F">
        <w:trPr>
          <w:trHeight w:val="230"/>
          <w:ins w:id="38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60" w:author="Arjan" w:date="2013-02-07T23:33:00Z"/>
                <w:rFonts w:ascii="Arial" w:eastAsia="Times New Roman" w:hAnsi="Arial" w:cs="Arial"/>
                <w:b/>
                <w:bCs/>
                <w:color w:val="000000"/>
                <w:sz w:val="20"/>
                <w:szCs w:val="20"/>
              </w:rPr>
            </w:pPr>
          </w:p>
        </w:tc>
      </w:tr>
      <w:tr w:rsidR="006B550F" w:rsidRPr="00F2006F" w:rsidTr="00211C3F">
        <w:trPr>
          <w:trHeight w:val="230"/>
          <w:ins w:id="38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62" w:author="Arjan" w:date="2013-02-07T23:33:00Z"/>
                <w:rFonts w:ascii="Arial" w:eastAsia="Times New Roman" w:hAnsi="Arial" w:cs="Arial"/>
                <w:color w:val="000000"/>
                <w:sz w:val="20"/>
                <w:szCs w:val="20"/>
              </w:rPr>
            </w:pPr>
            <w:ins w:id="386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64" w:author="Arjan" w:date="2013-02-07T23:33:00Z"/>
                <w:rFonts w:ascii="Arial" w:eastAsia="Times New Roman" w:hAnsi="Arial" w:cs="Arial"/>
                <w:color w:val="000000"/>
                <w:sz w:val="20"/>
                <w:szCs w:val="20"/>
              </w:rPr>
            </w:pPr>
            <w:ins w:id="3865" w:author="Arjan" w:date="2013-02-07T23:33:00Z">
              <w:r w:rsidRPr="00F2006F">
                <w:rPr>
                  <w:rFonts w:ascii="Arial" w:eastAsia="Times New Roman" w:hAnsi="Arial" w:cs="Arial"/>
                  <w:color w:val="000000"/>
                  <w:sz w:val="20"/>
                  <w:szCs w:val="20"/>
                </w:rPr>
                <w:t>KING</w:t>
              </w:r>
            </w:ins>
          </w:p>
        </w:tc>
      </w:tr>
      <w:tr w:rsidR="006B550F" w:rsidRPr="00F2006F" w:rsidTr="00211C3F">
        <w:trPr>
          <w:ins w:id="38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68" w:author="Arjan" w:date="2013-02-07T23:33:00Z"/>
                <w:rFonts w:ascii="Arial" w:eastAsia="Times New Roman" w:hAnsi="Arial" w:cs="Arial"/>
                <w:b/>
                <w:bCs/>
                <w:color w:val="000000"/>
                <w:sz w:val="20"/>
                <w:szCs w:val="20"/>
              </w:rPr>
            </w:pPr>
          </w:p>
        </w:tc>
      </w:tr>
      <w:tr w:rsidR="006B550F" w:rsidRPr="00F2006F" w:rsidTr="00211C3F">
        <w:trPr>
          <w:ins w:id="38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70" w:author="Arjan" w:date="2013-02-07T23:33:00Z"/>
                <w:rFonts w:ascii="Arial" w:eastAsia="Times New Roman" w:hAnsi="Arial" w:cs="Arial"/>
                <w:color w:val="000000"/>
                <w:sz w:val="20"/>
                <w:szCs w:val="20"/>
              </w:rPr>
            </w:pPr>
            <w:ins w:id="387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72" w:author="Arjan" w:date="2013-02-07T23:33:00Z"/>
                <w:rFonts w:ascii="Arial" w:eastAsia="Times New Roman" w:hAnsi="Arial" w:cs="Arial"/>
                <w:color w:val="000000"/>
                <w:sz w:val="20"/>
                <w:szCs w:val="20"/>
              </w:rPr>
            </w:pPr>
            <w:ins w:id="3873" w:author="Arjan" w:date="2013-02-07T23:33:00Z">
              <w:r w:rsidRPr="00F2006F">
                <w:rPr>
                  <w:rFonts w:ascii="Arial" w:eastAsia="Times New Roman" w:hAnsi="Arial" w:cs="Arial"/>
                  <w:color w:val="000000"/>
                  <w:sz w:val="20"/>
                  <w:szCs w:val="20"/>
                </w:rPr>
                <w:t>1-1-2013</w:t>
              </w:r>
            </w:ins>
          </w:p>
        </w:tc>
      </w:tr>
      <w:tr w:rsidR="006B550F" w:rsidRPr="00F2006F" w:rsidTr="00211C3F">
        <w:trPr>
          <w:ins w:id="38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76" w:author="Arjan" w:date="2013-02-07T23:33:00Z"/>
                <w:rFonts w:ascii="Arial" w:eastAsia="Times New Roman" w:hAnsi="Arial" w:cs="Arial"/>
                <w:b/>
                <w:bCs/>
                <w:color w:val="000000"/>
                <w:sz w:val="20"/>
                <w:szCs w:val="20"/>
              </w:rPr>
            </w:pPr>
          </w:p>
        </w:tc>
      </w:tr>
      <w:tr w:rsidR="006B550F" w:rsidRPr="00F2006F" w:rsidTr="00211C3F">
        <w:trPr>
          <w:ins w:id="38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78" w:author="Arjan" w:date="2013-02-07T23:33:00Z"/>
                <w:rFonts w:ascii="Arial" w:eastAsia="Times New Roman" w:hAnsi="Arial" w:cs="Arial"/>
                <w:color w:val="000000"/>
                <w:sz w:val="20"/>
                <w:szCs w:val="20"/>
              </w:rPr>
            </w:pPr>
            <w:ins w:id="387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80" w:author="Arjan" w:date="2013-02-07T23:33:00Z"/>
                <w:rFonts w:ascii="Arial" w:eastAsia="Times New Roman" w:hAnsi="Arial" w:cs="Arial"/>
                <w:color w:val="000000"/>
                <w:sz w:val="20"/>
                <w:szCs w:val="20"/>
              </w:rPr>
            </w:pPr>
            <w:ins w:id="3881" w:author="Arjan" w:date="2013-02-07T23:33:00Z">
              <w:r w:rsidRPr="00F2006F">
                <w:rPr>
                  <w:rFonts w:ascii="Arial" w:eastAsia="Times New Roman" w:hAnsi="Arial" w:cs="Arial"/>
                  <w:color w:val="000000"/>
                  <w:sz w:val="20"/>
                  <w:szCs w:val="20"/>
                </w:rPr>
                <w:t xml:space="preserve">Het betreft het RSIN (Rechtspersonen en Samenwerkingsverbanden </w:t>
              </w:r>
              <w:proofErr w:type="spellStart"/>
              <w:r w:rsidRPr="00F2006F">
                <w:rPr>
                  <w:rFonts w:ascii="Arial" w:eastAsia="Times New Roman" w:hAnsi="Arial" w:cs="Arial"/>
                  <w:color w:val="000000"/>
                  <w:sz w:val="20"/>
                  <w:szCs w:val="20"/>
                </w:rPr>
                <w:t>InformatieNummer</w:t>
              </w:r>
              <w:proofErr w:type="spellEnd"/>
              <w:r w:rsidRPr="00F2006F">
                <w:rPr>
                  <w:rFonts w:ascii="Arial" w:eastAsia="Times New Roman" w:hAnsi="Arial" w:cs="Arial"/>
                  <w:color w:val="000000"/>
                  <w:sz w:val="20"/>
                  <w:szCs w:val="20"/>
                </w:rPr>
                <w:t>)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ins>
          </w:p>
        </w:tc>
      </w:tr>
      <w:tr w:rsidR="006B550F" w:rsidRPr="00F2006F" w:rsidTr="00211C3F">
        <w:trPr>
          <w:ins w:id="38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84" w:author="Arjan" w:date="2013-02-07T23:33:00Z"/>
                <w:rFonts w:ascii="Arial" w:eastAsia="Times New Roman" w:hAnsi="Arial" w:cs="Arial"/>
                <w:b/>
                <w:bCs/>
                <w:color w:val="000000"/>
                <w:sz w:val="20"/>
                <w:szCs w:val="20"/>
              </w:rPr>
            </w:pPr>
          </w:p>
        </w:tc>
      </w:tr>
      <w:tr w:rsidR="006B550F" w:rsidRPr="00F2006F" w:rsidTr="00211C3F">
        <w:trPr>
          <w:ins w:id="38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86" w:author="Arjan" w:date="2013-02-07T23:33:00Z"/>
                <w:rFonts w:ascii="Arial" w:eastAsia="Times New Roman" w:hAnsi="Arial" w:cs="Arial"/>
                <w:color w:val="000000"/>
                <w:sz w:val="20"/>
                <w:szCs w:val="20"/>
              </w:rPr>
            </w:pPr>
            <w:ins w:id="388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888" w:author="Arjan" w:date="2013-02-07T23:33:00Z"/>
                <w:rFonts w:ascii="Arial" w:eastAsia="Times New Roman" w:hAnsi="Arial" w:cs="Arial"/>
                <w:color w:val="000000"/>
                <w:sz w:val="20"/>
                <w:szCs w:val="20"/>
              </w:rPr>
            </w:pPr>
            <w:ins w:id="388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ins>
          </w:p>
        </w:tc>
      </w:tr>
      <w:tr w:rsidR="006B550F" w:rsidRPr="00F2006F" w:rsidTr="00211C3F">
        <w:trPr>
          <w:trHeight w:val="230"/>
          <w:ins w:id="38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92" w:author="Arjan" w:date="2013-02-07T23:33:00Z"/>
                <w:rFonts w:ascii="Arial" w:eastAsia="Times New Roman" w:hAnsi="Arial" w:cs="Arial"/>
                <w:b/>
                <w:bCs/>
                <w:color w:val="000000"/>
                <w:sz w:val="20"/>
                <w:szCs w:val="20"/>
              </w:rPr>
            </w:pPr>
          </w:p>
        </w:tc>
      </w:tr>
      <w:tr w:rsidR="006B550F" w:rsidRPr="00F2006F" w:rsidTr="00211C3F">
        <w:trPr>
          <w:trHeight w:val="230"/>
          <w:ins w:id="38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94" w:author="Arjan" w:date="2013-02-07T23:33:00Z"/>
                <w:rFonts w:ascii="Arial" w:eastAsia="Times New Roman" w:hAnsi="Arial" w:cs="Arial"/>
                <w:color w:val="000000"/>
                <w:sz w:val="20"/>
                <w:szCs w:val="20"/>
              </w:rPr>
            </w:pPr>
            <w:proofErr w:type="spellStart"/>
            <w:ins w:id="3895"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96" w:author="Arjan" w:date="2013-02-07T23:33:00Z"/>
                <w:rFonts w:ascii="Arial" w:eastAsia="Times New Roman" w:hAnsi="Arial" w:cs="Arial"/>
                <w:color w:val="000000"/>
                <w:sz w:val="20"/>
                <w:szCs w:val="20"/>
              </w:rPr>
            </w:pPr>
            <w:ins w:id="3897" w:author="Arjan" w:date="2013-02-07T23:33:00Z">
              <w:r w:rsidRPr="00F2006F">
                <w:rPr>
                  <w:rFonts w:ascii="Arial" w:eastAsia="Times New Roman" w:hAnsi="Arial" w:cs="Arial"/>
                  <w:color w:val="000000"/>
                  <w:sz w:val="20"/>
                  <w:szCs w:val="20"/>
                </w:rPr>
                <w:t>De in het NHR voorkomende unieke identificaties van rechtspersonen en samenwerkingsverbanden.</w:t>
              </w:r>
            </w:ins>
          </w:p>
        </w:tc>
      </w:tr>
      <w:tr w:rsidR="006B550F" w:rsidRPr="00F2006F" w:rsidTr="00211C3F">
        <w:trPr>
          <w:trHeight w:val="230"/>
          <w:ins w:id="38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89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00" w:author="Arjan" w:date="2013-02-07T23:33:00Z"/>
                <w:rFonts w:ascii="Arial" w:eastAsia="Times New Roman" w:hAnsi="Arial" w:cs="Arial"/>
                <w:b/>
                <w:bCs/>
                <w:color w:val="000000"/>
                <w:sz w:val="20"/>
                <w:szCs w:val="20"/>
              </w:rPr>
            </w:pPr>
          </w:p>
        </w:tc>
      </w:tr>
      <w:tr w:rsidR="006B550F" w:rsidRPr="00F2006F" w:rsidTr="00211C3F">
        <w:trPr>
          <w:trHeight w:val="230"/>
          <w:ins w:id="39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02" w:author="Arjan" w:date="2013-02-07T23:33:00Z"/>
                <w:rFonts w:ascii="Arial" w:eastAsia="Times New Roman" w:hAnsi="Arial" w:cs="Arial"/>
                <w:b/>
                <w:bCs/>
                <w:color w:val="000000"/>
                <w:sz w:val="20"/>
                <w:szCs w:val="20"/>
              </w:rPr>
            </w:pPr>
            <w:ins w:id="3903"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04" w:author="Arjan" w:date="2013-02-07T23:33:00Z"/>
                <w:rFonts w:ascii="Arial" w:eastAsia="Times New Roman" w:hAnsi="Arial" w:cs="Arial"/>
                <w:color w:val="000000"/>
                <w:sz w:val="20"/>
                <w:szCs w:val="20"/>
              </w:rPr>
            </w:pPr>
            <w:ins w:id="3905"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39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08" w:author="Arjan" w:date="2013-02-07T23:33:00Z"/>
                <w:rFonts w:ascii="Arial" w:eastAsia="Times New Roman" w:hAnsi="Arial" w:cs="Arial"/>
                <w:color w:val="000000"/>
                <w:sz w:val="20"/>
                <w:szCs w:val="20"/>
              </w:rPr>
            </w:pPr>
          </w:p>
        </w:tc>
      </w:tr>
      <w:tr w:rsidR="006B550F" w:rsidRPr="00F2006F" w:rsidTr="00211C3F">
        <w:trPr>
          <w:trHeight w:val="230"/>
          <w:ins w:id="39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10" w:author="Arjan" w:date="2013-02-07T23:33:00Z"/>
                <w:rFonts w:ascii="Arial" w:eastAsia="Times New Roman" w:hAnsi="Arial" w:cs="Arial"/>
                <w:b/>
                <w:bCs/>
                <w:color w:val="000000"/>
                <w:sz w:val="20"/>
                <w:szCs w:val="20"/>
              </w:rPr>
            </w:pPr>
            <w:proofErr w:type="spellStart"/>
            <w:ins w:id="3911"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12" w:author="Arjan" w:date="2013-02-07T23:33:00Z"/>
                <w:rFonts w:ascii="Arial" w:eastAsia="Times New Roman" w:hAnsi="Arial" w:cs="Arial"/>
                <w:color w:val="000000"/>
                <w:sz w:val="20"/>
                <w:szCs w:val="20"/>
              </w:rPr>
            </w:pPr>
            <w:ins w:id="391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39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1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16" w:author="Arjan" w:date="2013-02-07T23:33:00Z"/>
                <w:rFonts w:ascii="Arial" w:eastAsia="Times New Roman" w:hAnsi="Arial" w:cs="Arial"/>
                <w:color w:val="000000"/>
                <w:sz w:val="20"/>
                <w:szCs w:val="20"/>
              </w:rPr>
            </w:pPr>
          </w:p>
        </w:tc>
      </w:tr>
      <w:tr w:rsidR="006B550F" w:rsidRPr="00F2006F" w:rsidTr="00211C3F">
        <w:trPr>
          <w:trHeight w:val="230"/>
          <w:ins w:id="39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18" w:author="Arjan" w:date="2013-02-07T23:33:00Z"/>
                <w:rFonts w:ascii="Arial" w:eastAsia="Times New Roman" w:hAnsi="Arial" w:cs="Arial"/>
                <w:b/>
                <w:bCs/>
                <w:color w:val="000000"/>
                <w:sz w:val="20"/>
                <w:szCs w:val="20"/>
              </w:rPr>
            </w:pPr>
            <w:proofErr w:type="spellStart"/>
            <w:ins w:id="3919"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20" w:author="Arjan" w:date="2013-02-07T23:33:00Z"/>
                <w:rFonts w:ascii="Arial" w:eastAsia="Times New Roman" w:hAnsi="Arial" w:cs="Arial"/>
                <w:color w:val="000000"/>
                <w:sz w:val="20"/>
                <w:szCs w:val="20"/>
              </w:rPr>
            </w:pPr>
          </w:p>
        </w:tc>
      </w:tr>
      <w:tr w:rsidR="006B550F" w:rsidRPr="00F2006F" w:rsidTr="00211C3F">
        <w:trPr>
          <w:trHeight w:val="230"/>
          <w:ins w:id="39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23" w:author="Arjan" w:date="2013-02-07T23:33:00Z"/>
                <w:rFonts w:ascii="Arial" w:eastAsia="Times New Roman" w:hAnsi="Arial" w:cs="Arial"/>
                <w:color w:val="000000"/>
                <w:sz w:val="20"/>
                <w:szCs w:val="20"/>
              </w:rPr>
            </w:pPr>
          </w:p>
        </w:tc>
      </w:tr>
      <w:tr w:rsidR="006B550F" w:rsidRPr="00F2006F" w:rsidTr="00211C3F">
        <w:trPr>
          <w:trHeight w:val="230"/>
          <w:ins w:id="39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25" w:author="Arjan" w:date="2013-02-07T23:33:00Z"/>
                <w:rFonts w:ascii="Arial" w:eastAsia="Times New Roman" w:hAnsi="Arial" w:cs="Arial"/>
                <w:b/>
                <w:bCs/>
                <w:color w:val="000000"/>
                <w:sz w:val="20"/>
                <w:szCs w:val="20"/>
              </w:rPr>
            </w:pPr>
            <w:proofErr w:type="spellStart"/>
            <w:ins w:id="3926"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27" w:author="Arjan" w:date="2013-02-07T23:33:00Z"/>
                <w:rFonts w:ascii="Arial" w:eastAsia="Times New Roman" w:hAnsi="Arial" w:cs="Arial"/>
                <w:color w:val="000000"/>
                <w:sz w:val="20"/>
                <w:szCs w:val="20"/>
              </w:rPr>
            </w:pPr>
            <w:ins w:id="392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39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1" w:author="Arjan" w:date="2013-02-07T23:33:00Z"/>
                <w:rFonts w:ascii="Arial" w:eastAsia="Times New Roman" w:hAnsi="Arial" w:cs="Arial"/>
                <w:color w:val="000000"/>
                <w:sz w:val="20"/>
                <w:szCs w:val="20"/>
              </w:rPr>
            </w:pPr>
          </w:p>
        </w:tc>
      </w:tr>
      <w:tr w:rsidR="006B550F" w:rsidRPr="00F2006F" w:rsidTr="00211C3F">
        <w:trPr>
          <w:trHeight w:val="230"/>
          <w:ins w:id="39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3" w:author="Arjan" w:date="2013-02-07T23:33:00Z"/>
                <w:rFonts w:ascii="Arial" w:eastAsia="Times New Roman" w:hAnsi="Arial" w:cs="Arial"/>
                <w:b/>
                <w:bCs/>
                <w:color w:val="000000"/>
                <w:sz w:val="20"/>
                <w:szCs w:val="20"/>
              </w:rPr>
            </w:pPr>
            <w:proofErr w:type="spellStart"/>
            <w:ins w:id="3934"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5" w:author="Arjan" w:date="2013-02-07T23:33:00Z"/>
                <w:rFonts w:ascii="Arial" w:eastAsia="Times New Roman" w:hAnsi="Arial" w:cs="Arial"/>
                <w:color w:val="000000"/>
                <w:sz w:val="20"/>
                <w:szCs w:val="20"/>
              </w:rPr>
            </w:pPr>
            <w:ins w:id="393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39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39" w:author="Arjan" w:date="2013-02-07T23:33:00Z"/>
                <w:rFonts w:ascii="Arial" w:eastAsia="Times New Roman" w:hAnsi="Arial" w:cs="Arial"/>
                <w:b/>
                <w:bCs/>
                <w:color w:val="000000"/>
                <w:sz w:val="20"/>
                <w:szCs w:val="20"/>
              </w:rPr>
            </w:pPr>
          </w:p>
        </w:tc>
      </w:tr>
      <w:tr w:rsidR="006B550F" w:rsidRPr="00F2006F" w:rsidTr="00211C3F">
        <w:trPr>
          <w:trHeight w:val="230"/>
          <w:ins w:id="39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41" w:author="Arjan" w:date="2013-02-07T23:33:00Z"/>
                <w:rFonts w:ascii="Arial" w:eastAsia="Times New Roman" w:hAnsi="Arial" w:cs="Arial"/>
                <w:color w:val="000000"/>
                <w:sz w:val="20"/>
                <w:szCs w:val="20"/>
              </w:rPr>
            </w:pPr>
            <w:ins w:id="3942"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943" w:author="Arjan" w:date="2013-02-07T23:33:00Z"/>
                <w:rFonts w:ascii="Arial" w:eastAsia="Times New Roman" w:hAnsi="Arial" w:cs="Arial"/>
                <w:color w:val="000000"/>
                <w:sz w:val="20"/>
                <w:szCs w:val="20"/>
              </w:rPr>
            </w:pPr>
            <w:ins w:id="394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39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47" w:author="Arjan" w:date="2013-02-07T23:33:00Z"/>
                <w:rFonts w:ascii="Arial" w:eastAsia="Times New Roman" w:hAnsi="Arial" w:cs="Arial"/>
                <w:b/>
                <w:bCs/>
                <w:color w:val="000000"/>
                <w:sz w:val="20"/>
                <w:szCs w:val="20"/>
              </w:rPr>
            </w:pPr>
          </w:p>
        </w:tc>
      </w:tr>
      <w:tr w:rsidR="006B550F" w:rsidRPr="00F2006F" w:rsidTr="00211C3F">
        <w:trPr>
          <w:trHeight w:val="200"/>
          <w:ins w:id="39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49" w:author="Arjan" w:date="2013-02-07T23:33:00Z"/>
                <w:rFonts w:ascii="Arial" w:eastAsia="Times New Roman" w:hAnsi="Arial" w:cs="Arial"/>
                <w:color w:val="000000"/>
                <w:sz w:val="20"/>
                <w:szCs w:val="20"/>
              </w:rPr>
            </w:pPr>
            <w:ins w:id="395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51" w:author="Arjan" w:date="2013-02-07T23:33:00Z"/>
                <w:rFonts w:ascii="Arial" w:eastAsia="Times New Roman" w:hAnsi="Arial" w:cs="Arial"/>
                <w:color w:val="000000"/>
                <w:sz w:val="20"/>
                <w:szCs w:val="20"/>
              </w:rPr>
            </w:pPr>
            <w:proofErr w:type="spellStart"/>
            <w:ins w:id="3952" w:author="Arjan" w:date="2013-02-07T23:33:00Z">
              <w:r w:rsidRPr="00F2006F">
                <w:rPr>
                  <w:rFonts w:ascii="Arial" w:eastAsia="Times New Roman" w:hAnsi="Arial" w:cs="Arial"/>
                  <w:color w:val="000000"/>
                  <w:sz w:val="20"/>
                  <w:szCs w:val="20"/>
                </w:rPr>
                <w:t>Default</w:t>
              </w:r>
              <w:proofErr w:type="spellEnd"/>
              <w:r w:rsidRPr="00F2006F">
                <w:rPr>
                  <w:rFonts w:ascii="Arial" w:eastAsia="Times New Roman" w:hAnsi="Arial" w:cs="Arial"/>
                  <w:color w:val="000000"/>
                  <w:sz w:val="20"/>
                  <w:szCs w:val="20"/>
                </w:rPr>
                <w:t>: &lt;memo&gt;</w:t>
              </w:r>
            </w:ins>
          </w:p>
          <w:p w:rsidR="006B550F" w:rsidRPr="00F2006F" w:rsidRDefault="006B550F" w:rsidP="00211C3F">
            <w:pPr>
              <w:autoSpaceDE w:val="0"/>
              <w:autoSpaceDN w:val="0"/>
              <w:adjustRightInd w:val="0"/>
              <w:spacing w:after="0" w:line="240" w:lineRule="auto"/>
              <w:rPr>
                <w:ins w:id="3953" w:author="Arjan" w:date="2013-02-07T23:33:00Z"/>
                <w:rFonts w:ascii="Arial" w:eastAsia="Times New Roman" w:hAnsi="Arial" w:cs="Arial"/>
                <w:color w:val="000000"/>
                <w:sz w:val="20"/>
                <w:szCs w:val="20"/>
              </w:rPr>
            </w:pPr>
            <w:proofErr w:type="spellStart"/>
            <w:ins w:id="3954" w:author="Arjan" w:date="2013-02-07T23:33:00Z">
              <w:r w:rsidRPr="00F2006F">
                <w:rPr>
                  <w:rFonts w:ascii="Arial" w:eastAsia="Times New Roman" w:hAnsi="Arial" w:cs="Arial"/>
                  <w:color w:val="000000"/>
                  <w:sz w:val="20"/>
                  <w:szCs w:val="20"/>
                </w:rPr>
                <w:t>Description</w:t>
              </w:r>
              <w:proofErr w:type="spellEnd"/>
              <w:r w:rsidRPr="00F2006F">
                <w:rPr>
                  <w:rFonts w:ascii="Arial" w:eastAsia="Times New Roman" w:hAnsi="Arial" w:cs="Arial"/>
                  <w:color w:val="000000"/>
                  <w:sz w:val="20"/>
                  <w:szCs w:val="20"/>
                </w:rPr>
                <w:t>:Landelijk basisgegeven</w:t>
              </w:r>
            </w:ins>
          </w:p>
        </w:tc>
      </w:tr>
      <w:tr w:rsidR="006B550F" w:rsidRPr="00F2006F" w:rsidTr="00211C3F">
        <w:trPr>
          <w:trHeight w:val="230"/>
          <w:ins w:id="39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57" w:author="Arjan" w:date="2013-02-07T23:33:00Z"/>
                <w:rFonts w:ascii="Arial" w:eastAsia="Times New Roman" w:hAnsi="Arial" w:cs="Arial"/>
                <w:b/>
                <w:bCs/>
                <w:color w:val="000000"/>
                <w:sz w:val="20"/>
                <w:szCs w:val="20"/>
              </w:rPr>
            </w:pPr>
          </w:p>
        </w:tc>
      </w:tr>
      <w:tr w:rsidR="006B550F" w:rsidRPr="00F2006F" w:rsidTr="00211C3F">
        <w:trPr>
          <w:trHeight w:val="230"/>
          <w:ins w:id="39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59" w:author="Arjan" w:date="2013-02-07T23:33:00Z"/>
                <w:rFonts w:ascii="Arial" w:eastAsia="Times New Roman" w:hAnsi="Arial" w:cs="Arial"/>
                <w:color w:val="000000"/>
                <w:sz w:val="20"/>
                <w:szCs w:val="20"/>
              </w:rPr>
            </w:pPr>
            <w:ins w:id="396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61" w:author="Arjan" w:date="2013-02-07T23:33:00Z"/>
                <w:rFonts w:ascii="Arial" w:eastAsia="Times New Roman" w:hAnsi="Arial" w:cs="Arial"/>
                <w:color w:val="000000"/>
                <w:sz w:val="20"/>
                <w:szCs w:val="20"/>
              </w:rPr>
            </w:pPr>
            <w:ins w:id="3962" w:author="Arjan" w:date="2013-02-07T23:33:00Z">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3963" w:author="Arjan" w:date="2013-02-07T23:33:00Z"/>
          <w:rFonts w:ascii="Arial" w:eastAsia="Times New Roman" w:hAnsi="Arial" w:cs="Arial"/>
          <w:b/>
          <w:bCs/>
          <w:color w:val="004080"/>
          <w:sz w:val="24"/>
          <w:szCs w:val="24"/>
        </w:rPr>
      </w:pPr>
      <w:ins w:id="396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Zaakidentificatie</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39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66" w:author="Arjan" w:date="2013-02-07T23:33:00Z"/>
                <w:rFonts w:ascii="Arial" w:eastAsia="Times New Roman" w:hAnsi="Arial" w:cs="Arial"/>
                <w:color w:val="000000"/>
                <w:sz w:val="20"/>
                <w:szCs w:val="20"/>
              </w:rPr>
            </w:pPr>
            <w:ins w:id="396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968" w:author="Arjan" w:date="2013-02-07T23:33:00Z"/>
                <w:rFonts w:ascii="Arial" w:eastAsia="Times New Roman" w:hAnsi="Arial" w:cs="Arial"/>
                <w:color w:val="000000"/>
                <w:sz w:val="20"/>
                <w:szCs w:val="20"/>
              </w:rPr>
            </w:pPr>
            <w:ins w:id="396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r>
      <w:tr w:rsidR="006B550F" w:rsidRPr="00F2006F" w:rsidTr="00211C3F">
        <w:trPr>
          <w:ins w:id="39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72" w:author="Arjan" w:date="2013-02-07T23:33:00Z"/>
                <w:rFonts w:ascii="Arial" w:eastAsia="Times New Roman" w:hAnsi="Arial" w:cs="Arial"/>
                <w:b/>
                <w:bCs/>
                <w:color w:val="000000"/>
                <w:sz w:val="20"/>
                <w:szCs w:val="20"/>
              </w:rPr>
            </w:pPr>
          </w:p>
        </w:tc>
      </w:tr>
      <w:tr w:rsidR="006B550F" w:rsidRPr="00F2006F" w:rsidTr="00211C3F">
        <w:trPr>
          <w:ins w:id="39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74" w:author="Arjan" w:date="2013-02-07T23:33:00Z"/>
                <w:rFonts w:ascii="Arial" w:eastAsia="Times New Roman" w:hAnsi="Arial" w:cs="Arial"/>
                <w:color w:val="000000"/>
                <w:sz w:val="20"/>
                <w:szCs w:val="20"/>
              </w:rPr>
            </w:pPr>
            <w:ins w:id="397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76" w:author="Arjan" w:date="2013-02-07T23:33:00Z"/>
                <w:rFonts w:ascii="Arial" w:eastAsia="Times New Roman" w:hAnsi="Arial" w:cs="Arial"/>
                <w:color w:val="000000"/>
                <w:sz w:val="20"/>
                <w:szCs w:val="20"/>
              </w:rPr>
            </w:pPr>
            <w:ins w:id="3977" w:author="Arjan" w:date="2013-02-07T23:33:00Z">
              <w:r w:rsidRPr="00F2006F">
                <w:rPr>
                  <w:rFonts w:ascii="Arial" w:eastAsia="Times New Roman" w:hAnsi="Arial" w:cs="Arial"/>
                  <w:color w:val="000000"/>
                  <w:sz w:val="20"/>
                  <w:szCs w:val="20"/>
                </w:rPr>
                <w:t>KING</w:t>
              </w:r>
            </w:ins>
          </w:p>
        </w:tc>
      </w:tr>
      <w:tr w:rsidR="006B550F" w:rsidRPr="00F2006F" w:rsidTr="00211C3F">
        <w:trPr>
          <w:ins w:id="39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0" w:author="Arjan" w:date="2013-02-07T23:33:00Z"/>
                <w:rFonts w:ascii="Arial" w:eastAsia="Times New Roman" w:hAnsi="Arial" w:cs="Arial"/>
                <w:b/>
                <w:bCs/>
                <w:color w:val="000000"/>
                <w:sz w:val="20"/>
                <w:szCs w:val="20"/>
              </w:rPr>
            </w:pPr>
          </w:p>
        </w:tc>
      </w:tr>
      <w:tr w:rsidR="006B550F" w:rsidRPr="00F2006F" w:rsidTr="00211C3F">
        <w:trPr>
          <w:ins w:id="39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2" w:author="Arjan" w:date="2013-02-07T23:33:00Z"/>
                <w:rFonts w:ascii="Arial" w:eastAsia="Times New Roman" w:hAnsi="Arial" w:cs="Arial"/>
                <w:color w:val="000000"/>
                <w:sz w:val="20"/>
                <w:szCs w:val="20"/>
              </w:rPr>
            </w:pPr>
            <w:ins w:id="398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4" w:author="Arjan" w:date="2013-02-07T23:33:00Z"/>
                <w:rFonts w:ascii="Arial" w:eastAsia="Times New Roman" w:hAnsi="Arial" w:cs="Arial"/>
                <w:color w:val="000000"/>
                <w:sz w:val="20"/>
                <w:szCs w:val="20"/>
              </w:rPr>
            </w:pPr>
          </w:p>
        </w:tc>
      </w:tr>
      <w:tr w:rsidR="006B550F" w:rsidRPr="00F2006F" w:rsidTr="00211C3F">
        <w:trPr>
          <w:ins w:id="39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7" w:author="Arjan" w:date="2013-02-07T23:33:00Z"/>
                <w:rFonts w:ascii="Arial" w:eastAsia="Times New Roman" w:hAnsi="Arial" w:cs="Arial"/>
                <w:b/>
                <w:bCs/>
                <w:color w:val="000000"/>
                <w:sz w:val="20"/>
                <w:szCs w:val="20"/>
              </w:rPr>
            </w:pPr>
          </w:p>
        </w:tc>
      </w:tr>
      <w:tr w:rsidR="006B550F" w:rsidRPr="00F2006F" w:rsidTr="00211C3F">
        <w:trPr>
          <w:trHeight w:val="335"/>
          <w:ins w:id="39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89" w:author="Arjan" w:date="2013-02-07T23:33:00Z"/>
                <w:rFonts w:ascii="Arial" w:eastAsia="Times New Roman" w:hAnsi="Arial" w:cs="Arial"/>
                <w:color w:val="000000"/>
                <w:sz w:val="20"/>
                <w:szCs w:val="20"/>
              </w:rPr>
            </w:pPr>
            <w:proofErr w:type="spellStart"/>
            <w:ins w:id="3990"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991" w:author="Arjan" w:date="2013-02-07T23:33:00Z"/>
                <w:rFonts w:ascii="Arial" w:eastAsia="Times New Roman" w:hAnsi="Arial" w:cs="Arial"/>
                <w:color w:val="000000"/>
                <w:sz w:val="20"/>
                <w:szCs w:val="20"/>
              </w:rPr>
            </w:pPr>
            <w:ins w:id="399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ins>
          </w:p>
        </w:tc>
      </w:tr>
      <w:tr w:rsidR="006B550F" w:rsidRPr="00F2006F" w:rsidTr="00211C3F">
        <w:trPr>
          <w:trHeight w:val="215"/>
          <w:ins w:id="39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95" w:author="Arjan" w:date="2013-02-07T23:33:00Z"/>
                <w:rFonts w:ascii="Arial" w:eastAsia="Times New Roman" w:hAnsi="Arial" w:cs="Arial"/>
                <w:b/>
                <w:bCs/>
                <w:color w:val="000000"/>
                <w:sz w:val="20"/>
                <w:szCs w:val="20"/>
              </w:rPr>
            </w:pPr>
          </w:p>
        </w:tc>
      </w:tr>
      <w:tr w:rsidR="006B550F" w:rsidRPr="00F2006F" w:rsidTr="00211C3F">
        <w:trPr>
          <w:trHeight w:val="215"/>
          <w:ins w:id="39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3997" w:author="Arjan" w:date="2013-02-07T23:33:00Z"/>
                <w:rFonts w:ascii="Arial" w:eastAsia="Times New Roman" w:hAnsi="Arial" w:cs="Arial"/>
                <w:color w:val="000000"/>
                <w:sz w:val="20"/>
                <w:szCs w:val="20"/>
              </w:rPr>
            </w:pPr>
            <w:ins w:id="399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3999" w:author="Arjan" w:date="2013-02-07T23:33:00Z"/>
                <w:rFonts w:ascii="Arial" w:eastAsia="Times New Roman" w:hAnsi="Arial" w:cs="Arial"/>
                <w:color w:val="000000"/>
                <w:sz w:val="20"/>
                <w:szCs w:val="20"/>
              </w:rPr>
            </w:pPr>
            <w:ins w:id="40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unieke identificatie van de gerelateerde zaak.</w:t>
              </w:r>
            </w:ins>
          </w:p>
        </w:tc>
      </w:tr>
      <w:tr w:rsidR="006B550F" w:rsidRPr="00F2006F" w:rsidTr="00211C3F">
        <w:trPr>
          <w:trHeight w:val="230"/>
          <w:ins w:id="40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03" w:author="Arjan" w:date="2013-02-07T23:33:00Z"/>
                <w:rFonts w:ascii="Arial" w:eastAsia="Times New Roman" w:hAnsi="Arial" w:cs="Arial"/>
                <w:b/>
                <w:bCs/>
                <w:color w:val="000000"/>
                <w:sz w:val="20"/>
                <w:szCs w:val="20"/>
              </w:rPr>
            </w:pPr>
          </w:p>
        </w:tc>
      </w:tr>
      <w:tr w:rsidR="006B550F" w:rsidRPr="00F2006F" w:rsidTr="00211C3F">
        <w:trPr>
          <w:trHeight w:val="230"/>
          <w:ins w:id="40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05" w:author="Arjan" w:date="2013-02-07T23:33:00Z"/>
                <w:rFonts w:ascii="Arial" w:eastAsia="Times New Roman" w:hAnsi="Arial" w:cs="Arial"/>
                <w:color w:val="000000"/>
                <w:sz w:val="20"/>
                <w:szCs w:val="20"/>
              </w:rPr>
            </w:pPr>
            <w:ins w:id="400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07" w:author="Arjan" w:date="2013-02-07T23:33:00Z"/>
                <w:rFonts w:ascii="Arial" w:eastAsia="Times New Roman" w:hAnsi="Arial" w:cs="Arial"/>
                <w:color w:val="000000"/>
                <w:sz w:val="20"/>
                <w:szCs w:val="20"/>
              </w:rPr>
            </w:pPr>
            <w:ins w:id="4008" w:author="Arjan" w:date="2013-02-07T23:33:00Z">
              <w:r w:rsidRPr="00F2006F">
                <w:rPr>
                  <w:rFonts w:ascii="Arial" w:eastAsia="Times New Roman" w:hAnsi="Arial" w:cs="Arial"/>
                  <w:color w:val="000000"/>
                  <w:sz w:val="20"/>
                  <w:szCs w:val="20"/>
                </w:rPr>
                <w:t>KING</w:t>
              </w:r>
            </w:ins>
          </w:p>
        </w:tc>
      </w:tr>
      <w:tr w:rsidR="006B550F" w:rsidRPr="00F2006F" w:rsidTr="00211C3F">
        <w:trPr>
          <w:ins w:id="40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1" w:author="Arjan" w:date="2013-02-07T23:33:00Z"/>
                <w:rFonts w:ascii="Arial" w:eastAsia="Times New Roman" w:hAnsi="Arial" w:cs="Arial"/>
                <w:b/>
                <w:bCs/>
                <w:color w:val="000000"/>
                <w:sz w:val="20"/>
                <w:szCs w:val="20"/>
              </w:rPr>
            </w:pPr>
          </w:p>
        </w:tc>
      </w:tr>
      <w:tr w:rsidR="006B550F" w:rsidRPr="00F2006F" w:rsidTr="00211C3F">
        <w:trPr>
          <w:ins w:id="40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3" w:author="Arjan" w:date="2013-02-07T23:33:00Z"/>
                <w:rFonts w:ascii="Arial" w:eastAsia="Times New Roman" w:hAnsi="Arial" w:cs="Arial"/>
                <w:color w:val="000000"/>
                <w:sz w:val="20"/>
                <w:szCs w:val="20"/>
              </w:rPr>
            </w:pPr>
            <w:ins w:id="401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5" w:author="Arjan" w:date="2013-02-07T23:33:00Z"/>
                <w:rFonts w:ascii="Arial" w:eastAsia="Times New Roman" w:hAnsi="Arial" w:cs="Arial"/>
                <w:color w:val="000000"/>
                <w:sz w:val="20"/>
                <w:szCs w:val="20"/>
              </w:rPr>
            </w:pPr>
            <w:ins w:id="4016" w:author="Arjan" w:date="2013-02-07T23:33:00Z">
              <w:r w:rsidRPr="00F2006F">
                <w:rPr>
                  <w:rFonts w:ascii="Arial" w:eastAsia="Times New Roman" w:hAnsi="Arial" w:cs="Arial"/>
                  <w:color w:val="000000"/>
                  <w:sz w:val="20"/>
                  <w:szCs w:val="20"/>
                </w:rPr>
                <w:t>1 januari 2013</w:t>
              </w:r>
            </w:ins>
          </w:p>
        </w:tc>
      </w:tr>
      <w:tr w:rsidR="006B550F" w:rsidRPr="00F2006F" w:rsidTr="00211C3F">
        <w:trPr>
          <w:ins w:id="40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19" w:author="Arjan" w:date="2013-02-07T23:33:00Z"/>
                <w:rFonts w:ascii="Arial" w:eastAsia="Times New Roman" w:hAnsi="Arial" w:cs="Arial"/>
                <w:b/>
                <w:bCs/>
                <w:color w:val="000000"/>
                <w:sz w:val="20"/>
                <w:szCs w:val="20"/>
              </w:rPr>
            </w:pPr>
          </w:p>
        </w:tc>
      </w:tr>
      <w:tr w:rsidR="006B550F" w:rsidRPr="00F2006F" w:rsidTr="00211C3F">
        <w:trPr>
          <w:ins w:id="40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21" w:author="Arjan" w:date="2013-02-07T23:33:00Z"/>
                <w:rFonts w:ascii="Arial" w:eastAsia="Times New Roman" w:hAnsi="Arial" w:cs="Arial"/>
                <w:color w:val="000000"/>
                <w:sz w:val="20"/>
                <w:szCs w:val="20"/>
              </w:rPr>
            </w:pPr>
            <w:ins w:id="402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23" w:author="Arjan" w:date="2013-02-07T23:33:00Z"/>
                <w:rFonts w:ascii="Arial" w:eastAsia="Times New Roman" w:hAnsi="Arial" w:cs="Arial"/>
                <w:color w:val="000000"/>
                <w:sz w:val="20"/>
                <w:szCs w:val="20"/>
              </w:rPr>
            </w:pPr>
            <w:ins w:id="4024" w:author="Arjan" w:date="2013-02-07T23:33:00Z">
              <w:r w:rsidRPr="00F2006F">
                <w:rPr>
                  <w:rFonts w:ascii="Arial" w:eastAsia="Times New Roman" w:hAnsi="Arial" w:cs="Arial"/>
                  <w:color w:val="000000"/>
                  <w:sz w:val="20"/>
                  <w:szCs w:val="20"/>
                </w:rPr>
                <w:t>Het betreft de identificatie zoals die is toegekend aan de gerelateerde zaak door de organisatie die verantwoordelijk is voor die gerelateerde zaak.</w:t>
              </w:r>
            </w:ins>
          </w:p>
        </w:tc>
      </w:tr>
      <w:tr w:rsidR="006B550F" w:rsidRPr="00F2006F" w:rsidTr="00211C3F">
        <w:trPr>
          <w:ins w:id="40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27" w:author="Arjan" w:date="2013-02-07T23:33:00Z"/>
                <w:rFonts w:ascii="Arial" w:eastAsia="Times New Roman" w:hAnsi="Arial" w:cs="Arial"/>
                <w:b/>
                <w:bCs/>
                <w:color w:val="000000"/>
                <w:sz w:val="20"/>
                <w:szCs w:val="20"/>
              </w:rPr>
            </w:pPr>
          </w:p>
        </w:tc>
      </w:tr>
      <w:tr w:rsidR="006B550F" w:rsidRPr="00F2006F" w:rsidTr="00211C3F">
        <w:trPr>
          <w:ins w:id="40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29" w:author="Arjan" w:date="2013-02-07T23:33:00Z"/>
                <w:rFonts w:ascii="Arial" w:eastAsia="Times New Roman" w:hAnsi="Arial" w:cs="Arial"/>
                <w:color w:val="000000"/>
                <w:sz w:val="20"/>
                <w:szCs w:val="20"/>
              </w:rPr>
            </w:pPr>
            <w:ins w:id="403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031" w:author="Arjan" w:date="2013-02-07T23:33:00Z"/>
                <w:rFonts w:ascii="Arial" w:eastAsia="Times New Roman" w:hAnsi="Arial" w:cs="Arial"/>
                <w:color w:val="000000"/>
                <w:sz w:val="20"/>
                <w:szCs w:val="20"/>
              </w:rPr>
            </w:pPr>
            <w:ins w:id="403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ins>
          </w:p>
        </w:tc>
      </w:tr>
      <w:tr w:rsidR="006B550F" w:rsidRPr="00F2006F" w:rsidTr="00211C3F">
        <w:trPr>
          <w:trHeight w:val="230"/>
          <w:ins w:id="40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35" w:author="Arjan" w:date="2013-02-07T23:33:00Z"/>
                <w:rFonts w:ascii="Arial" w:eastAsia="Times New Roman" w:hAnsi="Arial" w:cs="Arial"/>
                <w:b/>
                <w:bCs/>
                <w:color w:val="000000"/>
                <w:sz w:val="20"/>
                <w:szCs w:val="20"/>
              </w:rPr>
            </w:pPr>
          </w:p>
        </w:tc>
      </w:tr>
      <w:tr w:rsidR="006B550F" w:rsidRPr="00F2006F" w:rsidTr="00211C3F">
        <w:trPr>
          <w:trHeight w:val="230"/>
          <w:ins w:id="40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37" w:author="Arjan" w:date="2013-02-07T23:33:00Z"/>
                <w:rFonts w:ascii="Arial" w:eastAsia="Times New Roman" w:hAnsi="Arial" w:cs="Arial"/>
                <w:color w:val="000000"/>
                <w:sz w:val="20"/>
                <w:szCs w:val="20"/>
              </w:rPr>
            </w:pPr>
            <w:proofErr w:type="spellStart"/>
            <w:ins w:id="4038"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39" w:author="Arjan" w:date="2013-02-07T23:33:00Z"/>
                <w:rFonts w:ascii="Arial" w:eastAsia="Times New Roman" w:hAnsi="Arial" w:cs="Arial"/>
                <w:color w:val="000000"/>
                <w:sz w:val="20"/>
                <w:szCs w:val="20"/>
              </w:rPr>
            </w:pPr>
            <w:ins w:id="4040" w:author="Arjan" w:date="2013-02-07T23:33:00Z">
              <w:r w:rsidRPr="00F2006F">
                <w:rPr>
                  <w:rFonts w:ascii="Arial" w:eastAsia="Times New Roman" w:hAnsi="Arial" w:cs="Arial"/>
                  <w:color w:val="000000"/>
                  <w:sz w:val="20"/>
                  <w:szCs w:val="20"/>
                </w:rPr>
                <w:t xml:space="preserve">Alle alfanumerieke tekens m.u.v. </w:t>
              </w:r>
              <w:proofErr w:type="spellStart"/>
              <w:r w:rsidRPr="00F2006F">
                <w:rPr>
                  <w:rFonts w:ascii="Arial" w:eastAsia="Times New Roman" w:hAnsi="Arial" w:cs="Arial"/>
                  <w:color w:val="000000"/>
                  <w:sz w:val="20"/>
                  <w:szCs w:val="20"/>
                </w:rPr>
                <w:t>diacrieten</w:t>
              </w:r>
              <w:proofErr w:type="spellEnd"/>
            </w:ins>
          </w:p>
        </w:tc>
      </w:tr>
      <w:tr w:rsidR="006B550F" w:rsidRPr="00F2006F" w:rsidTr="00211C3F">
        <w:trPr>
          <w:trHeight w:val="230"/>
          <w:ins w:id="40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43" w:author="Arjan" w:date="2013-02-07T23:33:00Z"/>
                <w:rFonts w:ascii="Arial" w:eastAsia="Times New Roman" w:hAnsi="Arial" w:cs="Arial"/>
                <w:b/>
                <w:bCs/>
                <w:color w:val="000000"/>
                <w:sz w:val="20"/>
                <w:szCs w:val="20"/>
              </w:rPr>
            </w:pPr>
          </w:p>
        </w:tc>
      </w:tr>
      <w:tr w:rsidR="006B550F" w:rsidRPr="00F2006F" w:rsidTr="00211C3F">
        <w:trPr>
          <w:trHeight w:val="230"/>
          <w:ins w:id="40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45" w:author="Arjan" w:date="2013-02-07T23:33:00Z"/>
                <w:rFonts w:ascii="Arial" w:eastAsia="Times New Roman" w:hAnsi="Arial" w:cs="Arial"/>
                <w:b/>
                <w:bCs/>
                <w:color w:val="000000"/>
                <w:sz w:val="20"/>
                <w:szCs w:val="20"/>
              </w:rPr>
            </w:pPr>
            <w:ins w:id="4046" w:author="Arjan" w:date="2013-02-07T23:33:00Z">
              <w:r w:rsidRPr="00F2006F">
                <w:rPr>
                  <w:rFonts w:ascii="Arial" w:eastAsia="Times New Roman" w:hAnsi="Arial" w:cs="Arial"/>
                  <w:b/>
                  <w:bCs/>
                  <w:color w:val="000000"/>
                  <w:sz w:val="20"/>
                  <w:szCs w:val="20"/>
                </w:rPr>
                <w:lastRenderedPageBreak/>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47" w:author="Arjan" w:date="2013-02-07T23:33:00Z"/>
                <w:rFonts w:ascii="Arial" w:eastAsia="Times New Roman" w:hAnsi="Arial" w:cs="Arial"/>
                <w:color w:val="000000"/>
                <w:sz w:val="20"/>
                <w:szCs w:val="20"/>
              </w:rPr>
            </w:pPr>
            <w:ins w:id="4048"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40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1" w:author="Arjan" w:date="2013-02-07T23:33:00Z"/>
                <w:rFonts w:ascii="Arial" w:eastAsia="Times New Roman" w:hAnsi="Arial" w:cs="Arial"/>
                <w:color w:val="000000"/>
                <w:sz w:val="20"/>
                <w:szCs w:val="20"/>
              </w:rPr>
            </w:pPr>
          </w:p>
        </w:tc>
      </w:tr>
      <w:tr w:rsidR="006B550F" w:rsidRPr="00F2006F" w:rsidTr="00211C3F">
        <w:trPr>
          <w:trHeight w:val="230"/>
          <w:ins w:id="40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3" w:author="Arjan" w:date="2013-02-07T23:33:00Z"/>
                <w:rFonts w:ascii="Arial" w:eastAsia="Times New Roman" w:hAnsi="Arial" w:cs="Arial"/>
                <w:b/>
                <w:bCs/>
                <w:color w:val="000000"/>
                <w:sz w:val="20"/>
                <w:szCs w:val="20"/>
              </w:rPr>
            </w:pPr>
            <w:proofErr w:type="spellStart"/>
            <w:ins w:id="4054"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5" w:author="Arjan" w:date="2013-02-07T23:33:00Z"/>
                <w:rFonts w:ascii="Arial" w:eastAsia="Times New Roman" w:hAnsi="Arial" w:cs="Arial"/>
                <w:color w:val="000000"/>
                <w:sz w:val="20"/>
                <w:szCs w:val="20"/>
              </w:rPr>
            </w:pPr>
            <w:ins w:id="405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0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59" w:author="Arjan" w:date="2013-02-07T23:33:00Z"/>
                <w:rFonts w:ascii="Arial" w:eastAsia="Times New Roman" w:hAnsi="Arial" w:cs="Arial"/>
                <w:color w:val="000000"/>
                <w:sz w:val="20"/>
                <w:szCs w:val="20"/>
              </w:rPr>
            </w:pPr>
          </w:p>
        </w:tc>
      </w:tr>
      <w:tr w:rsidR="006B550F" w:rsidRPr="00F2006F" w:rsidTr="00211C3F">
        <w:trPr>
          <w:trHeight w:val="230"/>
          <w:ins w:id="40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61" w:author="Arjan" w:date="2013-02-07T23:33:00Z"/>
                <w:rFonts w:ascii="Arial" w:eastAsia="Times New Roman" w:hAnsi="Arial" w:cs="Arial"/>
                <w:b/>
                <w:bCs/>
                <w:color w:val="000000"/>
                <w:sz w:val="20"/>
                <w:szCs w:val="20"/>
              </w:rPr>
            </w:pPr>
            <w:proofErr w:type="spellStart"/>
            <w:ins w:id="4062"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63" w:author="Arjan" w:date="2013-02-07T23:33:00Z"/>
                <w:rFonts w:ascii="Arial" w:eastAsia="Times New Roman" w:hAnsi="Arial" w:cs="Arial"/>
                <w:color w:val="000000"/>
                <w:sz w:val="20"/>
                <w:szCs w:val="20"/>
              </w:rPr>
            </w:pPr>
          </w:p>
        </w:tc>
      </w:tr>
      <w:tr w:rsidR="006B550F" w:rsidRPr="00F2006F" w:rsidTr="00211C3F">
        <w:trPr>
          <w:trHeight w:val="230"/>
          <w:ins w:id="40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66" w:author="Arjan" w:date="2013-02-07T23:33:00Z"/>
                <w:rFonts w:ascii="Arial" w:eastAsia="Times New Roman" w:hAnsi="Arial" w:cs="Arial"/>
                <w:color w:val="000000"/>
                <w:sz w:val="20"/>
                <w:szCs w:val="20"/>
              </w:rPr>
            </w:pPr>
          </w:p>
        </w:tc>
      </w:tr>
      <w:tr w:rsidR="006B550F" w:rsidRPr="00F2006F" w:rsidTr="00211C3F">
        <w:trPr>
          <w:trHeight w:val="230"/>
          <w:ins w:id="40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68" w:author="Arjan" w:date="2013-02-07T23:33:00Z"/>
                <w:rFonts w:ascii="Arial" w:eastAsia="Times New Roman" w:hAnsi="Arial" w:cs="Arial"/>
                <w:b/>
                <w:bCs/>
                <w:color w:val="000000"/>
                <w:sz w:val="20"/>
                <w:szCs w:val="20"/>
              </w:rPr>
            </w:pPr>
            <w:proofErr w:type="spellStart"/>
            <w:ins w:id="4069"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70" w:author="Arjan" w:date="2013-02-07T23:33:00Z"/>
                <w:rFonts w:ascii="Arial" w:eastAsia="Times New Roman" w:hAnsi="Arial" w:cs="Arial"/>
                <w:color w:val="000000"/>
                <w:sz w:val="20"/>
                <w:szCs w:val="20"/>
              </w:rPr>
            </w:pPr>
            <w:ins w:id="407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0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74" w:author="Arjan" w:date="2013-02-07T23:33:00Z"/>
                <w:rFonts w:ascii="Arial" w:eastAsia="Times New Roman" w:hAnsi="Arial" w:cs="Arial"/>
                <w:color w:val="000000"/>
                <w:sz w:val="20"/>
                <w:szCs w:val="20"/>
              </w:rPr>
            </w:pPr>
          </w:p>
        </w:tc>
      </w:tr>
      <w:tr w:rsidR="006B550F" w:rsidRPr="00F2006F" w:rsidTr="00211C3F">
        <w:trPr>
          <w:trHeight w:val="230"/>
          <w:ins w:id="40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76" w:author="Arjan" w:date="2013-02-07T23:33:00Z"/>
                <w:rFonts w:ascii="Arial" w:eastAsia="Times New Roman" w:hAnsi="Arial" w:cs="Arial"/>
                <w:b/>
                <w:bCs/>
                <w:color w:val="000000"/>
                <w:sz w:val="20"/>
                <w:szCs w:val="20"/>
              </w:rPr>
            </w:pPr>
            <w:proofErr w:type="spellStart"/>
            <w:ins w:id="4077"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78" w:author="Arjan" w:date="2013-02-07T23:33:00Z"/>
                <w:rFonts w:ascii="Arial" w:eastAsia="Times New Roman" w:hAnsi="Arial" w:cs="Arial"/>
                <w:color w:val="000000"/>
                <w:sz w:val="20"/>
                <w:szCs w:val="20"/>
              </w:rPr>
            </w:pPr>
            <w:ins w:id="407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0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82" w:author="Arjan" w:date="2013-02-07T23:33:00Z"/>
                <w:rFonts w:ascii="Arial" w:eastAsia="Times New Roman" w:hAnsi="Arial" w:cs="Arial"/>
                <w:b/>
                <w:bCs/>
                <w:color w:val="000000"/>
                <w:sz w:val="20"/>
                <w:szCs w:val="20"/>
              </w:rPr>
            </w:pPr>
          </w:p>
        </w:tc>
      </w:tr>
      <w:tr w:rsidR="006B550F" w:rsidRPr="00F2006F" w:rsidTr="00211C3F">
        <w:trPr>
          <w:trHeight w:val="230"/>
          <w:ins w:id="40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84" w:author="Arjan" w:date="2013-02-07T23:33:00Z"/>
                <w:rFonts w:ascii="Arial" w:eastAsia="Times New Roman" w:hAnsi="Arial" w:cs="Arial"/>
                <w:color w:val="000000"/>
                <w:sz w:val="20"/>
                <w:szCs w:val="20"/>
              </w:rPr>
            </w:pPr>
            <w:ins w:id="4085"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086" w:author="Arjan" w:date="2013-02-07T23:33:00Z"/>
                <w:rFonts w:ascii="Arial" w:eastAsia="Times New Roman" w:hAnsi="Arial" w:cs="Arial"/>
                <w:color w:val="000000"/>
                <w:sz w:val="20"/>
                <w:szCs w:val="20"/>
              </w:rPr>
            </w:pPr>
            <w:ins w:id="408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40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90" w:author="Arjan" w:date="2013-02-07T23:33:00Z"/>
                <w:rFonts w:ascii="Arial" w:eastAsia="Times New Roman" w:hAnsi="Arial" w:cs="Arial"/>
                <w:b/>
                <w:bCs/>
                <w:color w:val="000000"/>
                <w:sz w:val="20"/>
                <w:szCs w:val="20"/>
              </w:rPr>
            </w:pPr>
          </w:p>
        </w:tc>
      </w:tr>
      <w:tr w:rsidR="006B550F" w:rsidRPr="00F2006F" w:rsidTr="00211C3F">
        <w:trPr>
          <w:trHeight w:val="200"/>
          <w:ins w:id="40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92" w:author="Arjan" w:date="2013-02-07T23:33:00Z"/>
                <w:rFonts w:ascii="Arial" w:eastAsia="Times New Roman" w:hAnsi="Arial" w:cs="Arial"/>
                <w:color w:val="000000"/>
                <w:sz w:val="20"/>
                <w:szCs w:val="20"/>
              </w:rPr>
            </w:pPr>
            <w:ins w:id="409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94" w:author="Arjan" w:date="2013-02-07T23:33:00Z"/>
                <w:rFonts w:ascii="Arial" w:eastAsia="Times New Roman" w:hAnsi="Arial" w:cs="Arial"/>
                <w:color w:val="000000"/>
                <w:sz w:val="20"/>
                <w:szCs w:val="20"/>
              </w:rPr>
            </w:pPr>
            <w:ins w:id="4095"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40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098" w:author="Arjan" w:date="2013-02-07T23:33:00Z"/>
                <w:rFonts w:ascii="Arial" w:eastAsia="Times New Roman" w:hAnsi="Arial" w:cs="Arial"/>
                <w:b/>
                <w:bCs/>
                <w:color w:val="000000"/>
                <w:sz w:val="20"/>
                <w:szCs w:val="20"/>
              </w:rPr>
            </w:pPr>
          </w:p>
        </w:tc>
      </w:tr>
      <w:tr w:rsidR="006B550F" w:rsidRPr="00F2006F" w:rsidTr="00211C3F">
        <w:trPr>
          <w:trHeight w:val="230"/>
          <w:ins w:id="40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00" w:author="Arjan" w:date="2013-02-07T23:33:00Z"/>
                <w:rFonts w:ascii="Arial" w:eastAsia="Times New Roman" w:hAnsi="Arial" w:cs="Arial"/>
                <w:color w:val="000000"/>
                <w:sz w:val="20"/>
                <w:szCs w:val="20"/>
              </w:rPr>
            </w:pPr>
            <w:ins w:id="4101"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02" w:author="Arjan" w:date="2013-02-07T23:33:00Z"/>
                <w:rFonts w:ascii="Arial" w:eastAsia="Times New Roman" w:hAnsi="Arial" w:cs="Arial"/>
                <w:color w:val="000000"/>
                <w:sz w:val="20"/>
                <w:szCs w:val="20"/>
              </w:rPr>
            </w:pPr>
            <w:ins w:id="4103" w:author="Arjan" w:date="2013-02-07T23:33:00Z">
              <w:r w:rsidRPr="00F2006F">
                <w:rPr>
                  <w:rFonts w:ascii="Arial" w:eastAsia="Times New Roman" w:hAnsi="Arial" w:cs="Arial"/>
                  <w:color w:val="000000"/>
                  <w:sz w:val="20"/>
                  <w:szCs w:val="20"/>
                </w:rPr>
                <w:t xml:space="preserve">De identificatie is van een waarde voorzien </w:t>
              </w:r>
              <w:proofErr w:type="spellStart"/>
              <w:r w:rsidRPr="00F2006F">
                <w:rPr>
                  <w:rFonts w:ascii="Arial" w:eastAsia="Times New Roman" w:hAnsi="Arial" w:cs="Arial"/>
                  <w:color w:val="000000"/>
                  <w:sz w:val="20"/>
                  <w:szCs w:val="20"/>
                </w:rPr>
                <w:t>zogauw</w:t>
              </w:r>
              <w:proofErr w:type="spellEnd"/>
              <w:r w:rsidRPr="00F2006F">
                <w:rPr>
                  <w:rFonts w:ascii="Arial" w:eastAsia="Times New Roman" w:hAnsi="Arial" w:cs="Arial"/>
                  <w:color w:val="000000"/>
                  <w:sz w:val="20"/>
                  <w:szCs w:val="20"/>
                </w:rPr>
                <w:t xml:space="preserve"> als de, voor de gerelateerde zaak verantwoordelijke, organisatie die </w:t>
              </w:r>
              <w:proofErr w:type="spellStart"/>
              <w:r w:rsidRPr="00F2006F">
                <w:rPr>
                  <w:rFonts w:ascii="Arial" w:eastAsia="Times New Roman" w:hAnsi="Arial" w:cs="Arial"/>
                  <w:color w:val="000000"/>
                  <w:sz w:val="20"/>
                  <w:szCs w:val="20"/>
                </w:rPr>
                <w:t>identficatie</w:t>
              </w:r>
              <w:proofErr w:type="spellEnd"/>
              <w:r w:rsidRPr="00F2006F">
                <w:rPr>
                  <w:rFonts w:ascii="Arial" w:eastAsia="Times New Roman" w:hAnsi="Arial" w:cs="Arial"/>
                  <w:color w:val="000000"/>
                  <w:sz w:val="20"/>
                  <w:szCs w:val="20"/>
                </w:rPr>
                <w:t xml:space="preserve"> heeft kenbaar gemaakt bij de organisatie die verantwoordelijk is voor de onderhanden zaak.</w:t>
              </w:r>
            </w:ins>
          </w:p>
        </w:tc>
      </w:tr>
    </w:tbl>
    <w:p w:rsidR="006B550F" w:rsidRPr="00F2006F" w:rsidRDefault="00D44D5A" w:rsidP="006B550F">
      <w:pPr>
        <w:autoSpaceDE w:val="0"/>
        <w:autoSpaceDN w:val="0"/>
        <w:adjustRightInd w:val="0"/>
        <w:spacing w:before="240" w:after="60" w:line="240" w:lineRule="auto"/>
        <w:outlineLvl w:val="3"/>
        <w:rPr>
          <w:ins w:id="4104" w:author="Arjan" w:date="2013-02-07T23:33:00Z"/>
          <w:rFonts w:ascii="Arial" w:eastAsia="Times New Roman" w:hAnsi="Arial" w:cs="Arial"/>
          <w:b/>
          <w:bCs/>
          <w:color w:val="004080"/>
          <w:sz w:val="24"/>
          <w:szCs w:val="24"/>
        </w:rPr>
      </w:pPr>
      <w:ins w:id="410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proofErr w:type="spellStart"/>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Zaaktypecode</w:t>
        </w:r>
        <w:proofErr w:type="spellEnd"/>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41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07" w:author="Arjan" w:date="2013-02-07T23:33:00Z"/>
                <w:rFonts w:ascii="Arial" w:eastAsia="Times New Roman" w:hAnsi="Arial" w:cs="Arial"/>
                <w:color w:val="000000"/>
                <w:sz w:val="20"/>
                <w:szCs w:val="20"/>
              </w:rPr>
            </w:pPr>
            <w:ins w:id="4108"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109" w:author="Arjan" w:date="2013-02-07T23:33:00Z"/>
                <w:rFonts w:ascii="Arial" w:eastAsia="Times New Roman" w:hAnsi="Arial" w:cs="Arial"/>
                <w:color w:val="000000"/>
                <w:sz w:val="20"/>
                <w:szCs w:val="20"/>
              </w:rPr>
            </w:pPr>
            <w:ins w:id="411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ins w:id="41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1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13" w:author="Arjan" w:date="2013-02-07T23:33:00Z"/>
                <w:rFonts w:ascii="Arial" w:eastAsia="Times New Roman" w:hAnsi="Arial" w:cs="Arial"/>
                <w:b/>
                <w:bCs/>
                <w:color w:val="000000"/>
                <w:sz w:val="20"/>
                <w:szCs w:val="20"/>
              </w:rPr>
            </w:pPr>
          </w:p>
        </w:tc>
      </w:tr>
      <w:tr w:rsidR="006B550F" w:rsidRPr="00F2006F" w:rsidTr="00211C3F">
        <w:trPr>
          <w:ins w:id="41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15" w:author="Arjan" w:date="2013-02-07T23:33:00Z"/>
                <w:rFonts w:ascii="Arial" w:eastAsia="Times New Roman" w:hAnsi="Arial" w:cs="Arial"/>
                <w:color w:val="000000"/>
                <w:sz w:val="20"/>
                <w:szCs w:val="20"/>
              </w:rPr>
            </w:pPr>
            <w:ins w:id="4116"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17" w:author="Arjan" w:date="2013-02-07T23:33:00Z"/>
                <w:rFonts w:ascii="Arial" w:eastAsia="Times New Roman" w:hAnsi="Arial" w:cs="Arial"/>
                <w:color w:val="000000"/>
                <w:sz w:val="20"/>
                <w:szCs w:val="20"/>
              </w:rPr>
            </w:pPr>
            <w:ins w:id="4118" w:author="Arjan" w:date="2013-02-07T23:33:00Z">
              <w:r w:rsidRPr="00F2006F">
                <w:rPr>
                  <w:rFonts w:ascii="Arial" w:eastAsia="Times New Roman" w:hAnsi="Arial" w:cs="Arial"/>
                  <w:color w:val="000000"/>
                  <w:sz w:val="20"/>
                  <w:szCs w:val="20"/>
                </w:rPr>
                <w:t>KING</w:t>
              </w:r>
            </w:ins>
          </w:p>
        </w:tc>
      </w:tr>
      <w:tr w:rsidR="006B550F" w:rsidRPr="00F2006F" w:rsidTr="00211C3F">
        <w:trPr>
          <w:ins w:id="41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1" w:author="Arjan" w:date="2013-02-07T23:33:00Z"/>
                <w:rFonts w:ascii="Arial" w:eastAsia="Times New Roman" w:hAnsi="Arial" w:cs="Arial"/>
                <w:b/>
                <w:bCs/>
                <w:color w:val="000000"/>
                <w:sz w:val="20"/>
                <w:szCs w:val="20"/>
              </w:rPr>
            </w:pPr>
          </w:p>
        </w:tc>
      </w:tr>
      <w:tr w:rsidR="006B550F" w:rsidRPr="00F2006F" w:rsidTr="00211C3F">
        <w:trPr>
          <w:ins w:id="412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3" w:author="Arjan" w:date="2013-02-07T23:33:00Z"/>
                <w:rFonts w:ascii="Arial" w:eastAsia="Times New Roman" w:hAnsi="Arial" w:cs="Arial"/>
                <w:color w:val="000000"/>
                <w:sz w:val="20"/>
                <w:szCs w:val="20"/>
              </w:rPr>
            </w:pPr>
            <w:ins w:id="4124"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5" w:author="Arjan" w:date="2013-02-07T23:33:00Z"/>
                <w:rFonts w:ascii="Arial" w:eastAsia="Times New Roman" w:hAnsi="Arial" w:cs="Arial"/>
                <w:color w:val="000000"/>
                <w:sz w:val="20"/>
                <w:szCs w:val="20"/>
              </w:rPr>
            </w:pPr>
          </w:p>
        </w:tc>
      </w:tr>
      <w:tr w:rsidR="006B550F" w:rsidRPr="00F2006F" w:rsidTr="00211C3F">
        <w:trPr>
          <w:ins w:id="41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28" w:author="Arjan" w:date="2013-02-07T23:33:00Z"/>
                <w:rFonts w:ascii="Arial" w:eastAsia="Times New Roman" w:hAnsi="Arial" w:cs="Arial"/>
                <w:b/>
                <w:bCs/>
                <w:color w:val="000000"/>
                <w:sz w:val="20"/>
                <w:szCs w:val="20"/>
              </w:rPr>
            </w:pPr>
          </w:p>
        </w:tc>
      </w:tr>
      <w:tr w:rsidR="006B550F" w:rsidRPr="00F2006F" w:rsidTr="00211C3F">
        <w:trPr>
          <w:trHeight w:val="335"/>
          <w:ins w:id="41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30" w:author="Arjan" w:date="2013-02-07T23:33:00Z"/>
                <w:rFonts w:ascii="Arial" w:eastAsia="Times New Roman" w:hAnsi="Arial" w:cs="Arial"/>
                <w:color w:val="000000"/>
                <w:sz w:val="20"/>
                <w:szCs w:val="20"/>
              </w:rPr>
            </w:pPr>
            <w:proofErr w:type="spellStart"/>
            <w:ins w:id="4131"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132" w:author="Arjan" w:date="2013-02-07T23:33:00Z"/>
                <w:rFonts w:ascii="Arial" w:eastAsia="Times New Roman" w:hAnsi="Arial" w:cs="Arial"/>
                <w:color w:val="000000"/>
                <w:sz w:val="20"/>
                <w:szCs w:val="20"/>
              </w:rPr>
            </w:pPr>
            <w:ins w:id="413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trHeight w:val="215"/>
          <w:ins w:id="41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36" w:author="Arjan" w:date="2013-02-07T23:33:00Z"/>
                <w:rFonts w:ascii="Arial" w:eastAsia="Times New Roman" w:hAnsi="Arial" w:cs="Arial"/>
                <w:b/>
                <w:bCs/>
                <w:color w:val="000000"/>
                <w:sz w:val="20"/>
                <w:szCs w:val="20"/>
              </w:rPr>
            </w:pPr>
          </w:p>
        </w:tc>
      </w:tr>
      <w:tr w:rsidR="006B550F" w:rsidRPr="00F2006F" w:rsidTr="00211C3F">
        <w:trPr>
          <w:trHeight w:val="215"/>
          <w:ins w:id="41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38" w:author="Arjan" w:date="2013-02-07T23:33:00Z"/>
                <w:rFonts w:ascii="Arial" w:eastAsia="Times New Roman" w:hAnsi="Arial" w:cs="Arial"/>
                <w:color w:val="000000"/>
                <w:sz w:val="20"/>
                <w:szCs w:val="20"/>
              </w:rPr>
            </w:pPr>
            <w:ins w:id="4139"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140" w:author="Arjan" w:date="2013-02-07T23:33:00Z"/>
                <w:rFonts w:ascii="Arial" w:eastAsia="Times New Roman" w:hAnsi="Arial" w:cs="Arial"/>
                <w:color w:val="000000"/>
                <w:sz w:val="20"/>
                <w:szCs w:val="20"/>
              </w:rPr>
            </w:pPr>
            <w:ins w:id="41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De algemeen gehanteerde code van de aard van ZAAKen van het ZAAKTYPE waartoe de gerelateerde zaak behoort</w:t>
              </w:r>
              <w:r w:rsidRPr="00F2006F">
                <w:rPr>
                  <w:rFonts w:ascii="Arial" w:hAnsi="Arial" w:cs="Arial"/>
                  <w:sz w:val="20"/>
                  <w:szCs w:val="20"/>
                  <w:lang w:val="en-AU"/>
                </w:rPr>
                <w:fldChar w:fldCharType="end"/>
              </w:r>
            </w:ins>
          </w:p>
        </w:tc>
      </w:tr>
      <w:tr w:rsidR="006B550F" w:rsidRPr="00F2006F" w:rsidTr="00211C3F">
        <w:trPr>
          <w:trHeight w:val="230"/>
          <w:ins w:id="41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44" w:author="Arjan" w:date="2013-02-07T23:33:00Z"/>
                <w:rFonts w:ascii="Arial" w:eastAsia="Times New Roman" w:hAnsi="Arial" w:cs="Arial"/>
                <w:b/>
                <w:bCs/>
                <w:color w:val="000000"/>
                <w:sz w:val="20"/>
                <w:szCs w:val="20"/>
              </w:rPr>
            </w:pPr>
          </w:p>
        </w:tc>
      </w:tr>
      <w:tr w:rsidR="006B550F" w:rsidRPr="00F2006F" w:rsidTr="00211C3F">
        <w:trPr>
          <w:trHeight w:val="230"/>
          <w:ins w:id="41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46" w:author="Arjan" w:date="2013-02-07T23:33:00Z"/>
                <w:rFonts w:ascii="Arial" w:eastAsia="Times New Roman" w:hAnsi="Arial" w:cs="Arial"/>
                <w:color w:val="000000"/>
                <w:sz w:val="20"/>
                <w:szCs w:val="20"/>
              </w:rPr>
            </w:pPr>
            <w:ins w:id="4147"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48" w:author="Arjan" w:date="2013-02-07T23:33:00Z"/>
                <w:rFonts w:ascii="Arial" w:eastAsia="Times New Roman" w:hAnsi="Arial" w:cs="Arial"/>
                <w:color w:val="000000"/>
                <w:sz w:val="20"/>
                <w:szCs w:val="20"/>
              </w:rPr>
            </w:pPr>
            <w:ins w:id="4149" w:author="Arjan" w:date="2013-02-07T23:33:00Z">
              <w:r w:rsidRPr="00F2006F">
                <w:rPr>
                  <w:rFonts w:ascii="Arial" w:eastAsia="Times New Roman" w:hAnsi="Arial" w:cs="Arial"/>
                  <w:color w:val="000000"/>
                  <w:sz w:val="20"/>
                  <w:szCs w:val="20"/>
                </w:rPr>
                <w:t>KING</w:t>
              </w:r>
            </w:ins>
          </w:p>
        </w:tc>
      </w:tr>
      <w:tr w:rsidR="006B550F" w:rsidRPr="00F2006F" w:rsidTr="00211C3F">
        <w:trPr>
          <w:ins w:id="41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52" w:author="Arjan" w:date="2013-02-07T23:33:00Z"/>
                <w:rFonts w:ascii="Arial" w:eastAsia="Times New Roman" w:hAnsi="Arial" w:cs="Arial"/>
                <w:b/>
                <w:bCs/>
                <w:color w:val="000000"/>
                <w:sz w:val="20"/>
                <w:szCs w:val="20"/>
              </w:rPr>
            </w:pPr>
          </w:p>
        </w:tc>
      </w:tr>
      <w:tr w:rsidR="006B550F" w:rsidRPr="00F2006F" w:rsidTr="00211C3F">
        <w:trPr>
          <w:ins w:id="41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54" w:author="Arjan" w:date="2013-02-07T23:33:00Z"/>
                <w:rFonts w:ascii="Arial" w:eastAsia="Times New Roman" w:hAnsi="Arial" w:cs="Arial"/>
                <w:color w:val="000000"/>
                <w:sz w:val="20"/>
                <w:szCs w:val="20"/>
              </w:rPr>
            </w:pPr>
            <w:ins w:id="4155"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56" w:author="Arjan" w:date="2013-02-07T23:33:00Z"/>
                <w:rFonts w:ascii="Arial" w:eastAsia="Times New Roman" w:hAnsi="Arial" w:cs="Arial"/>
                <w:color w:val="000000"/>
                <w:sz w:val="20"/>
                <w:szCs w:val="20"/>
              </w:rPr>
            </w:pPr>
            <w:ins w:id="4157" w:author="Arjan" w:date="2013-02-07T23:33:00Z">
              <w:r w:rsidRPr="00F2006F">
                <w:rPr>
                  <w:rFonts w:ascii="Arial" w:eastAsia="Times New Roman" w:hAnsi="Arial" w:cs="Arial"/>
                  <w:color w:val="000000"/>
                  <w:sz w:val="20"/>
                  <w:szCs w:val="20"/>
                </w:rPr>
                <w:t>1 januari 2013</w:t>
              </w:r>
            </w:ins>
          </w:p>
        </w:tc>
      </w:tr>
      <w:tr w:rsidR="006B550F" w:rsidRPr="00F2006F" w:rsidTr="00211C3F">
        <w:trPr>
          <w:ins w:id="41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60" w:author="Arjan" w:date="2013-02-07T23:33:00Z"/>
                <w:rFonts w:ascii="Arial" w:eastAsia="Times New Roman" w:hAnsi="Arial" w:cs="Arial"/>
                <w:b/>
                <w:bCs/>
                <w:color w:val="000000"/>
                <w:sz w:val="20"/>
                <w:szCs w:val="20"/>
              </w:rPr>
            </w:pPr>
          </w:p>
        </w:tc>
      </w:tr>
      <w:tr w:rsidR="006B550F" w:rsidRPr="00F2006F" w:rsidTr="00211C3F">
        <w:trPr>
          <w:ins w:id="41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62" w:author="Arjan" w:date="2013-02-07T23:33:00Z"/>
                <w:rFonts w:ascii="Arial" w:eastAsia="Times New Roman" w:hAnsi="Arial" w:cs="Arial"/>
                <w:color w:val="000000"/>
                <w:sz w:val="20"/>
                <w:szCs w:val="20"/>
              </w:rPr>
            </w:pPr>
            <w:ins w:id="4163"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64" w:author="Arjan" w:date="2013-02-07T23:33:00Z"/>
                <w:rFonts w:ascii="Arial" w:eastAsia="Times New Roman" w:hAnsi="Arial" w:cs="Arial"/>
                <w:color w:val="000000"/>
                <w:sz w:val="20"/>
                <w:szCs w:val="20"/>
              </w:rPr>
            </w:pPr>
            <w:ins w:id="4165" w:author="Arjan" w:date="2013-02-07T23:33:00Z">
              <w:r w:rsidRPr="00F2006F">
                <w:rPr>
                  <w:rFonts w:ascii="Arial" w:eastAsia="Times New Roman" w:hAnsi="Arial" w:cs="Arial"/>
                  <w:color w:val="000000"/>
                  <w:sz w:val="20"/>
                  <w:szCs w:val="20"/>
                </w:rPr>
                <w:t xml:space="preserve">Het gaat hier om een codering van de aard van de zaak, ook wel </w:t>
              </w:r>
              <w:proofErr w:type="spellStart"/>
              <w:r w:rsidRPr="00F2006F">
                <w:rPr>
                  <w:rFonts w:ascii="Arial" w:eastAsia="Times New Roman" w:hAnsi="Arial" w:cs="Arial"/>
                  <w:color w:val="000000"/>
                  <w:sz w:val="20"/>
                  <w:szCs w:val="20"/>
                </w:rPr>
                <w:t>Zaaktype-code</w:t>
              </w:r>
              <w:proofErr w:type="spellEnd"/>
              <w:r w:rsidRPr="00F2006F">
                <w:rPr>
                  <w:rFonts w:ascii="Arial" w:eastAsia="Times New Roman" w:hAnsi="Arial" w:cs="Arial"/>
                  <w:color w:val="000000"/>
                  <w:sz w:val="20"/>
                  <w:szCs w:val="20"/>
                </w:rPr>
                <w:t xml:space="preserve"> genoemd zoals deze wordt toegepast in de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 xml:space="preserve"> waartoe het zaaktype van de gerelateerde zaak behoort.</w:t>
              </w:r>
            </w:ins>
          </w:p>
        </w:tc>
      </w:tr>
      <w:tr w:rsidR="006B550F" w:rsidRPr="00F2006F" w:rsidTr="00211C3F">
        <w:trPr>
          <w:ins w:id="41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68" w:author="Arjan" w:date="2013-02-07T23:33:00Z"/>
                <w:rFonts w:ascii="Arial" w:eastAsia="Times New Roman" w:hAnsi="Arial" w:cs="Arial"/>
                <w:b/>
                <w:bCs/>
                <w:color w:val="000000"/>
                <w:sz w:val="20"/>
                <w:szCs w:val="20"/>
              </w:rPr>
            </w:pPr>
          </w:p>
        </w:tc>
      </w:tr>
      <w:tr w:rsidR="006B550F" w:rsidRPr="00F2006F" w:rsidTr="00211C3F">
        <w:trPr>
          <w:ins w:id="41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70" w:author="Arjan" w:date="2013-02-07T23:33:00Z"/>
                <w:rFonts w:ascii="Arial" w:eastAsia="Times New Roman" w:hAnsi="Arial" w:cs="Arial"/>
                <w:color w:val="000000"/>
                <w:sz w:val="20"/>
                <w:szCs w:val="20"/>
              </w:rPr>
            </w:pPr>
            <w:ins w:id="4171"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172" w:author="Arjan" w:date="2013-02-07T23:33:00Z"/>
                <w:rFonts w:ascii="Arial" w:eastAsia="Times New Roman" w:hAnsi="Arial" w:cs="Arial"/>
                <w:color w:val="000000"/>
                <w:sz w:val="20"/>
                <w:szCs w:val="20"/>
              </w:rPr>
            </w:pPr>
            <w:ins w:id="417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ins>
          </w:p>
        </w:tc>
      </w:tr>
      <w:tr w:rsidR="006B550F" w:rsidRPr="00F2006F" w:rsidTr="00211C3F">
        <w:trPr>
          <w:trHeight w:val="230"/>
          <w:ins w:id="41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76" w:author="Arjan" w:date="2013-02-07T23:33:00Z"/>
                <w:rFonts w:ascii="Arial" w:eastAsia="Times New Roman" w:hAnsi="Arial" w:cs="Arial"/>
                <w:b/>
                <w:bCs/>
                <w:color w:val="000000"/>
                <w:sz w:val="20"/>
                <w:szCs w:val="20"/>
              </w:rPr>
            </w:pPr>
          </w:p>
        </w:tc>
      </w:tr>
      <w:tr w:rsidR="006B550F" w:rsidRPr="00F2006F" w:rsidTr="00211C3F">
        <w:trPr>
          <w:trHeight w:val="230"/>
          <w:ins w:id="41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78" w:author="Arjan" w:date="2013-02-07T23:33:00Z"/>
                <w:rFonts w:ascii="Arial" w:eastAsia="Times New Roman" w:hAnsi="Arial" w:cs="Arial"/>
                <w:color w:val="000000"/>
                <w:sz w:val="20"/>
                <w:szCs w:val="20"/>
              </w:rPr>
            </w:pPr>
            <w:proofErr w:type="spellStart"/>
            <w:ins w:id="4179"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80" w:author="Arjan" w:date="2013-02-07T23:33:00Z"/>
                <w:rFonts w:ascii="Arial" w:eastAsia="Times New Roman" w:hAnsi="Arial" w:cs="Arial"/>
                <w:color w:val="000000"/>
                <w:sz w:val="20"/>
                <w:szCs w:val="20"/>
              </w:rPr>
            </w:pPr>
            <w:ins w:id="4181" w:author="Arjan" w:date="2013-02-07T23:33:00Z">
              <w:r w:rsidRPr="00F2006F">
                <w:rPr>
                  <w:rFonts w:ascii="Arial" w:eastAsia="Times New Roman" w:hAnsi="Arial" w:cs="Arial"/>
                  <w:color w:val="000000"/>
                  <w:sz w:val="20"/>
                  <w:szCs w:val="20"/>
                </w:rPr>
                <w:t xml:space="preserve">Een waarde voor dit attribuutsoort in de van toepassing zijn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r w:rsidR="006B550F" w:rsidRPr="00F2006F" w:rsidTr="00211C3F">
        <w:trPr>
          <w:trHeight w:val="230"/>
          <w:ins w:id="41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84" w:author="Arjan" w:date="2013-02-07T23:33:00Z"/>
                <w:rFonts w:ascii="Arial" w:eastAsia="Times New Roman" w:hAnsi="Arial" w:cs="Arial"/>
                <w:b/>
                <w:bCs/>
                <w:color w:val="000000"/>
                <w:sz w:val="20"/>
                <w:szCs w:val="20"/>
              </w:rPr>
            </w:pPr>
          </w:p>
        </w:tc>
      </w:tr>
      <w:tr w:rsidR="006B550F" w:rsidRPr="00F2006F" w:rsidTr="00211C3F">
        <w:trPr>
          <w:trHeight w:val="230"/>
          <w:ins w:id="41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86" w:author="Arjan" w:date="2013-02-07T23:33:00Z"/>
                <w:rFonts w:ascii="Arial" w:eastAsia="Times New Roman" w:hAnsi="Arial" w:cs="Arial"/>
                <w:b/>
                <w:bCs/>
                <w:color w:val="000000"/>
                <w:sz w:val="20"/>
                <w:szCs w:val="20"/>
              </w:rPr>
            </w:pPr>
            <w:ins w:id="4187"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88" w:author="Arjan" w:date="2013-02-07T23:33:00Z"/>
                <w:rFonts w:ascii="Arial" w:eastAsia="Times New Roman" w:hAnsi="Arial" w:cs="Arial"/>
                <w:color w:val="000000"/>
                <w:sz w:val="20"/>
                <w:szCs w:val="20"/>
              </w:rPr>
            </w:pPr>
            <w:ins w:id="4189"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41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92" w:author="Arjan" w:date="2013-02-07T23:33:00Z"/>
                <w:rFonts w:ascii="Arial" w:eastAsia="Times New Roman" w:hAnsi="Arial" w:cs="Arial"/>
                <w:color w:val="000000"/>
                <w:sz w:val="20"/>
                <w:szCs w:val="20"/>
              </w:rPr>
            </w:pPr>
          </w:p>
        </w:tc>
      </w:tr>
      <w:tr w:rsidR="006B550F" w:rsidRPr="00F2006F" w:rsidTr="00211C3F">
        <w:trPr>
          <w:trHeight w:val="230"/>
          <w:ins w:id="41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94" w:author="Arjan" w:date="2013-02-07T23:33:00Z"/>
                <w:rFonts w:ascii="Arial" w:eastAsia="Times New Roman" w:hAnsi="Arial" w:cs="Arial"/>
                <w:b/>
                <w:bCs/>
                <w:color w:val="000000"/>
                <w:sz w:val="20"/>
                <w:szCs w:val="20"/>
              </w:rPr>
            </w:pPr>
            <w:proofErr w:type="spellStart"/>
            <w:ins w:id="4195"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96" w:author="Arjan" w:date="2013-02-07T23:33:00Z"/>
                <w:rFonts w:ascii="Arial" w:eastAsia="Times New Roman" w:hAnsi="Arial" w:cs="Arial"/>
                <w:color w:val="000000"/>
                <w:sz w:val="20"/>
                <w:szCs w:val="20"/>
              </w:rPr>
            </w:pPr>
            <w:ins w:id="419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1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19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0" w:author="Arjan" w:date="2013-02-07T23:33:00Z"/>
                <w:rFonts w:ascii="Arial" w:eastAsia="Times New Roman" w:hAnsi="Arial" w:cs="Arial"/>
                <w:color w:val="000000"/>
                <w:sz w:val="20"/>
                <w:szCs w:val="20"/>
              </w:rPr>
            </w:pPr>
          </w:p>
        </w:tc>
      </w:tr>
      <w:tr w:rsidR="006B550F" w:rsidRPr="00F2006F" w:rsidTr="00211C3F">
        <w:trPr>
          <w:trHeight w:val="230"/>
          <w:ins w:id="42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2" w:author="Arjan" w:date="2013-02-07T23:33:00Z"/>
                <w:rFonts w:ascii="Arial" w:eastAsia="Times New Roman" w:hAnsi="Arial" w:cs="Arial"/>
                <w:b/>
                <w:bCs/>
                <w:color w:val="000000"/>
                <w:sz w:val="20"/>
                <w:szCs w:val="20"/>
              </w:rPr>
            </w:pPr>
            <w:proofErr w:type="spellStart"/>
            <w:ins w:id="4203"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4" w:author="Arjan" w:date="2013-02-07T23:33:00Z"/>
                <w:rFonts w:ascii="Arial" w:eastAsia="Times New Roman" w:hAnsi="Arial" w:cs="Arial"/>
                <w:color w:val="000000"/>
                <w:sz w:val="20"/>
                <w:szCs w:val="20"/>
              </w:rPr>
            </w:pPr>
          </w:p>
        </w:tc>
      </w:tr>
      <w:tr w:rsidR="006B550F" w:rsidRPr="00F2006F" w:rsidTr="00211C3F">
        <w:trPr>
          <w:trHeight w:val="230"/>
          <w:ins w:id="42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7" w:author="Arjan" w:date="2013-02-07T23:33:00Z"/>
                <w:rFonts w:ascii="Arial" w:eastAsia="Times New Roman" w:hAnsi="Arial" w:cs="Arial"/>
                <w:color w:val="000000"/>
                <w:sz w:val="20"/>
                <w:szCs w:val="20"/>
              </w:rPr>
            </w:pPr>
          </w:p>
        </w:tc>
      </w:tr>
      <w:tr w:rsidR="006B550F" w:rsidRPr="00F2006F" w:rsidTr="00211C3F">
        <w:trPr>
          <w:trHeight w:val="230"/>
          <w:ins w:id="42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09" w:author="Arjan" w:date="2013-02-07T23:33:00Z"/>
                <w:rFonts w:ascii="Arial" w:eastAsia="Times New Roman" w:hAnsi="Arial" w:cs="Arial"/>
                <w:b/>
                <w:bCs/>
                <w:color w:val="000000"/>
                <w:sz w:val="20"/>
                <w:szCs w:val="20"/>
              </w:rPr>
            </w:pPr>
            <w:proofErr w:type="spellStart"/>
            <w:ins w:id="4210"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11" w:author="Arjan" w:date="2013-02-07T23:33:00Z"/>
                <w:rFonts w:ascii="Arial" w:eastAsia="Times New Roman" w:hAnsi="Arial" w:cs="Arial"/>
                <w:color w:val="000000"/>
                <w:sz w:val="20"/>
                <w:szCs w:val="20"/>
              </w:rPr>
            </w:pPr>
            <w:ins w:id="421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2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15" w:author="Arjan" w:date="2013-02-07T23:33:00Z"/>
                <w:rFonts w:ascii="Arial" w:eastAsia="Times New Roman" w:hAnsi="Arial" w:cs="Arial"/>
                <w:color w:val="000000"/>
                <w:sz w:val="20"/>
                <w:szCs w:val="20"/>
              </w:rPr>
            </w:pPr>
          </w:p>
        </w:tc>
      </w:tr>
      <w:tr w:rsidR="006B550F" w:rsidRPr="00F2006F" w:rsidTr="00211C3F">
        <w:trPr>
          <w:trHeight w:val="230"/>
          <w:ins w:id="42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17" w:author="Arjan" w:date="2013-02-07T23:33:00Z"/>
                <w:rFonts w:ascii="Arial" w:eastAsia="Times New Roman" w:hAnsi="Arial" w:cs="Arial"/>
                <w:b/>
                <w:bCs/>
                <w:color w:val="000000"/>
                <w:sz w:val="20"/>
                <w:szCs w:val="20"/>
              </w:rPr>
            </w:pPr>
            <w:proofErr w:type="spellStart"/>
            <w:ins w:id="4218"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19" w:author="Arjan" w:date="2013-02-07T23:33:00Z"/>
                <w:rFonts w:ascii="Arial" w:eastAsia="Times New Roman" w:hAnsi="Arial" w:cs="Arial"/>
                <w:color w:val="000000"/>
                <w:sz w:val="20"/>
                <w:szCs w:val="20"/>
              </w:rPr>
            </w:pPr>
            <w:ins w:id="422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2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23" w:author="Arjan" w:date="2013-02-07T23:33:00Z"/>
                <w:rFonts w:ascii="Arial" w:eastAsia="Times New Roman" w:hAnsi="Arial" w:cs="Arial"/>
                <w:b/>
                <w:bCs/>
                <w:color w:val="000000"/>
                <w:sz w:val="20"/>
                <w:szCs w:val="20"/>
              </w:rPr>
            </w:pPr>
          </w:p>
        </w:tc>
      </w:tr>
      <w:tr w:rsidR="006B550F" w:rsidRPr="00F2006F" w:rsidTr="00211C3F">
        <w:trPr>
          <w:trHeight w:val="230"/>
          <w:ins w:id="42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25" w:author="Arjan" w:date="2013-02-07T23:33:00Z"/>
                <w:rFonts w:ascii="Arial" w:eastAsia="Times New Roman" w:hAnsi="Arial" w:cs="Arial"/>
                <w:color w:val="000000"/>
                <w:sz w:val="20"/>
                <w:szCs w:val="20"/>
              </w:rPr>
            </w:pPr>
            <w:ins w:id="4226"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227" w:author="Arjan" w:date="2013-02-07T23:33:00Z"/>
                <w:rFonts w:ascii="Arial" w:eastAsia="Times New Roman" w:hAnsi="Arial" w:cs="Arial"/>
                <w:color w:val="000000"/>
                <w:sz w:val="20"/>
                <w:szCs w:val="20"/>
              </w:rPr>
            </w:pPr>
            <w:ins w:id="422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42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31" w:author="Arjan" w:date="2013-02-07T23:33:00Z"/>
                <w:rFonts w:ascii="Arial" w:eastAsia="Times New Roman" w:hAnsi="Arial" w:cs="Arial"/>
                <w:b/>
                <w:bCs/>
                <w:color w:val="000000"/>
                <w:sz w:val="20"/>
                <w:szCs w:val="20"/>
              </w:rPr>
            </w:pPr>
          </w:p>
        </w:tc>
      </w:tr>
      <w:tr w:rsidR="006B550F" w:rsidRPr="00F2006F" w:rsidTr="00211C3F">
        <w:trPr>
          <w:trHeight w:val="200"/>
          <w:ins w:id="42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33" w:author="Arjan" w:date="2013-02-07T23:33:00Z"/>
                <w:rFonts w:ascii="Arial" w:eastAsia="Times New Roman" w:hAnsi="Arial" w:cs="Arial"/>
                <w:color w:val="000000"/>
                <w:sz w:val="20"/>
                <w:szCs w:val="20"/>
              </w:rPr>
            </w:pPr>
            <w:ins w:id="4234"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35" w:author="Arjan" w:date="2013-02-07T23:33:00Z"/>
                <w:rFonts w:ascii="Arial" w:eastAsia="Times New Roman" w:hAnsi="Arial" w:cs="Arial"/>
                <w:color w:val="000000"/>
                <w:sz w:val="20"/>
                <w:szCs w:val="20"/>
              </w:rPr>
            </w:pPr>
            <w:proofErr w:type="spellStart"/>
            <w:ins w:id="4236" w:author="Arjan" w:date="2013-02-07T23:33:00Z">
              <w:r w:rsidRPr="00F2006F">
                <w:rPr>
                  <w:rFonts w:ascii="Arial" w:eastAsia="Times New Roman" w:hAnsi="Arial" w:cs="Arial"/>
                  <w:color w:val="000000"/>
                  <w:sz w:val="20"/>
                  <w:szCs w:val="20"/>
                </w:rPr>
                <w:t>Default</w:t>
              </w:r>
              <w:proofErr w:type="spellEnd"/>
              <w:r w:rsidRPr="00F2006F">
                <w:rPr>
                  <w:rFonts w:ascii="Arial" w:eastAsia="Times New Roman" w:hAnsi="Arial" w:cs="Arial"/>
                  <w:color w:val="000000"/>
                  <w:sz w:val="20"/>
                  <w:szCs w:val="20"/>
                </w:rPr>
                <w:t>: &lt;memo&gt;</w:t>
              </w:r>
            </w:ins>
          </w:p>
          <w:p w:rsidR="006B550F" w:rsidRPr="00F2006F" w:rsidRDefault="006B550F" w:rsidP="00211C3F">
            <w:pPr>
              <w:autoSpaceDE w:val="0"/>
              <w:autoSpaceDN w:val="0"/>
              <w:adjustRightInd w:val="0"/>
              <w:spacing w:after="0" w:line="240" w:lineRule="auto"/>
              <w:rPr>
                <w:ins w:id="4237" w:author="Arjan" w:date="2013-02-07T23:33:00Z"/>
                <w:rFonts w:ascii="Arial" w:eastAsia="Times New Roman" w:hAnsi="Arial" w:cs="Arial"/>
                <w:color w:val="000000"/>
                <w:sz w:val="20"/>
                <w:szCs w:val="20"/>
              </w:rPr>
            </w:pPr>
            <w:proofErr w:type="spellStart"/>
            <w:ins w:id="4238" w:author="Arjan" w:date="2013-02-07T23:33:00Z">
              <w:r w:rsidRPr="00F2006F">
                <w:rPr>
                  <w:rFonts w:ascii="Arial" w:eastAsia="Times New Roman" w:hAnsi="Arial" w:cs="Arial"/>
                  <w:color w:val="000000"/>
                  <w:sz w:val="20"/>
                  <w:szCs w:val="20"/>
                </w:rPr>
                <w:lastRenderedPageBreak/>
                <w:t>Description</w:t>
              </w:r>
              <w:proofErr w:type="spellEnd"/>
              <w:r w:rsidRPr="00F2006F">
                <w:rPr>
                  <w:rFonts w:ascii="Arial" w:eastAsia="Times New Roman" w:hAnsi="Arial" w:cs="Arial"/>
                  <w:color w:val="000000"/>
                  <w:sz w:val="20"/>
                  <w:szCs w:val="20"/>
                </w:rPr>
                <w:t>:Gemeentelijk basisgegeven</w:t>
              </w:r>
            </w:ins>
          </w:p>
        </w:tc>
      </w:tr>
      <w:tr w:rsidR="006B550F" w:rsidRPr="00F2006F" w:rsidTr="00211C3F">
        <w:trPr>
          <w:trHeight w:val="230"/>
          <w:ins w:id="42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41" w:author="Arjan" w:date="2013-02-07T23:33:00Z"/>
                <w:rFonts w:ascii="Arial" w:eastAsia="Times New Roman" w:hAnsi="Arial" w:cs="Arial"/>
                <w:b/>
                <w:bCs/>
                <w:color w:val="000000"/>
                <w:sz w:val="20"/>
                <w:szCs w:val="20"/>
              </w:rPr>
            </w:pPr>
          </w:p>
        </w:tc>
      </w:tr>
      <w:tr w:rsidR="006B550F" w:rsidRPr="00F2006F" w:rsidTr="00211C3F">
        <w:trPr>
          <w:trHeight w:val="230"/>
          <w:ins w:id="42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43" w:author="Arjan" w:date="2013-02-07T23:33:00Z"/>
                <w:rFonts w:ascii="Arial" w:eastAsia="Times New Roman" w:hAnsi="Arial" w:cs="Arial"/>
                <w:color w:val="000000"/>
                <w:sz w:val="20"/>
                <w:szCs w:val="20"/>
              </w:rPr>
            </w:pPr>
            <w:ins w:id="4244"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45" w:author="Arjan" w:date="2013-02-07T23:33:00Z"/>
                <w:rFonts w:ascii="Arial" w:eastAsia="Times New Roman" w:hAnsi="Arial" w:cs="Arial"/>
                <w:color w:val="000000"/>
                <w:sz w:val="20"/>
                <w:szCs w:val="20"/>
              </w:rPr>
            </w:pPr>
            <w:ins w:id="4246" w:author="Arjan" w:date="2013-02-07T23:33:00Z">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4247" w:author="Arjan" w:date="2013-02-07T23:33:00Z"/>
          <w:rFonts w:ascii="Arial" w:eastAsia="Times New Roman" w:hAnsi="Arial" w:cs="Arial"/>
          <w:b/>
          <w:bCs/>
          <w:color w:val="004080"/>
          <w:sz w:val="24"/>
          <w:szCs w:val="24"/>
        </w:rPr>
      </w:pPr>
      <w:ins w:id="424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proofErr w:type="spellStart"/>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Zaaktype-omschrijving</w:t>
        </w:r>
        <w:proofErr w:type="spellEnd"/>
        <w:r w:rsidR="006B550F" w:rsidRPr="00F2006F">
          <w:rPr>
            <w:rFonts w:ascii="Arial" w:eastAsia="Times New Roman" w:hAnsi="Arial" w:cs="Arial"/>
            <w:b/>
            <w:bCs/>
            <w:color w:val="004080"/>
            <w:sz w:val="24"/>
            <w:szCs w:val="24"/>
          </w:rPr>
          <w:t xml:space="preserve"> generiek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42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50" w:author="Arjan" w:date="2013-02-07T23:33:00Z"/>
                <w:rFonts w:ascii="Arial" w:eastAsia="Times New Roman" w:hAnsi="Arial" w:cs="Arial"/>
                <w:color w:val="000000"/>
                <w:sz w:val="20"/>
                <w:szCs w:val="20"/>
              </w:rPr>
            </w:pPr>
            <w:ins w:id="4251"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252" w:author="Arjan" w:date="2013-02-07T23:33:00Z"/>
                <w:rFonts w:ascii="Arial" w:eastAsia="Times New Roman" w:hAnsi="Arial" w:cs="Arial"/>
                <w:color w:val="000000"/>
                <w:sz w:val="20"/>
                <w:szCs w:val="20"/>
              </w:rPr>
            </w:pPr>
            <w:ins w:id="425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r>
      <w:tr w:rsidR="006B550F" w:rsidRPr="00F2006F" w:rsidTr="00211C3F">
        <w:trPr>
          <w:ins w:id="42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56" w:author="Arjan" w:date="2013-02-07T23:33:00Z"/>
                <w:rFonts w:ascii="Arial" w:eastAsia="Times New Roman" w:hAnsi="Arial" w:cs="Arial"/>
                <w:b/>
                <w:bCs/>
                <w:color w:val="000000"/>
                <w:sz w:val="20"/>
                <w:szCs w:val="20"/>
              </w:rPr>
            </w:pPr>
          </w:p>
        </w:tc>
      </w:tr>
      <w:tr w:rsidR="006B550F" w:rsidRPr="00F2006F" w:rsidTr="00211C3F">
        <w:trPr>
          <w:ins w:id="42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58" w:author="Arjan" w:date="2013-02-07T23:33:00Z"/>
                <w:rFonts w:ascii="Arial" w:eastAsia="Times New Roman" w:hAnsi="Arial" w:cs="Arial"/>
                <w:color w:val="000000"/>
                <w:sz w:val="20"/>
                <w:szCs w:val="20"/>
              </w:rPr>
            </w:pPr>
            <w:ins w:id="4259"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60" w:author="Arjan" w:date="2013-02-07T23:33:00Z"/>
                <w:rFonts w:ascii="Arial" w:eastAsia="Times New Roman" w:hAnsi="Arial" w:cs="Arial"/>
                <w:color w:val="000000"/>
                <w:sz w:val="20"/>
                <w:szCs w:val="20"/>
              </w:rPr>
            </w:pPr>
            <w:ins w:id="4261" w:author="Arjan" w:date="2013-02-07T23:33:00Z">
              <w:r w:rsidRPr="00F2006F">
                <w:rPr>
                  <w:rFonts w:ascii="Arial" w:eastAsia="Times New Roman" w:hAnsi="Arial" w:cs="Arial"/>
                  <w:color w:val="000000"/>
                  <w:sz w:val="20"/>
                  <w:szCs w:val="20"/>
                </w:rPr>
                <w:t>KING</w:t>
              </w:r>
            </w:ins>
          </w:p>
        </w:tc>
      </w:tr>
      <w:tr w:rsidR="006B550F" w:rsidRPr="00F2006F" w:rsidTr="00211C3F">
        <w:trPr>
          <w:ins w:id="42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64" w:author="Arjan" w:date="2013-02-07T23:33:00Z"/>
                <w:rFonts w:ascii="Arial" w:eastAsia="Times New Roman" w:hAnsi="Arial" w:cs="Arial"/>
                <w:b/>
                <w:bCs/>
                <w:color w:val="000000"/>
                <w:sz w:val="20"/>
                <w:szCs w:val="20"/>
              </w:rPr>
            </w:pPr>
          </w:p>
        </w:tc>
      </w:tr>
      <w:tr w:rsidR="006B550F" w:rsidRPr="00F2006F" w:rsidTr="00211C3F">
        <w:trPr>
          <w:ins w:id="42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66" w:author="Arjan" w:date="2013-02-07T23:33:00Z"/>
                <w:rFonts w:ascii="Arial" w:eastAsia="Times New Roman" w:hAnsi="Arial" w:cs="Arial"/>
                <w:color w:val="000000"/>
                <w:sz w:val="20"/>
                <w:szCs w:val="20"/>
              </w:rPr>
            </w:pPr>
            <w:ins w:id="4267"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68" w:author="Arjan" w:date="2013-02-07T23:33:00Z"/>
                <w:rFonts w:ascii="Arial" w:eastAsia="Times New Roman" w:hAnsi="Arial" w:cs="Arial"/>
                <w:color w:val="000000"/>
                <w:sz w:val="20"/>
                <w:szCs w:val="20"/>
              </w:rPr>
            </w:pPr>
          </w:p>
        </w:tc>
      </w:tr>
      <w:tr w:rsidR="006B550F" w:rsidRPr="00F2006F" w:rsidTr="00211C3F">
        <w:trPr>
          <w:ins w:id="42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71" w:author="Arjan" w:date="2013-02-07T23:33:00Z"/>
                <w:rFonts w:ascii="Arial" w:eastAsia="Times New Roman" w:hAnsi="Arial" w:cs="Arial"/>
                <w:b/>
                <w:bCs/>
                <w:color w:val="000000"/>
                <w:sz w:val="20"/>
                <w:szCs w:val="20"/>
              </w:rPr>
            </w:pPr>
          </w:p>
        </w:tc>
      </w:tr>
      <w:tr w:rsidR="006B550F" w:rsidRPr="00F2006F" w:rsidTr="00211C3F">
        <w:trPr>
          <w:trHeight w:val="335"/>
          <w:ins w:id="42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73" w:author="Arjan" w:date="2013-02-07T23:33:00Z"/>
                <w:rFonts w:ascii="Arial" w:eastAsia="Times New Roman" w:hAnsi="Arial" w:cs="Arial"/>
                <w:color w:val="000000"/>
                <w:sz w:val="20"/>
                <w:szCs w:val="20"/>
              </w:rPr>
            </w:pPr>
            <w:proofErr w:type="spellStart"/>
            <w:ins w:id="4274"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275" w:author="Arjan" w:date="2013-02-07T23:33:00Z"/>
                <w:rFonts w:ascii="Arial" w:eastAsia="Times New Roman" w:hAnsi="Arial" w:cs="Arial"/>
                <w:color w:val="000000"/>
                <w:sz w:val="20"/>
                <w:szCs w:val="20"/>
              </w:rPr>
            </w:pPr>
            <w:ins w:id="427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ins>
          </w:p>
        </w:tc>
      </w:tr>
      <w:tr w:rsidR="006B550F" w:rsidRPr="00F2006F" w:rsidTr="00211C3F">
        <w:trPr>
          <w:trHeight w:val="215"/>
          <w:ins w:id="42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79" w:author="Arjan" w:date="2013-02-07T23:33:00Z"/>
                <w:rFonts w:ascii="Arial" w:eastAsia="Times New Roman" w:hAnsi="Arial" w:cs="Arial"/>
                <w:b/>
                <w:bCs/>
                <w:color w:val="000000"/>
                <w:sz w:val="20"/>
                <w:szCs w:val="20"/>
              </w:rPr>
            </w:pPr>
          </w:p>
        </w:tc>
      </w:tr>
      <w:tr w:rsidR="006B550F" w:rsidRPr="00F2006F" w:rsidTr="00211C3F">
        <w:trPr>
          <w:trHeight w:val="215"/>
          <w:ins w:id="42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81" w:author="Arjan" w:date="2013-02-07T23:33:00Z"/>
                <w:rFonts w:ascii="Arial" w:eastAsia="Times New Roman" w:hAnsi="Arial" w:cs="Arial"/>
                <w:color w:val="000000"/>
                <w:sz w:val="20"/>
                <w:szCs w:val="20"/>
              </w:rPr>
            </w:pPr>
            <w:ins w:id="4282"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283" w:author="Arjan" w:date="2013-02-07T23:33:00Z"/>
                <w:rFonts w:ascii="Arial" w:eastAsia="Times New Roman" w:hAnsi="Arial" w:cs="Arial"/>
                <w:color w:val="000000"/>
                <w:sz w:val="20"/>
                <w:szCs w:val="20"/>
              </w:rPr>
            </w:pPr>
            <w:ins w:id="428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 xml:space="preserve">Algemeen gehanteerde omschrijving van de aard van </w:t>
              </w:r>
              <w:proofErr w:type="spellStart"/>
              <w:r w:rsidR="006B550F" w:rsidRPr="00F2006F">
                <w:rPr>
                  <w:rFonts w:ascii="Arial" w:eastAsia="Times New Roman" w:hAnsi="Arial" w:cs="Arial"/>
                  <w:color w:val="610E6A"/>
                  <w:sz w:val="20"/>
                  <w:szCs w:val="20"/>
                </w:rPr>
                <w:t>ZAAKen</w:t>
              </w:r>
              <w:proofErr w:type="spellEnd"/>
              <w:r w:rsidR="006B550F" w:rsidRPr="00F2006F">
                <w:rPr>
                  <w:rFonts w:ascii="Arial" w:eastAsia="Times New Roman" w:hAnsi="Arial" w:cs="Arial"/>
                  <w:color w:val="610E6A"/>
                  <w:sz w:val="20"/>
                  <w:szCs w:val="20"/>
                </w:rPr>
                <w:t xml:space="preserve"> van het ZAAKTYPE waartoe de gerelateerde zaak behoort.</w:t>
              </w:r>
            </w:ins>
          </w:p>
        </w:tc>
      </w:tr>
      <w:tr w:rsidR="006B550F" w:rsidRPr="00F2006F" w:rsidTr="00211C3F">
        <w:trPr>
          <w:trHeight w:val="230"/>
          <w:ins w:id="42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87" w:author="Arjan" w:date="2013-02-07T23:33:00Z"/>
                <w:rFonts w:ascii="Arial" w:eastAsia="Times New Roman" w:hAnsi="Arial" w:cs="Arial"/>
                <w:b/>
                <w:bCs/>
                <w:color w:val="000000"/>
                <w:sz w:val="20"/>
                <w:szCs w:val="20"/>
              </w:rPr>
            </w:pPr>
          </w:p>
        </w:tc>
      </w:tr>
      <w:tr w:rsidR="006B550F" w:rsidRPr="00F2006F" w:rsidTr="00211C3F">
        <w:trPr>
          <w:trHeight w:val="230"/>
          <w:ins w:id="42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89" w:author="Arjan" w:date="2013-02-07T23:33:00Z"/>
                <w:rFonts w:ascii="Arial" w:eastAsia="Times New Roman" w:hAnsi="Arial" w:cs="Arial"/>
                <w:color w:val="000000"/>
                <w:sz w:val="20"/>
                <w:szCs w:val="20"/>
              </w:rPr>
            </w:pPr>
            <w:ins w:id="4290"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91" w:author="Arjan" w:date="2013-02-07T23:33:00Z"/>
                <w:rFonts w:ascii="Arial" w:eastAsia="Times New Roman" w:hAnsi="Arial" w:cs="Arial"/>
                <w:color w:val="000000"/>
                <w:sz w:val="20"/>
                <w:szCs w:val="20"/>
              </w:rPr>
            </w:pPr>
            <w:ins w:id="4292" w:author="Arjan" w:date="2013-02-07T23:33:00Z">
              <w:r w:rsidRPr="00F2006F">
                <w:rPr>
                  <w:rFonts w:ascii="Arial" w:eastAsia="Times New Roman" w:hAnsi="Arial" w:cs="Arial"/>
                  <w:color w:val="000000"/>
                  <w:sz w:val="20"/>
                  <w:szCs w:val="20"/>
                </w:rPr>
                <w:t>KING</w:t>
              </w:r>
            </w:ins>
          </w:p>
        </w:tc>
      </w:tr>
      <w:tr w:rsidR="006B550F" w:rsidRPr="00F2006F" w:rsidTr="00211C3F">
        <w:trPr>
          <w:ins w:id="42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95" w:author="Arjan" w:date="2013-02-07T23:33:00Z"/>
                <w:rFonts w:ascii="Arial" w:eastAsia="Times New Roman" w:hAnsi="Arial" w:cs="Arial"/>
                <w:b/>
                <w:bCs/>
                <w:color w:val="000000"/>
                <w:sz w:val="20"/>
                <w:szCs w:val="20"/>
              </w:rPr>
            </w:pPr>
          </w:p>
        </w:tc>
      </w:tr>
      <w:tr w:rsidR="006B550F" w:rsidRPr="00F2006F" w:rsidTr="00211C3F">
        <w:trPr>
          <w:ins w:id="42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97" w:author="Arjan" w:date="2013-02-07T23:33:00Z"/>
                <w:rFonts w:ascii="Arial" w:eastAsia="Times New Roman" w:hAnsi="Arial" w:cs="Arial"/>
                <w:color w:val="000000"/>
                <w:sz w:val="20"/>
                <w:szCs w:val="20"/>
              </w:rPr>
            </w:pPr>
            <w:ins w:id="4298"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299" w:author="Arjan" w:date="2013-02-07T23:33:00Z"/>
                <w:rFonts w:ascii="Arial" w:eastAsia="Times New Roman" w:hAnsi="Arial" w:cs="Arial"/>
                <w:color w:val="000000"/>
                <w:sz w:val="20"/>
                <w:szCs w:val="20"/>
              </w:rPr>
            </w:pPr>
            <w:ins w:id="4300" w:author="Arjan" w:date="2013-02-07T23:33:00Z">
              <w:r w:rsidRPr="00F2006F">
                <w:rPr>
                  <w:rFonts w:ascii="Arial" w:eastAsia="Times New Roman" w:hAnsi="Arial" w:cs="Arial"/>
                  <w:color w:val="000000"/>
                  <w:sz w:val="20"/>
                  <w:szCs w:val="20"/>
                </w:rPr>
                <w:t>1 januari 2013</w:t>
              </w:r>
            </w:ins>
          </w:p>
        </w:tc>
      </w:tr>
      <w:tr w:rsidR="006B550F" w:rsidRPr="00F2006F" w:rsidTr="00211C3F">
        <w:trPr>
          <w:ins w:id="43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03" w:author="Arjan" w:date="2013-02-07T23:33:00Z"/>
                <w:rFonts w:ascii="Arial" w:eastAsia="Times New Roman" w:hAnsi="Arial" w:cs="Arial"/>
                <w:b/>
                <w:bCs/>
                <w:color w:val="000000"/>
                <w:sz w:val="20"/>
                <w:szCs w:val="20"/>
              </w:rPr>
            </w:pPr>
          </w:p>
        </w:tc>
      </w:tr>
      <w:tr w:rsidR="006B550F" w:rsidRPr="00F2006F" w:rsidTr="00211C3F">
        <w:trPr>
          <w:ins w:id="43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05" w:author="Arjan" w:date="2013-02-07T23:33:00Z"/>
                <w:rFonts w:ascii="Arial" w:eastAsia="Times New Roman" w:hAnsi="Arial" w:cs="Arial"/>
                <w:color w:val="000000"/>
                <w:sz w:val="20"/>
                <w:szCs w:val="20"/>
              </w:rPr>
            </w:pPr>
            <w:ins w:id="4306"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07" w:author="Arjan" w:date="2013-02-07T23:33:00Z"/>
                <w:rFonts w:ascii="Arial" w:eastAsia="Times New Roman" w:hAnsi="Arial" w:cs="Arial"/>
                <w:color w:val="000000"/>
                <w:sz w:val="20"/>
                <w:szCs w:val="20"/>
              </w:rPr>
            </w:pPr>
            <w:ins w:id="4308" w:author="Arjan" w:date="2013-02-07T23:33:00Z">
              <w:r w:rsidRPr="00F2006F">
                <w:rPr>
                  <w:rFonts w:ascii="Arial" w:eastAsia="Times New Roman" w:hAnsi="Arial" w:cs="Arial"/>
                  <w:color w:val="000000"/>
                  <w:sz w:val="20"/>
                  <w:szCs w:val="20"/>
                </w:rPr>
                <w:t xml:space="preserve">Het gaat hier om een korte omschrijving van de aard van de zaak, ook wel zaaknaam genoemd, zoals deze wordt toegepast in de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 xml:space="preserve"> voor het domein waarvan het zaaktype deel uit maakt. Deze kan afwijken van de door de zaakbehandelende organisatie(s) gehanteerde naam, de </w:t>
              </w:r>
              <w:proofErr w:type="spellStart"/>
              <w:r w:rsidRPr="00F2006F">
                <w:rPr>
                  <w:rFonts w:ascii="Arial" w:eastAsia="Times New Roman" w:hAnsi="Arial" w:cs="Arial"/>
                  <w:color w:val="000000"/>
                  <w:sz w:val="20"/>
                  <w:szCs w:val="20"/>
                </w:rPr>
                <w:t>Zaaktype-omschrijving</w:t>
              </w:r>
              <w:proofErr w:type="spellEnd"/>
              <w:r w:rsidRPr="00F2006F">
                <w:rPr>
                  <w:rFonts w:ascii="Arial" w:eastAsia="Times New Roman" w:hAnsi="Arial" w:cs="Arial"/>
                  <w:color w:val="000000"/>
                  <w:sz w:val="20"/>
                  <w:szCs w:val="20"/>
                </w:rPr>
                <w:t xml:space="preserve">. De domeinwaarden van de </w:t>
              </w:r>
              <w:proofErr w:type="spellStart"/>
              <w:r w:rsidRPr="00F2006F">
                <w:rPr>
                  <w:rFonts w:ascii="Arial" w:eastAsia="Times New Roman" w:hAnsi="Arial" w:cs="Arial"/>
                  <w:color w:val="000000"/>
                  <w:sz w:val="20"/>
                  <w:szCs w:val="20"/>
                </w:rPr>
                <w:t>zaaktype-code</w:t>
              </w:r>
              <w:proofErr w:type="spellEnd"/>
              <w:r w:rsidRPr="00F2006F">
                <w:rPr>
                  <w:rFonts w:ascii="Arial" w:eastAsia="Times New Roman" w:hAnsi="Arial" w:cs="Arial"/>
                  <w:color w:val="000000"/>
                  <w:sz w:val="20"/>
                  <w:szCs w:val="20"/>
                </w:rPr>
                <w:t xml:space="preserve"> en bijbehorende </w:t>
              </w:r>
              <w:proofErr w:type="spellStart"/>
              <w:r w:rsidRPr="00F2006F">
                <w:rPr>
                  <w:rFonts w:ascii="Arial" w:eastAsia="Times New Roman" w:hAnsi="Arial" w:cs="Arial"/>
                  <w:color w:val="000000"/>
                  <w:sz w:val="20"/>
                  <w:szCs w:val="20"/>
                </w:rPr>
                <w:t>zaaktype-omschrijving</w:t>
              </w:r>
              <w:proofErr w:type="spellEnd"/>
              <w:r w:rsidRPr="00F2006F">
                <w:rPr>
                  <w:rFonts w:ascii="Arial" w:eastAsia="Times New Roman" w:hAnsi="Arial" w:cs="Arial"/>
                  <w:color w:val="000000"/>
                  <w:sz w:val="20"/>
                  <w:szCs w:val="20"/>
                </w:rPr>
                <w:t xml:space="preserve"> generiek  zijn opgenomen in de desbetreffende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r w:rsidR="006B550F" w:rsidRPr="00F2006F" w:rsidTr="00211C3F">
        <w:trPr>
          <w:ins w:id="43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11" w:author="Arjan" w:date="2013-02-07T23:33:00Z"/>
                <w:rFonts w:ascii="Arial" w:eastAsia="Times New Roman" w:hAnsi="Arial" w:cs="Arial"/>
                <w:b/>
                <w:bCs/>
                <w:color w:val="000000"/>
                <w:sz w:val="20"/>
                <w:szCs w:val="20"/>
              </w:rPr>
            </w:pPr>
          </w:p>
        </w:tc>
      </w:tr>
      <w:tr w:rsidR="006B550F" w:rsidRPr="00F2006F" w:rsidTr="00211C3F">
        <w:trPr>
          <w:ins w:id="43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13" w:author="Arjan" w:date="2013-02-07T23:33:00Z"/>
                <w:rFonts w:ascii="Arial" w:eastAsia="Times New Roman" w:hAnsi="Arial" w:cs="Arial"/>
                <w:color w:val="000000"/>
                <w:sz w:val="20"/>
                <w:szCs w:val="20"/>
              </w:rPr>
            </w:pPr>
            <w:ins w:id="4314"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315" w:author="Arjan" w:date="2013-02-07T23:33:00Z"/>
                <w:rFonts w:ascii="Arial" w:eastAsia="Times New Roman" w:hAnsi="Arial" w:cs="Arial"/>
                <w:color w:val="000000"/>
                <w:sz w:val="20"/>
                <w:szCs w:val="20"/>
              </w:rPr>
            </w:pPr>
            <w:ins w:id="431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43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19" w:author="Arjan" w:date="2013-02-07T23:33:00Z"/>
                <w:rFonts w:ascii="Arial" w:eastAsia="Times New Roman" w:hAnsi="Arial" w:cs="Arial"/>
                <w:b/>
                <w:bCs/>
                <w:color w:val="000000"/>
                <w:sz w:val="20"/>
                <w:szCs w:val="20"/>
              </w:rPr>
            </w:pPr>
          </w:p>
        </w:tc>
      </w:tr>
      <w:tr w:rsidR="006B550F" w:rsidRPr="00F2006F" w:rsidTr="00211C3F">
        <w:trPr>
          <w:trHeight w:val="230"/>
          <w:ins w:id="43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21" w:author="Arjan" w:date="2013-02-07T23:33:00Z"/>
                <w:rFonts w:ascii="Arial" w:eastAsia="Times New Roman" w:hAnsi="Arial" w:cs="Arial"/>
                <w:color w:val="000000"/>
                <w:sz w:val="20"/>
                <w:szCs w:val="20"/>
              </w:rPr>
            </w:pPr>
            <w:proofErr w:type="spellStart"/>
            <w:ins w:id="4322"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23" w:author="Arjan" w:date="2013-02-07T23:33:00Z"/>
                <w:rFonts w:ascii="Arial" w:eastAsia="Times New Roman" w:hAnsi="Arial" w:cs="Arial"/>
                <w:color w:val="000000"/>
                <w:sz w:val="20"/>
                <w:szCs w:val="20"/>
              </w:rPr>
            </w:pPr>
            <w:ins w:id="4324" w:author="Arjan" w:date="2013-02-07T23:33:00Z">
              <w:r w:rsidRPr="00F2006F">
                <w:rPr>
                  <w:rFonts w:ascii="Arial" w:eastAsia="Times New Roman" w:hAnsi="Arial" w:cs="Arial"/>
                  <w:color w:val="000000"/>
                  <w:sz w:val="20"/>
                  <w:szCs w:val="20"/>
                </w:rPr>
                <w:t xml:space="preserve">Een waarde voor dit attribuutsoort in de van toepassing zijn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r w:rsidR="006B550F" w:rsidRPr="00F2006F" w:rsidTr="00211C3F">
        <w:trPr>
          <w:trHeight w:val="230"/>
          <w:ins w:id="43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27" w:author="Arjan" w:date="2013-02-07T23:33:00Z"/>
                <w:rFonts w:ascii="Arial" w:eastAsia="Times New Roman" w:hAnsi="Arial" w:cs="Arial"/>
                <w:b/>
                <w:bCs/>
                <w:color w:val="000000"/>
                <w:sz w:val="20"/>
                <w:szCs w:val="20"/>
              </w:rPr>
            </w:pPr>
          </w:p>
        </w:tc>
      </w:tr>
      <w:tr w:rsidR="006B550F" w:rsidRPr="00F2006F" w:rsidTr="00211C3F">
        <w:trPr>
          <w:trHeight w:val="230"/>
          <w:ins w:id="43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29" w:author="Arjan" w:date="2013-02-07T23:33:00Z"/>
                <w:rFonts w:ascii="Arial" w:eastAsia="Times New Roman" w:hAnsi="Arial" w:cs="Arial"/>
                <w:b/>
                <w:bCs/>
                <w:color w:val="000000"/>
                <w:sz w:val="20"/>
                <w:szCs w:val="20"/>
              </w:rPr>
            </w:pPr>
            <w:ins w:id="4330"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31" w:author="Arjan" w:date="2013-02-07T23:33:00Z"/>
                <w:rFonts w:ascii="Arial" w:eastAsia="Times New Roman" w:hAnsi="Arial" w:cs="Arial"/>
                <w:color w:val="000000"/>
                <w:sz w:val="20"/>
                <w:szCs w:val="20"/>
              </w:rPr>
            </w:pPr>
            <w:ins w:id="4332"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43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35" w:author="Arjan" w:date="2013-02-07T23:33:00Z"/>
                <w:rFonts w:ascii="Arial" w:eastAsia="Times New Roman" w:hAnsi="Arial" w:cs="Arial"/>
                <w:color w:val="000000"/>
                <w:sz w:val="20"/>
                <w:szCs w:val="20"/>
              </w:rPr>
            </w:pPr>
          </w:p>
        </w:tc>
      </w:tr>
      <w:tr w:rsidR="006B550F" w:rsidRPr="00F2006F" w:rsidTr="00211C3F">
        <w:trPr>
          <w:trHeight w:val="230"/>
          <w:ins w:id="43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37" w:author="Arjan" w:date="2013-02-07T23:33:00Z"/>
                <w:rFonts w:ascii="Arial" w:eastAsia="Times New Roman" w:hAnsi="Arial" w:cs="Arial"/>
                <w:b/>
                <w:bCs/>
                <w:color w:val="000000"/>
                <w:sz w:val="20"/>
                <w:szCs w:val="20"/>
              </w:rPr>
            </w:pPr>
            <w:proofErr w:type="spellStart"/>
            <w:ins w:id="4338"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39" w:author="Arjan" w:date="2013-02-07T23:33:00Z"/>
                <w:rFonts w:ascii="Arial" w:eastAsia="Times New Roman" w:hAnsi="Arial" w:cs="Arial"/>
                <w:color w:val="000000"/>
                <w:sz w:val="20"/>
                <w:szCs w:val="20"/>
              </w:rPr>
            </w:pPr>
            <w:ins w:id="434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3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43" w:author="Arjan" w:date="2013-02-07T23:33:00Z"/>
                <w:rFonts w:ascii="Arial" w:eastAsia="Times New Roman" w:hAnsi="Arial" w:cs="Arial"/>
                <w:color w:val="000000"/>
                <w:sz w:val="20"/>
                <w:szCs w:val="20"/>
              </w:rPr>
            </w:pPr>
          </w:p>
        </w:tc>
      </w:tr>
      <w:tr w:rsidR="006B550F" w:rsidRPr="00F2006F" w:rsidTr="00211C3F">
        <w:trPr>
          <w:trHeight w:val="230"/>
          <w:ins w:id="43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45" w:author="Arjan" w:date="2013-02-07T23:33:00Z"/>
                <w:rFonts w:ascii="Arial" w:eastAsia="Times New Roman" w:hAnsi="Arial" w:cs="Arial"/>
                <w:b/>
                <w:bCs/>
                <w:color w:val="000000"/>
                <w:sz w:val="20"/>
                <w:szCs w:val="20"/>
              </w:rPr>
            </w:pPr>
            <w:proofErr w:type="spellStart"/>
            <w:ins w:id="4346"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47" w:author="Arjan" w:date="2013-02-07T23:33:00Z"/>
                <w:rFonts w:ascii="Arial" w:eastAsia="Times New Roman" w:hAnsi="Arial" w:cs="Arial"/>
                <w:color w:val="000000"/>
                <w:sz w:val="20"/>
                <w:szCs w:val="20"/>
              </w:rPr>
            </w:pPr>
          </w:p>
        </w:tc>
      </w:tr>
      <w:tr w:rsidR="006B550F" w:rsidRPr="00F2006F" w:rsidTr="00211C3F">
        <w:trPr>
          <w:trHeight w:val="230"/>
          <w:ins w:id="43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50" w:author="Arjan" w:date="2013-02-07T23:33:00Z"/>
                <w:rFonts w:ascii="Arial" w:eastAsia="Times New Roman" w:hAnsi="Arial" w:cs="Arial"/>
                <w:color w:val="000000"/>
                <w:sz w:val="20"/>
                <w:szCs w:val="20"/>
              </w:rPr>
            </w:pPr>
          </w:p>
        </w:tc>
      </w:tr>
      <w:tr w:rsidR="006B550F" w:rsidRPr="00F2006F" w:rsidTr="00211C3F">
        <w:trPr>
          <w:trHeight w:val="230"/>
          <w:ins w:id="43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52" w:author="Arjan" w:date="2013-02-07T23:33:00Z"/>
                <w:rFonts w:ascii="Arial" w:eastAsia="Times New Roman" w:hAnsi="Arial" w:cs="Arial"/>
                <w:b/>
                <w:bCs/>
                <w:color w:val="000000"/>
                <w:sz w:val="20"/>
                <w:szCs w:val="20"/>
              </w:rPr>
            </w:pPr>
            <w:proofErr w:type="spellStart"/>
            <w:ins w:id="4353"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54" w:author="Arjan" w:date="2013-02-07T23:33:00Z"/>
                <w:rFonts w:ascii="Arial" w:eastAsia="Times New Roman" w:hAnsi="Arial" w:cs="Arial"/>
                <w:color w:val="000000"/>
                <w:sz w:val="20"/>
                <w:szCs w:val="20"/>
              </w:rPr>
            </w:pPr>
            <w:ins w:id="435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3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58" w:author="Arjan" w:date="2013-02-07T23:33:00Z"/>
                <w:rFonts w:ascii="Arial" w:eastAsia="Times New Roman" w:hAnsi="Arial" w:cs="Arial"/>
                <w:color w:val="000000"/>
                <w:sz w:val="20"/>
                <w:szCs w:val="20"/>
              </w:rPr>
            </w:pPr>
          </w:p>
        </w:tc>
      </w:tr>
      <w:tr w:rsidR="006B550F" w:rsidRPr="00F2006F" w:rsidTr="00211C3F">
        <w:trPr>
          <w:trHeight w:val="230"/>
          <w:ins w:id="43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60" w:author="Arjan" w:date="2013-02-07T23:33:00Z"/>
                <w:rFonts w:ascii="Arial" w:eastAsia="Times New Roman" w:hAnsi="Arial" w:cs="Arial"/>
                <w:b/>
                <w:bCs/>
                <w:color w:val="000000"/>
                <w:sz w:val="20"/>
                <w:szCs w:val="20"/>
              </w:rPr>
            </w:pPr>
            <w:proofErr w:type="spellStart"/>
            <w:ins w:id="4361"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62" w:author="Arjan" w:date="2013-02-07T23:33:00Z"/>
                <w:rFonts w:ascii="Arial" w:eastAsia="Times New Roman" w:hAnsi="Arial" w:cs="Arial"/>
                <w:color w:val="000000"/>
                <w:sz w:val="20"/>
                <w:szCs w:val="20"/>
              </w:rPr>
            </w:pPr>
            <w:ins w:id="436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3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66" w:author="Arjan" w:date="2013-02-07T23:33:00Z"/>
                <w:rFonts w:ascii="Arial" w:eastAsia="Times New Roman" w:hAnsi="Arial" w:cs="Arial"/>
                <w:b/>
                <w:bCs/>
                <w:color w:val="000000"/>
                <w:sz w:val="20"/>
                <w:szCs w:val="20"/>
              </w:rPr>
            </w:pPr>
          </w:p>
        </w:tc>
      </w:tr>
      <w:tr w:rsidR="006B550F" w:rsidRPr="00F2006F" w:rsidTr="00211C3F">
        <w:trPr>
          <w:trHeight w:val="230"/>
          <w:ins w:id="43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68" w:author="Arjan" w:date="2013-02-07T23:33:00Z"/>
                <w:rFonts w:ascii="Arial" w:eastAsia="Times New Roman" w:hAnsi="Arial" w:cs="Arial"/>
                <w:color w:val="000000"/>
                <w:sz w:val="20"/>
                <w:szCs w:val="20"/>
              </w:rPr>
            </w:pPr>
            <w:ins w:id="4369"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370" w:author="Arjan" w:date="2013-02-07T23:33:00Z"/>
                <w:rFonts w:ascii="Arial" w:eastAsia="Times New Roman" w:hAnsi="Arial" w:cs="Arial"/>
                <w:color w:val="000000"/>
                <w:sz w:val="20"/>
                <w:szCs w:val="20"/>
              </w:rPr>
            </w:pPr>
            <w:ins w:id="437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43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74" w:author="Arjan" w:date="2013-02-07T23:33:00Z"/>
                <w:rFonts w:ascii="Arial" w:eastAsia="Times New Roman" w:hAnsi="Arial" w:cs="Arial"/>
                <w:b/>
                <w:bCs/>
                <w:color w:val="000000"/>
                <w:sz w:val="20"/>
                <w:szCs w:val="20"/>
              </w:rPr>
            </w:pPr>
          </w:p>
        </w:tc>
      </w:tr>
      <w:tr w:rsidR="006B550F" w:rsidRPr="00F2006F" w:rsidTr="00211C3F">
        <w:trPr>
          <w:trHeight w:val="200"/>
          <w:ins w:id="43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76" w:author="Arjan" w:date="2013-02-07T23:33:00Z"/>
                <w:rFonts w:ascii="Arial" w:eastAsia="Times New Roman" w:hAnsi="Arial" w:cs="Arial"/>
                <w:color w:val="000000"/>
                <w:sz w:val="20"/>
                <w:szCs w:val="20"/>
              </w:rPr>
            </w:pPr>
            <w:ins w:id="4377"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78" w:author="Arjan" w:date="2013-02-07T23:33:00Z"/>
                <w:rFonts w:ascii="Arial" w:eastAsia="Times New Roman" w:hAnsi="Arial" w:cs="Arial"/>
                <w:color w:val="000000"/>
                <w:sz w:val="20"/>
                <w:szCs w:val="20"/>
              </w:rPr>
            </w:pPr>
            <w:ins w:id="4379"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43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82" w:author="Arjan" w:date="2013-02-07T23:33:00Z"/>
                <w:rFonts w:ascii="Arial" w:eastAsia="Times New Roman" w:hAnsi="Arial" w:cs="Arial"/>
                <w:b/>
                <w:bCs/>
                <w:color w:val="000000"/>
                <w:sz w:val="20"/>
                <w:szCs w:val="20"/>
              </w:rPr>
            </w:pPr>
          </w:p>
        </w:tc>
      </w:tr>
      <w:tr w:rsidR="006B550F" w:rsidRPr="00F2006F" w:rsidTr="00211C3F">
        <w:trPr>
          <w:trHeight w:val="230"/>
          <w:ins w:id="43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84" w:author="Arjan" w:date="2013-02-07T23:33:00Z"/>
                <w:rFonts w:ascii="Arial" w:eastAsia="Times New Roman" w:hAnsi="Arial" w:cs="Arial"/>
                <w:color w:val="000000"/>
                <w:sz w:val="20"/>
                <w:szCs w:val="20"/>
              </w:rPr>
            </w:pPr>
            <w:ins w:id="4385"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86" w:author="Arjan" w:date="2013-02-07T23:33:00Z"/>
                <w:rFonts w:ascii="Arial" w:eastAsia="Times New Roman" w:hAnsi="Arial" w:cs="Arial"/>
                <w:color w:val="000000"/>
                <w:sz w:val="20"/>
                <w:szCs w:val="20"/>
              </w:rPr>
            </w:pPr>
            <w:ins w:id="4387" w:author="Arjan" w:date="2013-02-07T23:33:00Z">
              <w:r w:rsidRPr="00F2006F">
                <w:rPr>
                  <w:rFonts w:ascii="Arial" w:eastAsia="Times New Roman" w:hAnsi="Arial" w:cs="Arial"/>
                  <w:color w:val="000000"/>
                  <w:sz w:val="20"/>
                  <w:szCs w:val="20"/>
                </w:rPr>
                <w:t xml:space="preserve">De waarde van </w:t>
              </w:r>
              <w:proofErr w:type="spellStart"/>
              <w:r w:rsidRPr="00F2006F">
                <w:rPr>
                  <w:rFonts w:ascii="Arial" w:eastAsia="Times New Roman" w:hAnsi="Arial" w:cs="Arial"/>
                  <w:color w:val="000000"/>
                  <w:sz w:val="20"/>
                  <w:szCs w:val="20"/>
                </w:rPr>
                <w:t>Zaaktype-omschrijvng</w:t>
              </w:r>
              <w:proofErr w:type="spellEnd"/>
              <w:r w:rsidRPr="00F2006F">
                <w:rPr>
                  <w:rFonts w:ascii="Arial" w:eastAsia="Times New Roman" w:hAnsi="Arial" w:cs="Arial"/>
                  <w:color w:val="000000"/>
                  <w:sz w:val="20"/>
                  <w:szCs w:val="20"/>
                </w:rPr>
                <w:t xml:space="preserve"> generiek moet corresponderen met de waarde van de </w:t>
              </w:r>
              <w:proofErr w:type="spellStart"/>
              <w:r w:rsidRPr="00F2006F">
                <w:rPr>
                  <w:rFonts w:ascii="Arial" w:eastAsia="Times New Roman" w:hAnsi="Arial" w:cs="Arial"/>
                  <w:color w:val="000000"/>
                  <w:sz w:val="20"/>
                  <w:szCs w:val="20"/>
                </w:rPr>
                <w:t>Zaaktypecode</w:t>
              </w:r>
              <w:proofErr w:type="spellEnd"/>
              <w:r w:rsidRPr="00F2006F">
                <w:rPr>
                  <w:rFonts w:ascii="Arial" w:eastAsia="Times New Roman" w:hAnsi="Arial" w:cs="Arial"/>
                  <w:color w:val="000000"/>
                  <w:sz w:val="20"/>
                  <w:szCs w:val="20"/>
                </w:rPr>
                <w:t xml:space="preserve"> in de van toepassing zijnde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4388" w:author="Arjan" w:date="2013-02-07T23:33:00Z"/>
          <w:rFonts w:ascii="Arial" w:eastAsia="Times New Roman" w:hAnsi="Arial" w:cs="Arial"/>
          <w:b/>
          <w:bCs/>
          <w:color w:val="004080"/>
          <w:sz w:val="24"/>
          <w:szCs w:val="24"/>
        </w:rPr>
      </w:pPr>
      <w:ins w:id="438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Aanvraagdatum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9360" w:type="dxa"/>
        <w:tblInd w:w="60" w:type="dxa"/>
        <w:tblLayout w:type="fixed"/>
        <w:tblCellMar>
          <w:left w:w="60" w:type="dxa"/>
          <w:right w:w="60" w:type="dxa"/>
        </w:tblCellMar>
        <w:tblLook w:val="0000"/>
      </w:tblPr>
      <w:tblGrid>
        <w:gridCol w:w="3690"/>
        <w:gridCol w:w="5670"/>
      </w:tblGrid>
      <w:tr w:rsidR="006B550F" w:rsidRPr="00F2006F" w:rsidTr="00F860D7">
        <w:trPr>
          <w:trHeight w:val="230"/>
          <w:ins w:id="43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91" w:author="Arjan" w:date="2013-02-07T23:33:00Z"/>
                <w:rFonts w:ascii="Arial" w:eastAsia="Times New Roman" w:hAnsi="Arial" w:cs="Arial"/>
                <w:color w:val="000000"/>
                <w:sz w:val="20"/>
                <w:szCs w:val="20"/>
              </w:rPr>
            </w:pPr>
            <w:ins w:id="4392"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393" w:author="Arjan" w:date="2013-02-07T23:33:00Z"/>
                <w:rFonts w:ascii="Arial" w:eastAsia="Times New Roman" w:hAnsi="Arial" w:cs="Arial"/>
                <w:color w:val="000000"/>
                <w:sz w:val="20"/>
                <w:szCs w:val="20"/>
              </w:rPr>
            </w:pPr>
            <w:ins w:id="439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ins w:id="43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97" w:author="Arjan" w:date="2013-02-07T23:33:00Z"/>
                <w:rFonts w:ascii="Arial" w:eastAsia="Times New Roman" w:hAnsi="Arial" w:cs="Arial"/>
                <w:b/>
                <w:bCs/>
                <w:color w:val="000000"/>
                <w:sz w:val="20"/>
                <w:szCs w:val="20"/>
              </w:rPr>
            </w:pPr>
          </w:p>
        </w:tc>
      </w:tr>
      <w:tr w:rsidR="006B550F" w:rsidRPr="00F2006F" w:rsidTr="00F860D7">
        <w:trPr>
          <w:ins w:id="43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399" w:author="Arjan" w:date="2013-02-07T23:33:00Z"/>
                <w:rFonts w:ascii="Arial" w:eastAsia="Times New Roman" w:hAnsi="Arial" w:cs="Arial"/>
                <w:color w:val="000000"/>
                <w:sz w:val="20"/>
                <w:szCs w:val="20"/>
              </w:rPr>
            </w:pPr>
            <w:ins w:id="4400"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01" w:author="Arjan" w:date="2013-02-07T23:33:00Z"/>
                <w:rFonts w:ascii="Arial" w:eastAsia="Times New Roman" w:hAnsi="Arial" w:cs="Arial"/>
                <w:color w:val="000000"/>
                <w:sz w:val="20"/>
                <w:szCs w:val="20"/>
              </w:rPr>
            </w:pPr>
            <w:ins w:id="4402" w:author="Arjan" w:date="2013-02-07T23:33:00Z">
              <w:r w:rsidRPr="00F2006F">
                <w:rPr>
                  <w:rFonts w:ascii="Arial" w:eastAsia="Times New Roman" w:hAnsi="Arial" w:cs="Arial"/>
                  <w:color w:val="000000"/>
                  <w:sz w:val="20"/>
                  <w:szCs w:val="20"/>
                </w:rPr>
                <w:t>KING</w:t>
              </w:r>
            </w:ins>
          </w:p>
        </w:tc>
      </w:tr>
      <w:tr w:rsidR="006B550F" w:rsidRPr="00F2006F" w:rsidTr="00F860D7">
        <w:trPr>
          <w:ins w:id="44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05" w:author="Arjan" w:date="2013-02-07T23:33:00Z"/>
                <w:rFonts w:ascii="Arial" w:eastAsia="Times New Roman" w:hAnsi="Arial" w:cs="Arial"/>
                <w:b/>
                <w:bCs/>
                <w:color w:val="000000"/>
                <w:sz w:val="20"/>
                <w:szCs w:val="20"/>
              </w:rPr>
            </w:pPr>
          </w:p>
        </w:tc>
      </w:tr>
      <w:tr w:rsidR="006B550F" w:rsidRPr="00F2006F" w:rsidTr="00F860D7">
        <w:trPr>
          <w:ins w:id="44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07" w:author="Arjan" w:date="2013-02-07T23:33:00Z"/>
                <w:rFonts w:ascii="Arial" w:eastAsia="Times New Roman" w:hAnsi="Arial" w:cs="Arial"/>
                <w:color w:val="000000"/>
                <w:sz w:val="20"/>
                <w:szCs w:val="20"/>
              </w:rPr>
            </w:pPr>
            <w:ins w:id="4408"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09" w:author="Arjan" w:date="2013-02-07T23:33:00Z"/>
                <w:rFonts w:ascii="Arial" w:eastAsia="Times New Roman" w:hAnsi="Arial" w:cs="Arial"/>
                <w:color w:val="000000"/>
                <w:sz w:val="20"/>
                <w:szCs w:val="20"/>
              </w:rPr>
            </w:pPr>
          </w:p>
        </w:tc>
      </w:tr>
      <w:tr w:rsidR="006B550F" w:rsidRPr="00F2006F" w:rsidTr="00F860D7">
        <w:trPr>
          <w:ins w:id="44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12" w:author="Arjan" w:date="2013-02-07T23:33:00Z"/>
                <w:rFonts w:ascii="Arial" w:eastAsia="Times New Roman" w:hAnsi="Arial" w:cs="Arial"/>
                <w:b/>
                <w:bCs/>
                <w:color w:val="000000"/>
                <w:sz w:val="20"/>
                <w:szCs w:val="20"/>
              </w:rPr>
            </w:pPr>
          </w:p>
        </w:tc>
      </w:tr>
      <w:tr w:rsidR="006B550F" w:rsidRPr="00F2006F" w:rsidTr="00F860D7">
        <w:trPr>
          <w:trHeight w:val="335"/>
          <w:ins w:id="44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14" w:author="Arjan" w:date="2013-02-07T23:33:00Z"/>
                <w:rFonts w:ascii="Arial" w:eastAsia="Times New Roman" w:hAnsi="Arial" w:cs="Arial"/>
                <w:color w:val="000000"/>
                <w:sz w:val="20"/>
                <w:szCs w:val="20"/>
              </w:rPr>
            </w:pPr>
            <w:proofErr w:type="spellStart"/>
            <w:ins w:id="4415"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416" w:author="Arjan" w:date="2013-02-07T23:33:00Z"/>
                <w:rFonts w:ascii="Arial" w:eastAsia="Times New Roman" w:hAnsi="Arial" w:cs="Arial"/>
                <w:color w:val="000000"/>
                <w:sz w:val="20"/>
                <w:szCs w:val="20"/>
              </w:rPr>
            </w:pPr>
            <w:ins w:id="441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trHeight w:val="215"/>
          <w:ins w:id="44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20" w:author="Arjan" w:date="2013-02-07T23:33:00Z"/>
                <w:rFonts w:ascii="Arial" w:eastAsia="Times New Roman" w:hAnsi="Arial" w:cs="Arial"/>
                <w:b/>
                <w:bCs/>
                <w:color w:val="000000"/>
                <w:sz w:val="20"/>
                <w:szCs w:val="20"/>
              </w:rPr>
            </w:pPr>
          </w:p>
        </w:tc>
      </w:tr>
      <w:tr w:rsidR="006B550F" w:rsidRPr="00F2006F" w:rsidTr="00F860D7">
        <w:trPr>
          <w:trHeight w:val="215"/>
          <w:ins w:id="44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22" w:author="Arjan" w:date="2013-02-07T23:33:00Z"/>
                <w:rFonts w:ascii="Arial" w:eastAsia="Times New Roman" w:hAnsi="Arial" w:cs="Arial"/>
                <w:color w:val="000000"/>
                <w:sz w:val="20"/>
                <w:szCs w:val="20"/>
              </w:rPr>
            </w:pPr>
            <w:ins w:id="4423"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424" w:author="Arjan" w:date="2013-02-07T23:33:00Z"/>
                <w:rFonts w:ascii="Arial" w:eastAsia="Times New Roman" w:hAnsi="Arial" w:cs="Arial"/>
                <w:color w:val="000000"/>
                <w:sz w:val="20"/>
                <w:szCs w:val="20"/>
              </w:rPr>
            </w:pPr>
            <w:ins w:id="442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De datum waarop verzocht is om de behandeling van de gerelateerde zaak uit te gaan voeren.</w:t>
              </w:r>
              <w:r w:rsidRPr="00F2006F">
                <w:rPr>
                  <w:rFonts w:ascii="Arial" w:hAnsi="Arial" w:cs="Arial"/>
                  <w:sz w:val="20"/>
                  <w:szCs w:val="20"/>
                  <w:lang w:val="en-AU"/>
                </w:rPr>
                <w:fldChar w:fldCharType="end"/>
              </w:r>
            </w:ins>
          </w:p>
        </w:tc>
      </w:tr>
      <w:tr w:rsidR="006B550F" w:rsidRPr="00F2006F" w:rsidTr="00F860D7">
        <w:trPr>
          <w:trHeight w:val="230"/>
          <w:ins w:id="44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28" w:author="Arjan" w:date="2013-02-07T23:33:00Z"/>
                <w:rFonts w:ascii="Arial" w:eastAsia="Times New Roman" w:hAnsi="Arial" w:cs="Arial"/>
                <w:b/>
                <w:bCs/>
                <w:color w:val="000000"/>
                <w:sz w:val="20"/>
                <w:szCs w:val="20"/>
              </w:rPr>
            </w:pPr>
          </w:p>
        </w:tc>
      </w:tr>
      <w:tr w:rsidR="006B550F" w:rsidRPr="00F2006F" w:rsidTr="00F860D7">
        <w:trPr>
          <w:trHeight w:val="230"/>
          <w:ins w:id="44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30" w:author="Arjan" w:date="2013-02-07T23:33:00Z"/>
                <w:rFonts w:ascii="Arial" w:eastAsia="Times New Roman" w:hAnsi="Arial" w:cs="Arial"/>
                <w:color w:val="000000"/>
                <w:sz w:val="20"/>
                <w:szCs w:val="20"/>
              </w:rPr>
            </w:pPr>
            <w:ins w:id="4431"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32" w:author="Arjan" w:date="2013-02-07T23:33:00Z"/>
                <w:rFonts w:ascii="Arial" w:eastAsia="Times New Roman" w:hAnsi="Arial" w:cs="Arial"/>
                <w:color w:val="000000"/>
                <w:sz w:val="20"/>
                <w:szCs w:val="20"/>
              </w:rPr>
            </w:pPr>
            <w:ins w:id="4433" w:author="Arjan" w:date="2013-02-07T23:33:00Z">
              <w:r w:rsidRPr="00F2006F">
                <w:rPr>
                  <w:rFonts w:ascii="Arial" w:eastAsia="Times New Roman" w:hAnsi="Arial" w:cs="Arial"/>
                  <w:color w:val="000000"/>
                  <w:sz w:val="20"/>
                  <w:szCs w:val="20"/>
                </w:rPr>
                <w:t>KING</w:t>
              </w:r>
            </w:ins>
          </w:p>
        </w:tc>
      </w:tr>
      <w:tr w:rsidR="006B550F" w:rsidRPr="00F2006F" w:rsidTr="00F860D7">
        <w:trPr>
          <w:ins w:id="44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36" w:author="Arjan" w:date="2013-02-07T23:33:00Z"/>
                <w:rFonts w:ascii="Arial" w:eastAsia="Times New Roman" w:hAnsi="Arial" w:cs="Arial"/>
                <w:b/>
                <w:bCs/>
                <w:color w:val="000000"/>
                <w:sz w:val="20"/>
                <w:szCs w:val="20"/>
              </w:rPr>
            </w:pPr>
          </w:p>
        </w:tc>
      </w:tr>
      <w:tr w:rsidR="006B550F" w:rsidRPr="00F2006F" w:rsidTr="00F860D7">
        <w:trPr>
          <w:ins w:id="44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38" w:author="Arjan" w:date="2013-02-07T23:33:00Z"/>
                <w:rFonts w:ascii="Arial" w:eastAsia="Times New Roman" w:hAnsi="Arial" w:cs="Arial"/>
                <w:color w:val="000000"/>
                <w:sz w:val="20"/>
                <w:szCs w:val="20"/>
              </w:rPr>
            </w:pPr>
            <w:ins w:id="4439"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40" w:author="Arjan" w:date="2013-02-07T23:33:00Z"/>
                <w:rFonts w:ascii="Arial" w:eastAsia="Times New Roman" w:hAnsi="Arial" w:cs="Arial"/>
                <w:color w:val="000000"/>
                <w:sz w:val="20"/>
                <w:szCs w:val="20"/>
              </w:rPr>
            </w:pPr>
            <w:ins w:id="4441" w:author="Arjan" w:date="2013-02-07T23:33:00Z">
              <w:r w:rsidRPr="00F2006F">
                <w:rPr>
                  <w:rFonts w:ascii="Arial" w:eastAsia="Times New Roman" w:hAnsi="Arial" w:cs="Arial"/>
                  <w:color w:val="000000"/>
                  <w:sz w:val="20"/>
                  <w:szCs w:val="20"/>
                </w:rPr>
                <w:t>1 januari 2013</w:t>
              </w:r>
            </w:ins>
          </w:p>
        </w:tc>
      </w:tr>
      <w:tr w:rsidR="006B550F" w:rsidRPr="00F2006F" w:rsidTr="00F860D7">
        <w:trPr>
          <w:ins w:id="44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44" w:author="Arjan" w:date="2013-02-07T23:33:00Z"/>
                <w:rFonts w:ascii="Arial" w:eastAsia="Times New Roman" w:hAnsi="Arial" w:cs="Arial"/>
                <w:b/>
                <w:bCs/>
                <w:color w:val="000000"/>
                <w:sz w:val="20"/>
                <w:szCs w:val="20"/>
              </w:rPr>
            </w:pPr>
          </w:p>
        </w:tc>
      </w:tr>
      <w:tr w:rsidR="006B550F" w:rsidRPr="00F2006F" w:rsidTr="00F860D7">
        <w:trPr>
          <w:ins w:id="44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46" w:author="Arjan" w:date="2013-02-07T23:33:00Z"/>
                <w:rFonts w:ascii="Arial" w:eastAsia="Times New Roman" w:hAnsi="Arial" w:cs="Arial"/>
                <w:color w:val="000000"/>
                <w:sz w:val="20"/>
                <w:szCs w:val="20"/>
              </w:rPr>
            </w:pPr>
            <w:ins w:id="4447"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48" w:author="Arjan" w:date="2013-02-07T23:33:00Z"/>
                <w:rFonts w:ascii="Arial" w:eastAsia="Times New Roman" w:hAnsi="Arial" w:cs="Arial"/>
                <w:color w:val="000000"/>
                <w:sz w:val="20"/>
                <w:szCs w:val="20"/>
              </w:rPr>
            </w:pPr>
            <w:ins w:id="4449" w:author="Arjan" w:date="2013-02-07T23:33:00Z">
              <w:r w:rsidRPr="00F2006F">
                <w:rPr>
                  <w:rFonts w:ascii="Arial" w:eastAsia="Times New Roman" w:hAnsi="Arial" w:cs="Arial"/>
                  <w:color w:val="000000"/>
                  <w:sz w:val="20"/>
                  <w:szCs w:val="20"/>
                </w:rPr>
                <w:t>De aanvraagdatum markeert het verzoek de gerelateerde zaak op te starten. Dit is met name relevant zolang er nog geen informatie bekend is over het daadwerkelijk opgestart zijn van de gerelateerde zaak.</w:t>
              </w:r>
            </w:ins>
          </w:p>
        </w:tc>
      </w:tr>
      <w:tr w:rsidR="006B550F" w:rsidRPr="00F2006F" w:rsidTr="00F860D7">
        <w:trPr>
          <w:ins w:id="44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52" w:author="Arjan" w:date="2013-02-07T23:33:00Z"/>
                <w:rFonts w:ascii="Arial" w:eastAsia="Times New Roman" w:hAnsi="Arial" w:cs="Arial"/>
                <w:b/>
                <w:bCs/>
                <w:color w:val="000000"/>
                <w:sz w:val="20"/>
                <w:szCs w:val="20"/>
              </w:rPr>
            </w:pPr>
          </w:p>
        </w:tc>
      </w:tr>
      <w:tr w:rsidR="006B550F" w:rsidRPr="00F2006F" w:rsidTr="00F860D7">
        <w:trPr>
          <w:ins w:id="44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54" w:author="Arjan" w:date="2013-02-07T23:33:00Z"/>
                <w:rFonts w:ascii="Arial" w:eastAsia="Times New Roman" w:hAnsi="Arial" w:cs="Arial"/>
                <w:color w:val="000000"/>
                <w:sz w:val="20"/>
                <w:szCs w:val="20"/>
              </w:rPr>
            </w:pPr>
            <w:ins w:id="4455"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456" w:author="Arjan" w:date="2013-02-07T23:33:00Z"/>
                <w:rFonts w:ascii="Arial" w:eastAsia="Times New Roman" w:hAnsi="Arial" w:cs="Arial"/>
                <w:color w:val="000000"/>
                <w:sz w:val="20"/>
                <w:szCs w:val="20"/>
              </w:rPr>
            </w:pPr>
            <w:ins w:id="445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F860D7">
        <w:trPr>
          <w:trHeight w:val="230"/>
          <w:ins w:id="44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60" w:author="Arjan" w:date="2013-02-07T23:33:00Z"/>
                <w:rFonts w:ascii="Arial" w:eastAsia="Times New Roman" w:hAnsi="Arial" w:cs="Arial"/>
                <w:b/>
                <w:bCs/>
                <w:color w:val="000000"/>
                <w:sz w:val="20"/>
                <w:szCs w:val="20"/>
              </w:rPr>
            </w:pPr>
          </w:p>
        </w:tc>
      </w:tr>
      <w:tr w:rsidR="006B550F" w:rsidRPr="00F2006F" w:rsidTr="00F860D7">
        <w:trPr>
          <w:trHeight w:val="230"/>
          <w:ins w:id="44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62" w:author="Arjan" w:date="2013-02-07T23:33:00Z"/>
                <w:rFonts w:ascii="Arial" w:eastAsia="Times New Roman" w:hAnsi="Arial" w:cs="Arial"/>
                <w:color w:val="000000"/>
                <w:sz w:val="20"/>
                <w:szCs w:val="20"/>
              </w:rPr>
            </w:pPr>
            <w:proofErr w:type="spellStart"/>
            <w:ins w:id="4463"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64" w:author="Arjan" w:date="2013-02-07T23:33:00Z"/>
                <w:rFonts w:ascii="Arial" w:eastAsia="Times New Roman" w:hAnsi="Arial" w:cs="Arial"/>
                <w:color w:val="000000"/>
                <w:sz w:val="20"/>
                <w:szCs w:val="20"/>
              </w:rPr>
            </w:pPr>
            <w:ins w:id="4465" w:author="Arjan" w:date="2013-02-07T23:33:00Z">
              <w:r w:rsidRPr="00F2006F">
                <w:rPr>
                  <w:rFonts w:ascii="Arial" w:eastAsia="Times New Roman" w:hAnsi="Arial" w:cs="Arial"/>
                  <w:color w:val="000000"/>
                  <w:sz w:val="20"/>
                  <w:szCs w:val="20"/>
                </w:rPr>
                <w:t>Alle geldige datums op of voor de huidige datum.</w:t>
              </w:r>
            </w:ins>
          </w:p>
        </w:tc>
      </w:tr>
      <w:tr w:rsidR="006B550F" w:rsidRPr="00F2006F" w:rsidTr="00F860D7">
        <w:trPr>
          <w:trHeight w:val="230"/>
          <w:ins w:id="44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68" w:author="Arjan" w:date="2013-02-07T23:33:00Z"/>
                <w:rFonts w:ascii="Arial" w:eastAsia="Times New Roman" w:hAnsi="Arial" w:cs="Arial"/>
                <w:b/>
                <w:bCs/>
                <w:color w:val="000000"/>
                <w:sz w:val="20"/>
                <w:szCs w:val="20"/>
              </w:rPr>
            </w:pPr>
          </w:p>
        </w:tc>
      </w:tr>
      <w:tr w:rsidR="006B550F" w:rsidRPr="00F2006F" w:rsidTr="00F860D7">
        <w:trPr>
          <w:trHeight w:val="230"/>
          <w:ins w:id="44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70" w:author="Arjan" w:date="2013-02-07T23:33:00Z"/>
                <w:rFonts w:ascii="Arial" w:eastAsia="Times New Roman" w:hAnsi="Arial" w:cs="Arial"/>
                <w:b/>
                <w:bCs/>
                <w:color w:val="000000"/>
                <w:sz w:val="20"/>
                <w:szCs w:val="20"/>
              </w:rPr>
            </w:pPr>
            <w:ins w:id="4471"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72" w:author="Arjan" w:date="2013-02-07T23:33:00Z"/>
                <w:rFonts w:ascii="Arial" w:eastAsia="Times New Roman" w:hAnsi="Arial" w:cs="Arial"/>
                <w:color w:val="000000"/>
                <w:sz w:val="20"/>
                <w:szCs w:val="20"/>
              </w:rPr>
            </w:pPr>
            <w:ins w:id="4473" w:author="Arjan" w:date="2013-02-07T23:33:00Z">
              <w:r w:rsidRPr="00F2006F">
                <w:rPr>
                  <w:rFonts w:ascii="Arial" w:eastAsia="Times New Roman" w:hAnsi="Arial" w:cs="Arial"/>
                  <w:color w:val="000000"/>
                  <w:sz w:val="20"/>
                  <w:szCs w:val="20"/>
                </w:rPr>
                <w:t>Nee</w:t>
              </w:r>
            </w:ins>
          </w:p>
        </w:tc>
      </w:tr>
      <w:tr w:rsidR="006B550F" w:rsidRPr="00F2006F" w:rsidTr="00F860D7">
        <w:trPr>
          <w:trHeight w:val="275"/>
          <w:ins w:id="44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76" w:author="Arjan" w:date="2013-02-07T23:33:00Z"/>
                <w:rFonts w:ascii="Arial" w:eastAsia="Times New Roman" w:hAnsi="Arial" w:cs="Arial"/>
                <w:color w:val="000000"/>
                <w:sz w:val="20"/>
                <w:szCs w:val="20"/>
              </w:rPr>
            </w:pPr>
          </w:p>
        </w:tc>
      </w:tr>
      <w:tr w:rsidR="006B550F" w:rsidRPr="00F2006F" w:rsidTr="00F860D7">
        <w:trPr>
          <w:trHeight w:val="230"/>
          <w:ins w:id="44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78" w:author="Arjan" w:date="2013-02-07T23:33:00Z"/>
                <w:rFonts w:ascii="Arial" w:eastAsia="Times New Roman" w:hAnsi="Arial" w:cs="Arial"/>
                <w:b/>
                <w:bCs/>
                <w:color w:val="000000"/>
                <w:sz w:val="20"/>
                <w:szCs w:val="20"/>
              </w:rPr>
            </w:pPr>
            <w:proofErr w:type="spellStart"/>
            <w:ins w:id="4479"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80" w:author="Arjan" w:date="2013-02-07T23:33:00Z"/>
                <w:rFonts w:ascii="Arial" w:eastAsia="Times New Roman" w:hAnsi="Arial" w:cs="Arial"/>
                <w:color w:val="000000"/>
                <w:sz w:val="20"/>
                <w:szCs w:val="20"/>
              </w:rPr>
            </w:pPr>
            <w:ins w:id="4481"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44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84" w:author="Arjan" w:date="2013-02-07T23:33:00Z"/>
                <w:rFonts w:ascii="Arial" w:eastAsia="Times New Roman" w:hAnsi="Arial" w:cs="Arial"/>
                <w:color w:val="000000"/>
                <w:sz w:val="20"/>
                <w:szCs w:val="20"/>
              </w:rPr>
            </w:pPr>
          </w:p>
        </w:tc>
      </w:tr>
      <w:tr w:rsidR="006B550F" w:rsidRPr="00F2006F" w:rsidTr="00F860D7">
        <w:trPr>
          <w:trHeight w:val="230"/>
          <w:ins w:id="44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86" w:author="Arjan" w:date="2013-02-07T23:33:00Z"/>
                <w:rFonts w:ascii="Arial" w:eastAsia="Times New Roman" w:hAnsi="Arial" w:cs="Arial"/>
                <w:b/>
                <w:bCs/>
                <w:color w:val="000000"/>
                <w:sz w:val="20"/>
                <w:szCs w:val="20"/>
              </w:rPr>
            </w:pPr>
            <w:proofErr w:type="spellStart"/>
            <w:ins w:id="4487"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88" w:author="Arjan" w:date="2013-02-07T23:33:00Z"/>
                <w:rFonts w:ascii="Arial" w:eastAsia="Times New Roman" w:hAnsi="Arial" w:cs="Arial"/>
                <w:color w:val="000000"/>
                <w:sz w:val="20"/>
                <w:szCs w:val="20"/>
              </w:rPr>
            </w:pPr>
          </w:p>
        </w:tc>
      </w:tr>
      <w:tr w:rsidR="006B550F" w:rsidRPr="00F2006F" w:rsidTr="00F860D7">
        <w:trPr>
          <w:trHeight w:val="230"/>
          <w:ins w:id="44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1" w:author="Arjan" w:date="2013-02-07T23:33:00Z"/>
                <w:rFonts w:ascii="Arial" w:eastAsia="Times New Roman" w:hAnsi="Arial" w:cs="Arial"/>
                <w:color w:val="000000"/>
                <w:sz w:val="20"/>
                <w:szCs w:val="20"/>
              </w:rPr>
            </w:pPr>
          </w:p>
        </w:tc>
      </w:tr>
      <w:tr w:rsidR="006B550F" w:rsidRPr="00F2006F" w:rsidTr="00F860D7">
        <w:trPr>
          <w:trHeight w:val="230"/>
          <w:ins w:id="44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3" w:author="Arjan" w:date="2013-02-07T23:33:00Z"/>
                <w:rFonts w:ascii="Arial" w:eastAsia="Times New Roman" w:hAnsi="Arial" w:cs="Arial"/>
                <w:b/>
                <w:bCs/>
                <w:color w:val="000000"/>
                <w:sz w:val="20"/>
                <w:szCs w:val="20"/>
              </w:rPr>
            </w:pPr>
            <w:proofErr w:type="spellStart"/>
            <w:ins w:id="4494"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5" w:author="Arjan" w:date="2013-02-07T23:33:00Z"/>
                <w:rFonts w:ascii="Arial" w:eastAsia="Times New Roman" w:hAnsi="Arial" w:cs="Arial"/>
                <w:color w:val="000000"/>
                <w:sz w:val="20"/>
                <w:szCs w:val="20"/>
              </w:rPr>
            </w:pPr>
            <w:ins w:id="4496"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44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499" w:author="Arjan" w:date="2013-02-07T23:33:00Z"/>
                <w:rFonts w:ascii="Arial" w:eastAsia="Times New Roman" w:hAnsi="Arial" w:cs="Arial"/>
                <w:color w:val="000000"/>
                <w:sz w:val="20"/>
                <w:szCs w:val="20"/>
              </w:rPr>
            </w:pPr>
          </w:p>
        </w:tc>
      </w:tr>
      <w:tr w:rsidR="006B550F" w:rsidRPr="00F2006F" w:rsidTr="00F860D7">
        <w:trPr>
          <w:trHeight w:val="230"/>
          <w:ins w:id="45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01" w:author="Arjan" w:date="2013-02-07T23:33:00Z"/>
                <w:rFonts w:ascii="Arial" w:eastAsia="Times New Roman" w:hAnsi="Arial" w:cs="Arial"/>
                <w:b/>
                <w:bCs/>
                <w:color w:val="000000"/>
                <w:sz w:val="20"/>
                <w:szCs w:val="20"/>
              </w:rPr>
            </w:pPr>
            <w:proofErr w:type="spellStart"/>
            <w:ins w:id="4502"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03" w:author="Arjan" w:date="2013-02-07T23:33:00Z"/>
                <w:rFonts w:ascii="Arial" w:eastAsia="Times New Roman" w:hAnsi="Arial" w:cs="Arial"/>
                <w:color w:val="000000"/>
                <w:sz w:val="20"/>
                <w:szCs w:val="20"/>
              </w:rPr>
            </w:pPr>
            <w:ins w:id="4504"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45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07" w:author="Arjan" w:date="2013-02-07T23:33:00Z"/>
                <w:rFonts w:ascii="Arial" w:eastAsia="Times New Roman" w:hAnsi="Arial" w:cs="Arial"/>
                <w:b/>
                <w:bCs/>
                <w:color w:val="000000"/>
                <w:sz w:val="20"/>
                <w:szCs w:val="20"/>
              </w:rPr>
            </w:pPr>
          </w:p>
        </w:tc>
      </w:tr>
      <w:tr w:rsidR="006B550F" w:rsidRPr="00F2006F" w:rsidTr="00F860D7">
        <w:trPr>
          <w:trHeight w:val="230"/>
          <w:ins w:id="45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09" w:author="Arjan" w:date="2013-02-07T23:33:00Z"/>
                <w:rFonts w:ascii="Arial" w:eastAsia="Times New Roman" w:hAnsi="Arial" w:cs="Arial"/>
                <w:color w:val="000000"/>
                <w:sz w:val="20"/>
                <w:szCs w:val="20"/>
              </w:rPr>
            </w:pPr>
            <w:ins w:id="4510"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511" w:author="Arjan" w:date="2013-02-07T23:33:00Z"/>
                <w:rFonts w:ascii="Arial" w:eastAsia="Times New Roman" w:hAnsi="Arial" w:cs="Arial"/>
                <w:color w:val="000000"/>
                <w:sz w:val="20"/>
                <w:szCs w:val="20"/>
              </w:rPr>
            </w:pPr>
            <w:ins w:id="451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F860D7">
        <w:trPr>
          <w:trHeight w:val="200"/>
          <w:ins w:id="45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15" w:author="Arjan" w:date="2013-02-07T23:33:00Z"/>
                <w:rFonts w:ascii="Arial" w:eastAsia="Times New Roman" w:hAnsi="Arial" w:cs="Arial"/>
                <w:b/>
                <w:bCs/>
                <w:color w:val="000000"/>
                <w:sz w:val="20"/>
                <w:szCs w:val="20"/>
              </w:rPr>
            </w:pPr>
          </w:p>
        </w:tc>
      </w:tr>
      <w:tr w:rsidR="006B550F" w:rsidRPr="00F2006F" w:rsidTr="00F860D7">
        <w:trPr>
          <w:trHeight w:val="200"/>
          <w:ins w:id="45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17" w:author="Arjan" w:date="2013-02-07T23:33:00Z"/>
                <w:rFonts w:ascii="Arial" w:eastAsia="Times New Roman" w:hAnsi="Arial" w:cs="Arial"/>
                <w:color w:val="000000"/>
                <w:sz w:val="20"/>
                <w:szCs w:val="20"/>
              </w:rPr>
            </w:pPr>
            <w:ins w:id="4518"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19" w:author="Arjan" w:date="2013-02-07T23:33:00Z"/>
                <w:rFonts w:ascii="Arial" w:eastAsia="Times New Roman" w:hAnsi="Arial" w:cs="Arial"/>
                <w:color w:val="000000"/>
                <w:sz w:val="20"/>
                <w:szCs w:val="20"/>
              </w:rPr>
            </w:pPr>
            <w:proofErr w:type="spellStart"/>
            <w:ins w:id="4520" w:author="Arjan" w:date="2013-02-07T23:33:00Z">
              <w:r w:rsidRPr="00F2006F">
                <w:rPr>
                  <w:rFonts w:ascii="Arial" w:eastAsia="Times New Roman" w:hAnsi="Arial" w:cs="Arial"/>
                  <w:color w:val="000000"/>
                  <w:sz w:val="20"/>
                  <w:szCs w:val="20"/>
                </w:rPr>
                <w:t>Default</w:t>
              </w:r>
              <w:proofErr w:type="spellEnd"/>
              <w:r w:rsidRPr="00F2006F">
                <w:rPr>
                  <w:rFonts w:ascii="Arial" w:eastAsia="Times New Roman" w:hAnsi="Arial" w:cs="Arial"/>
                  <w:color w:val="000000"/>
                  <w:sz w:val="20"/>
                  <w:szCs w:val="20"/>
                </w:rPr>
                <w:t>: &lt;memo&gt;</w:t>
              </w:r>
            </w:ins>
          </w:p>
          <w:p w:rsidR="006B550F" w:rsidRPr="00F2006F" w:rsidRDefault="006B550F" w:rsidP="00211C3F">
            <w:pPr>
              <w:autoSpaceDE w:val="0"/>
              <w:autoSpaceDN w:val="0"/>
              <w:adjustRightInd w:val="0"/>
              <w:spacing w:after="0" w:line="240" w:lineRule="auto"/>
              <w:rPr>
                <w:ins w:id="4521" w:author="Arjan" w:date="2013-02-07T23:33:00Z"/>
                <w:rFonts w:ascii="Arial" w:eastAsia="Times New Roman" w:hAnsi="Arial" w:cs="Arial"/>
                <w:color w:val="000000"/>
                <w:sz w:val="20"/>
                <w:szCs w:val="20"/>
              </w:rPr>
            </w:pPr>
            <w:proofErr w:type="spellStart"/>
            <w:ins w:id="4522" w:author="Arjan" w:date="2013-02-07T23:33:00Z">
              <w:r w:rsidRPr="00F2006F">
                <w:rPr>
                  <w:rFonts w:ascii="Arial" w:eastAsia="Times New Roman" w:hAnsi="Arial" w:cs="Arial"/>
                  <w:color w:val="000000"/>
                  <w:sz w:val="20"/>
                  <w:szCs w:val="20"/>
                </w:rPr>
                <w:t>Description</w:t>
              </w:r>
              <w:proofErr w:type="spellEnd"/>
              <w:r w:rsidRPr="00F2006F">
                <w:rPr>
                  <w:rFonts w:ascii="Arial" w:eastAsia="Times New Roman" w:hAnsi="Arial" w:cs="Arial"/>
                  <w:color w:val="000000"/>
                  <w:sz w:val="20"/>
                  <w:szCs w:val="20"/>
                </w:rPr>
                <w:t>:Gemeentelijk basisgegeven</w:t>
              </w:r>
            </w:ins>
          </w:p>
        </w:tc>
      </w:tr>
      <w:tr w:rsidR="006B550F" w:rsidRPr="00F2006F" w:rsidTr="00F860D7">
        <w:trPr>
          <w:trHeight w:val="230"/>
          <w:ins w:id="45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25" w:author="Arjan" w:date="2013-02-07T23:33:00Z"/>
                <w:rFonts w:ascii="Arial" w:eastAsia="Times New Roman" w:hAnsi="Arial" w:cs="Arial"/>
                <w:b/>
                <w:bCs/>
                <w:color w:val="000000"/>
                <w:sz w:val="20"/>
                <w:szCs w:val="20"/>
              </w:rPr>
            </w:pPr>
          </w:p>
        </w:tc>
      </w:tr>
      <w:tr w:rsidR="006B550F" w:rsidRPr="00F2006F" w:rsidTr="00F860D7">
        <w:trPr>
          <w:trHeight w:val="230"/>
          <w:ins w:id="45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27" w:author="Arjan" w:date="2013-02-07T23:33:00Z"/>
                <w:rFonts w:ascii="Arial" w:eastAsia="Times New Roman" w:hAnsi="Arial" w:cs="Arial"/>
                <w:color w:val="000000"/>
                <w:sz w:val="20"/>
                <w:szCs w:val="20"/>
              </w:rPr>
            </w:pPr>
            <w:ins w:id="4528"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529" w:author="Arjan" w:date="2013-02-07T23:33:00Z"/>
                <w:rFonts w:ascii="Arial" w:eastAsia="Times New Roman" w:hAnsi="Arial" w:cs="Arial"/>
                <w:color w:val="000000"/>
                <w:sz w:val="20"/>
                <w:szCs w:val="20"/>
              </w:rPr>
            </w:pPr>
            <w:ins w:id="4530" w:author="Arjan" w:date="2013-02-07T23:33:00Z">
              <w:r w:rsidRPr="00F2006F">
                <w:rPr>
                  <w:rFonts w:ascii="Arial" w:eastAsia="Times New Roman" w:hAnsi="Arial" w:cs="Arial"/>
                  <w:color w:val="000000"/>
                  <w:sz w:val="20"/>
                  <w:szCs w:val="20"/>
                </w:rPr>
                <w:t>-</w:t>
              </w:r>
            </w:ins>
          </w:p>
        </w:tc>
      </w:tr>
    </w:tbl>
    <w:bookmarkStart w:id="4531" w:name="BKM_4F35E96B_5DC6_421d_BFDF_08D3DC684440"/>
    <w:bookmarkEnd w:id="4531"/>
    <w:p w:rsidR="00F860D7" w:rsidRPr="00F860D7" w:rsidRDefault="00D44D5A" w:rsidP="00F860D7">
      <w:pPr>
        <w:autoSpaceDE w:val="0"/>
        <w:autoSpaceDN w:val="0"/>
        <w:adjustRightInd w:val="0"/>
        <w:spacing w:before="240" w:after="60" w:line="240" w:lineRule="auto"/>
        <w:outlineLvl w:val="3"/>
        <w:rPr>
          <w:ins w:id="4532" w:author="Arjan" w:date="2013-02-08T11:04:00Z"/>
          <w:rFonts w:ascii="Arial" w:eastAsia="Times New Roman" w:hAnsi="Arial" w:cs="Arial"/>
          <w:b/>
          <w:bCs/>
          <w:color w:val="004080"/>
          <w:sz w:val="24"/>
          <w:szCs w:val="24"/>
        </w:rPr>
      </w:pPr>
      <w:ins w:id="4533"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b/>
            <w:bCs/>
            <w:color w:val="004080"/>
            <w:sz w:val="24"/>
            <w:szCs w:val="24"/>
          </w:rPr>
          <w:instrText>Att.Stereotype</w:instrText>
        </w:r>
        <w:r w:rsidRPr="00F860D7">
          <w:rPr>
            <w:rFonts w:ascii="Arial" w:hAnsi="Arial" w:cs="Arial"/>
            <w:sz w:val="20"/>
            <w:szCs w:val="20"/>
            <w:lang w:val="en-AU"/>
          </w:rPr>
          <w:fldChar w:fldCharType="separate"/>
        </w:r>
        <w:r w:rsidR="00F860D7" w:rsidRPr="00F860D7">
          <w:rPr>
            <w:rFonts w:ascii="Arial" w:eastAsia="Times New Roman" w:hAnsi="Arial" w:cs="Arial"/>
            <w:b/>
            <w:bCs/>
            <w:color w:val="004080"/>
            <w:sz w:val="24"/>
            <w:szCs w:val="24"/>
          </w:rPr>
          <w:t>«Attribuutsoort»</w:t>
        </w:r>
        <w:r w:rsidRPr="00F860D7">
          <w:rPr>
            <w:rFonts w:ascii="Arial" w:hAnsi="Arial" w:cs="Arial"/>
            <w:sz w:val="20"/>
            <w:szCs w:val="20"/>
            <w:lang w:val="en-AU"/>
          </w:rPr>
          <w:fldChar w:fldCharType="end"/>
        </w:r>
        <w:r w:rsidR="00F860D7" w:rsidRPr="00F860D7">
          <w:rPr>
            <w:rFonts w:ascii="Arial" w:eastAsia="Times New Roman" w:hAnsi="Arial" w:cs="Arial"/>
            <w:b/>
            <w:bCs/>
            <w:color w:val="004080"/>
            <w:sz w:val="24"/>
            <w:szCs w:val="24"/>
          </w:rPr>
          <w:t xml:space="preserve"> '</w:t>
        </w:r>
        <w:r w:rsidRPr="00F860D7">
          <w:rPr>
            <w:rFonts w:ascii="Arial" w:eastAsia="Times New Roman" w:hAnsi="Arial" w:cs="Arial"/>
            <w:b/>
            <w:bCs/>
            <w:color w:val="004080"/>
            <w:sz w:val="24"/>
            <w:szCs w:val="24"/>
          </w:rPr>
          <w:fldChar w:fldCharType="begin" w:fldLock="1"/>
        </w:r>
        <w:r w:rsidR="00F860D7" w:rsidRPr="00F860D7">
          <w:rPr>
            <w:rFonts w:ascii="Arial" w:eastAsia="Times New Roman" w:hAnsi="Arial" w:cs="Arial"/>
            <w:b/>
            <w:bCs/>
            <w:color w:val="004080"/>
            <w:sz w:val="24"/>
            <w:szCs w:val="24"/>
          </w:rPr>
          <w:instrText>MERGEFIELD Att.Name</w:instrText>
        </w:r>
        <w:r w:rsidRPr="00F860D7">
          <w:rPr>
            <w:rFonts w:ascii="Arial" w:eastAsia="Times New Roman" w:hAnsi="Arial" w:cs="Arial"/>
            <w:b/>
            <w:bCs/>
            <w:color w:val="004080"/>
            <w:sz w:val="24"/>
            <w:szCs w:val="24"/>
          </w:rPr>
          <w:fldChar w:fldCharType="separate"/>
        </w:r>
        <w:r w:rsidR="00F860D7" w:rsidRPr="00F860D7">
          <w:rPr>
            <w:rFonts w:ascii="Arial" w:eastAsia="Times New Roman" w:hAnsi="Arial" w:cs="Arial"/>
            <w:b/>
            <w:bCs/>
            <w:color w:val="004080"/>
            <w:sz w:val="24"/>
            <w:szCs w:val="24"/>
          </w:rPr>
          <w:t>Aard relatie</w:t>
        </w:r>
        <w:r w:rsidRPr="00F860D7">
          <w:rPr>
            <w:rFonts w:ascii="Arial" w:eastAsia="Times New Roman" w:hAnsi="Arial" w:cs="Arial"/>
            <w:b/>
            <w:bCs/>
            <w:color w:val="004080"/>
            <w:sz w:val="24"/>
            <w:szCs w:val="24"/>
          </w:rPr>
          <w:fldChar w:fldCharType="end"/>
        </w:r>
        <w:r w:rsidR="00F860D7" w:rsidRPr="00F860D7">
          <w:rPr>
            <w:rFonts w:ascii="Arial" w:eastAsia="Times New Roman" w:hAnsi="Arial" w:cs="Arial"/>
            <w:b/>
            <w:bCs/>
            <w:color w:val="004080"/>
            <w:sz w:val="24"/>
            <w:szCs w:val="24"/>
          </w:rPr>
          <w:t xml:space="preserve">' van </w:t>
        </w:r>
        <w:proofErr w:type="spellStart"/>
        <w:r w:rsidR="00F860D7" w:rsidRPr="00F860D7">
          <w:rPr>
            <w:rFonts w:ascii="Arial" w:eastAsia="Times New Roman" w:hAnsi="Arial" w:cs="Arial"/>
            <w:b/>
            <w:bCs/>
            <w:color w:val="004080"/>
            <w:sz w:val="24"/>
            <w:szCs w:val="24"/>
          </w:rPr>
          <w:t>groepattribuutsoort</w:t>
        </w:r>
        <w:proofErr w:type="spellEnd"/>
        <w:r w:rsidR="00F860D7" w:rsidRPr="00F860D7">
          <w:rPr>
            <w:rFonts w:ascii="Arial" w:eastAsia="Times New Roman" w:hAnsi="Arial" w:cs="Arial"/>
            <w:b/>
            <w:bCs/>
            <w:color w:val="004080"/>
            <w:sz w:val="24"/>
            <w:szCs w:val="24"/>
          </w:rPr>
          <w:t xml:space="preserve"> '</w:t>
        </w:r>
        <w:r w:rsidRPr="00F860D7">
          <w:rPr>
            <w:rFonts w:ascii="Arial" w:eastAsia="Times New Roman" w:hAnsi="Arial" w:cs="Arial"/>
            <w:b/>
            <w:bCs/>
            <w:color w:val="004080"/>
            <w:sz w:val="24"/>
            <w:szCs w:val="24"/>
          </w:rPr>
          <w:fldChar w:fldCharType="begin" w:fldLock="1"/>
        </w:r>
        <w:r w:rsidR="00F860D7" w:rsidRPr="00F860D7">
          <w:rPr>
            <w:rFonts w:ascii="Arial" w:eastAsia="Times New Roman" w:hAnsi="Arial" w:cs="Arial"/>
            <w:b/>
            <w:bCs/>
            <w:color w:val="004080"/>
            <w:sz w:val="24"/>
            <w:szCs w:val="24"/>
          </w:rPr>
          <w:instrText>MERGEFIELD Att.ParentElement</w:instrText>
        </w:r>
        <w:r w:rsidRPr="00F860D7">
          <w:rPr>
            <w:rFonts w:ascii="Arial" w:eastAsia="Times New Roman" w:hAnsi="Arial" w:cs="Arial"/>
            <w:b/>
            <w:bCs/>
            <w:color w:val="004080"/>
            <w:sz w:val="24"/>
            <w:szCs w:val="24"/>
          </w:rPr>
          <w:fldChar w:fldCharType="separate"/>
        </w:r>
        <w:r w:rsidR="00F860D7" w:rsidRPr="00F860D7">
          <w:rPr>
            <w:rFonts w:ascii="Arial" w:eastAsia="Times New Roman" w:hAnsi="Arial" w:cs="Arial"/>
            <w:b/>
            <w:bCs/>
            <w:color w:val="004080"/>
            <w:sz w:val="24"/>
            <w:szCs w:val="24"/>
          </w:rPr>
          <w:t>Gerelateerde externe ZAAK</w:t>
        </w:r>
        <w:r w:rsidRPr="00F860D7">
          <w:rPr>
            <w:rFonts w:ascii="Arial" w:eastAsia="Times New Roman" w:hAnsi="Arial" w:cs="Arial"/>
            <w:b/>
            <w:bCs/>
            <w:color w:val="004080"/>
            <w:sz w:val="24"/>
            <w:szCs w:val="24"/>
          </w:rPr>
          <w:fldChar w:fldCharType="end"/>
        </w:r>
        <w:r w:rsidR="00F860D7" w:rsidRPr="00F860D7">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F860D7" w:rsidRPr="00F860D7">
        <w:trPr>
          <w:trHeight w:val="230"/>
          <w:ins w:id="453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35" w:author="Arjan" w:date="2013-02-08T11:04:00Z"/>
                <w:rFonts w:ascii="Arial" w:eastAsia="Times New Roman" w:hAnsi="Arial" w:cs="Arial"/>
                <w:color w:val="000000"/>
                <w:sz w:val="20"/>
                <w:szCs w:val="20"/>
              </w:rPr>
            </w:pPr>
            <w:ins w:id="4536" w:author="Arjan" w:date="2013-02-08T11:04:00Z">
              <w:r w:rsidRPr="00F860D7">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F860D7" w:rsidRPr="00F860D7" w:rsidRDefault="00D44D5A" w:rsidP="00F860D7">
            <w:pPr>
              <w:autoSpaceDE w:val="0"/>
              <w:autoSpaceDN w:val="0"/>
              <w:adjustRightInd w:val="0"/>
              <w:spacing w:after="0" w:line="240" w:lineRule="auto"/>
              <w:rPr>
                <w:ins w:id="4537" w:author="Arjan" w:date="2013-02-08T11:04:00Z"/>
                <w:rFonts w:ascii="Arial" w:eastAsia="Times New Roman" w:hAnsi="Arial" w:cs="Arial"/>
                <w:color w:val="000000"/>
                <w:sz w:val="20"/>
                <w:szCs w:val="20"/>
              </w:rPr>
            </w:pPr>
            <w:ins w:id="4538"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ins>
          </w:p>
        </w:tc>
      </w:tr>
      <w:tr w:rsidR="00F860D7" w:rsidRPr="00F860D7">
        <w:trPr>
          <w:ins w:id="453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1" w:author="Arjan" w:date="2013-02-08T11:04:00Z"/>
                <w:rFonts w:ascii="Arial" w:eastAsia="Times New Roman" w:hAnsi="Arial" w:cs="Arial"/>
                <w:b/>
                <w:bCs/>
                <w:color w:val="000000"/>
                <w:sz w:val="20"/>
                <w:szCs w:val="20"/>
              </w:rPr>
            </w:pPr>
          </w:p>
        </w:tc>
      </w:tr>
      <w:tr w:rsidR="00F860D7" w:rsidRPr="00F860D7">
        <w:trPr>
          <w:ins w:id="454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3" w:author="Arjan" w:date="2013-02-08T11:04:00Z"/>
                <w:rFonts w:ascii="Arial" w:eastAsia="Times New Roman" w:hAnsi="Arial" w:cs="Arial"/>
                <w:color w:val="000000"/>
                <w:sz w:val="20"/>
                <w:szCs w:val="20"/>
              </w:rPr>
            </w:pPr>
            <w:ins w:id="4544" w:author="Arjan" w:date="2013-02-08T11:04:00Z">
              <w:r w:rsidRPr="00F860D7">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5" w:author="Arjan" w:date="2013-02-08T11:04:00Z"/>
                <w:rFonts w:ascii="Arial" w:eastAsia="Times New Roman" w:hAnsi="Arial" w:cs="Arial"/>
                <w:color w:val="000000"/>
                <w:sz w:val="20"/>
                <w:szCs w:val="20"/>
              </w:rPr>
            </w:pPr>
            <w:ins w:id="4546" w:author="Arjan" w:date="2013-02-08T11:04:00Z">
              <w:r w:rsidRPr="00F860D7">
                <w:rPr>
                  <w:rFonts w:ascii="Arial" w:eastAsia="Times New Roman" w:hAnsi="Arial" w:cs="Arial"/>
                  <w:color w:val="000000"/>
                  <w:sz w:val="20"/>
                  <w:szCs w:val="20"/>
                </w:rPr>
                <w:t>KING</w:t>
              </w:r>
            </w:ins>
          </w:p>
        </w:tc>
      </w:tr>
      <w:tr w:rsidR="00F860D7" w:rsidRPr="00F860D7">
        <w:trPr>
          <w:ins w:id="454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49" w:author="Arjan" w:date="2013-02-08T11:04:00Z"/>
                <w:rFonts w:ascii="Arial" w:eastAsia="Times New Roman" w:hAnsi="Arial" w:cs="Arial"/>
                <w:b/>
                <w:bCs/>
                <w:color w:val="000000"/>
                <w:sz w:val="20"/>
                <w:szCs w:val="20"/>
              </w:rPr>
            </w:pPr>
          </w:p>
        </w:tc>
      </w:tr>
      <w:tr w:rsidR="00F860D7" w:rsidRPr="00F860D7">
        <w:trPr>
          <w:ins w:id="455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51" w:author="Arjan" w:date="2013-02-08T11:04:00Z"/>
                <w:rFonts w:ascii="Arial" w:eastAsia="Times New Roman" w:hAnsi="Arial" w:cs="Arial"/>
                <w:color w:val="000000"/>
                <w:sz w:val="20"/>
                <w:szCs w:val="20"/>
              </w:rPr>
            </w:pPr>
            <w:ins w:id="4552" w:author="Arjan" w:date="2013-02-08T11:04:00Z">
              <w:r w:rsidRPr="00F860D7">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53" w:author="Arjan" w:date="2013-02-08T11:04:00Z"/>
                <w:rFonts w:ascii="Arial" w:eastAsia="Times New Roman" w:hAnsi="Arial" w:cs="Arial"/>
                <w:color w:val="000000"/>
                <w:sz w:val="20"/>
                <w:szCs w:val="20"/>
              </w:rPr>
            </w:pPr>
          </w:p>
        </w:tc>
      </w:tr>
      <w:tr w:rsidR="00F860D7" w:rsidRPr="00F860D7">
        <w:trPr>
          <w:ins w:id="455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5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56" w:author="Arjan" w:date="2013-02-08T11:04:00Z"/>
                <w:rFonts w:ascii="Arial" w:eastAsia="Times New Roman" w:hAnsi="Arial" w:cs="Arial"/>
                <w:b/>
                <w:bCs/>
                <w:color w:val="000000"/>
                <w:sz w:val="20"/>
                <w:szCs w:val="20"/>
              </w:rPr>
            </w:pPr>
          </w:p>
        </w:tc>
      </w:tr>
      <w:tr w:rsidR="00F860D7" w:rsidRPr="00F860D7">
        <w:trPr>
          <w:trHeight w:val="335"/>
          <w:ins w:id="455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58" w:author="Arjan" w:date="2013-02-08T11:04:00Z"/>
                <w:rFonts w:ascii="Arial" w:eastAsia="Times New Roman" w:hAnsi="Arial" w:cs="Arial"/>
                <w:color w:val="000000"/>
                <w:sz w:val="20"/>
                <w:szCs w:val="20"/>
              </w:rPr>
            </w:pPr>
            <w:proofErr w:type="spellStart"/>
            <w:ins w:id="4559" w:author="Arjan" w:date="2013-02-08T11:04:00Z">
              <w:r w:rsidRPr="00F860D7">
                <w:rPr>
                  <w:rFonts w:ascii="Arial" w:eastAsia="Times New Roman" w:hAnsi="Arial" w:cs="Arial"/>
                  <w:b/>
                  <w:bCs/>
                  <w:color w:val="000000"/>
                  <w:sz w:val="20"/>
                  <w:szCs w:val="20"/>
                </w:rPr>
                <w:t>XML-tag</w:t>
              </w:r>
              <w:proofErr w:type="spellEnd"/>
              <w:r w:rsidRPr="00F860D7">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F860D7" w:rsidRPr="00F860D7" w:rsidRDefault="00D44D5A" w:rsidP="00F860D7">
            <w:pPr>
              <w:autoSpaceDE w:val="0"/>
              <w:autoSpaceDN w:val="0"/>
              <w:adjustRightInd w:val="0"/>
              <w:spacing w:after="0" w:line="240" w:lineRule="auto"/>
              <w:rPr>
                <w:ins w:id="4560" w:author="Arjan" w:date="2013-02-08T11:04:00Z"/>
                <w:rFonts w:ascii="Arial" w:eastAsia="Times New Roman" w:hAnsi="Arial" w:cs="Arial"/>
                <w:color w:val="000000"/>
                <w:sz w:val="20"/>
                <w:szCs w:val="20"/>
              </w:rPr>
            </w:pPr>
            <w:ins w:id="4561"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ins>
          </w:p>
        </w:tc>
      </w:tr>
      <w:tr w:rsidR="00F860D7" w:rsidRPr="00F860D7">
        <w:trPr>
          <w:trHeight w:val="215"/>
          <w:ins w:id="456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6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64" w:author="Arjan" w:date="2013-02-08T11:04:00Z"/>
                <w:rFonts w:ascii="Arial" w:eastAsia="Times New Roman" w:hAnsi="Arial" w:cs="Arial"/>
                <w:b/>
                <w:bCs/>
                <w:color w:val="000000"/>
                <w:sz w:val="20"/>
                <w:szCs w:val="20"/>
              </w:rPr>
            </w:pPr>
          </w:p>
        </w:tc>
      </w:tr>
      <w:tr w:rsidR="00F860D7" w:rsidRPr="00F860D7">
        <w:trPr>
          <w:trHeight w:val="215"/>
          <w:ins w:id="456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66" w:author="Arjan" w:date="2013-02-08T11:04:00Z"/>
                <w:rFonts w:ascii="Arial" w:eastAsia="Times New Roman" w:hAnsi="Arial" w:cs="Arial"/>
                <w:color w:val="000000"/>
                <w:sz w:val="20"/>
                <w:szCs w:val="20"/>
              </w:rPr>
            </w:pPr>
            <w:ins w:id="4567" w:author="Arjan" w:date="2013-02-08T11:04:00Z">
              <w:r w:rsidRPr="00F860D7">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F860D7" w:rsidRPr="00F860D7" w:rsidRDefault="00D44D5A" w:rsidP="00F860D7">
            <w:pPr>
              <w:autoSpaceDE w:val="0"/>
              <w:autoSpaceDN w:val="0"/>
              <w:adjustRightInd w:val="0"/>
              <w:spacing w:after="0" w:line="240" w:lineRule="auto"/>
              <w:rPr>
                <w:ins w:id="4568" w:author="Arjan" w:date="2013-02-08T11:04:00Z"/>
                <w:rFonts w:ascii="Arial" w:eastAsia="Times New Roman" w:hAnsi="Arial" w:cs="Arial"/>
                <w:color w:val="000000"/>
                <w:sz w:val="20"/>
                <w:szCs w:val="20"/>
              </w:rPr>
            </w:pPr>
            <w:ins w:id="4569"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Att.Notes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 xml:space="preserve">Aanduiding van de rol van de gerelateerde zaak ten aanzien van de onderhanden ZAAK </w:t>
              </w:r>
              <w:r w:rsidRPr="00F860D7">
                <w:rPr>
                  <w:rFonts w:ascii="Arial" w:hAnsi="Arial" w:cs="Arial"/>
                  <w:sz w:val="20"/>
                  <w:szCs w:val="20"/>
                  <w:lang w:val="en-AU"/>
                </w:rPr>
                <w:fldChar w:fldCharType="end"/>
              </w:r>
            </w:ins>
          </w:p>
        </w:tc>
      </w:tr>
      <w:tr w:rsidR="00F860D7" w:rsidRPr="00F860D7">
        <w:trPr>
          <w:trHeight w:val="230"/>
          <w:ins w:id="457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7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72" w:author="Arjan" w:date="2013-02-08T11:04:00Z"/>
                <w:rFonts w:ascii="Arial" w:eastAsia="Times New Roman" w:hAnsi="Arial" w:cs="Arial"/>
                <w:b/>
                <w:bCs/>
                <w:color w:val="000000"/>
                <w:sz w:val="20"/>
                <w:szCs w:val="20"/>
              </w:rPr>
            </w:pPr>
          </w:p>
        </w:tc>
      </w:tr>
      <w:tr w:rsidR="00F860D7" w:rsidRPr="00F860D7">
        <w:trPr>
          <w:trHeight w:val="230"/>
          <w:ins w:id="457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74" w:author="Arjan" w:date="2013-02-08T11:04:00Z"/>
                <w:rFonts w:ascii="Arial" w:eastAsia="Times New Roman" w:hAnsi="Arial" w:cs="Arial"/>
                <w:color w:val="000000"/>
                <w:sz w:val="20"/>
                <w:szCs w:val="20"/>
              </w:rPr>
            </w:pPr>
            <w:ins w:id="4575" w:author="Arjan" w:date="2013-02-08T11:04:00Z">
              <w:r w:rsidRPr="00F860D7">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76" w:author="Arjan" w:date="2013-02-08T11:04:00Z"/>
                <w:rFonts w:ascii="Arial" w:eastAsia="Times New Roman" w:hAnsi="Arial" w:cs="Arial"/>
                <w:color w:val="000000"/>
                <w:sz w:val="20"/>
                <w:szCs w:val="20"/>
              </w:rPr>
            </w:pPr>
            <w:ins w:id="4577" w:author="Arjan" w:date="2013-02-08T11:04:00Z">
              <w:r w:rsidRPr="00F860D7">
                <w:rPr>
                  <w:rFonts w:ascii="Arial" w:eastAsia="Times New Roman" w:hAnsi="Arial" w:cs="Arial"/>
                  <w:color w:val="000000"/>
                  <w:sz w:val="20"/>
                  <w:szCs w:val="20"/>
                </w:rPr>
                <w:t>KING</w:t>
              </w:r>
            </w:ins>
          </w:p>
        </w:tc>
      </w:tr>
      <w:tr w:rsidR="00F860D7" w:rsidRPr="00F860D7">
        <w:trPr>
          <w:ins w:id="457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7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80" w:author="Arjan" w:date="2013-02-08T11:04:00Z"/>
                <w:rFonts w:ascii="Arial" w:eastAsia="Times New Roman" w:hAnsi="Arial" w:cs="Arial"/>
                <w:b/>
                <w:bCs/>
                <w:color w:val="000000"/>
                <w:sz w:val="20"/>
                <w:szCs w:val="20"/>
              </w:rPr>
            </w:pPr>
          </w:p>
        </w:tc>
      </w:tr>
      <w:tr w:rsidR="00F860D7" w:rsidRPr="00F860D7">
        <w:trPr>
          <w:ins w:id="458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82" w:author="Arjan" w:date="2013-02-08T11:04:00Z"/>
                <w:rFonts w:ascii="Arial" w:eastAsia="Times New Roman" w:hAnsi="Arial" w:cs="Arial"/>
                <w:color w:val="000000"/>
                <w:sz w:val="20"/>
                <w:szCs w:val="20"/>
              </w:rPr>
            </w:pPr>
            <w:ins w:id="4583" w:author="Arjan" w:date="2013-02-08T11:04:00Z">
              <w:r w:rsidRPr="00F860D7">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84" w:author="Arjan" w:date="2013-02-08T11:04:00Z"/>
                <w:rFonts w:ascii="Arial" w:eastAsia="Times New Roman" w:hAnsi="Arial" w:cs="Arial"/>
                <w:color w:val="000000"/>
                <w:sz w:val="20"/>
                <w:szCs w:val="20"/>
              </w:rPr>
            </w:pPr>
            <w:ins w:id="4585" w:author="Arjan" w:date="2013-02-08T11:04:00Z">
              <w:r w:rsidRPr="00F860D7">
                <w:rPr>
                  <w:rFonts w:ascii="Arial" w:eastAsia="Times New Roman" w:hAnsi="Arial" w:cs="Arial"/>
                  <w:color w:val="000000"/>
                  <w:sz w:val="20"/>
                  <w:szCs w:val="20"/>
                </w:rPr>
                <w:t>1 januari 2013</w:t>
              </w:r>
            </w:ins>
          </w:p>
        </w:tc>
      </w:tr>
      <w:tr w:rsidR="00F860D7" w:rsidRPr="00F860D7">
        <w:trPr>
          <w:ins w:id="458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8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88" w:author="Arjan" w:date="2013-02-08T11:04:00Z"/>
                <w:rFonts w:ascii="Arial" w:eastAsia="Times New Roman" w:hAnsi="Arial" w:cs="Arial"/>
                <w:b/>
                <w:bCs/>
                <w:color w:val="000000"/>
                <w:sz w:val="20"/>
                <w:szCs w:val="20"/>
              </w:rPr>
            </w:pPr>
          </w:p>
        </w:tc>
      </w:tr>
      <w:tr w:rsidR="00F860D7" w:rsidRPr="00F860D7">
        <w:trPr>
          <w:ins w:id="458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90" w:author="Arjan" w:date="2013-02-08T11:04:00Z"/>
                <w:rFonts w:ascii="Arial" w:eastAsia="Times New Roman" w:hAnsi="Arial" w:cs="Arial"/>
                <w:color w:val="000000"/>
                <w:sz w:val="20"/>
                <w:szCs w:val="20"/>
              </w:rPr>
            </w:pPr>
            <w:ins w:id="4591" w:author="Arjan" w:date="2013-02-08T11:04:00Z">
              <w:r w:rsidRPr="00F860D7">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92" w:author="Arjan" w:date="2013-02-08T11:04:00Z"/>
                <w:rFonts w:ascii="Arial" w:eastAsia="Times New Roman" w:hAnsi="Arial" w:cs="Arial"/>
                <w:color w:val="000000"/>
                <w:sz w:val="20"/>
                <w:szCs w:val="20"/>
              </w:rPr>
            </w:pPr>
            <w:ins w:id="4593" w:author="Arjan" w:date="2013-02-08T11:04:00Z">
              <w:r w:rsidRPr="00F860D7">
                <w:rPr>
                  <w:rFonts w:ascii="Arial" w:eastAsia="Times New Roman" w:hAnsi="Arial" w:cs="Arial"/>
                  <w:color w:val="000000"/>
                  <w:sz w:val="20"/>
                  <w:szCs w:val="20"/>
                </w:rPr>
                <w:t xml:space="preserve">Met dit attribuutsoort wordt gespecificeerd of het groepattribuut de verwijzing is naar de zaak van 'de opdrachtgever' (de zaakbehandelende organisatie is de 'opdrachtnemer') dan wel 'de opdrachtnemer' (de </w:t>
              </w:r>
              <w:r w:rsidRPr="00F860D7">
                <w:rPr>
                  <w:rFonts w:ascii="Arial" w:eastAsia="Times New Roman" w:hAnsi="Arial" w:cs="Arial"/>
                  <w:color w:val="000000"/>
                  <w:sz w:val="20"/>
                  <w:szCs w:val="20"/>
                </w:rPr>
                <w:lastRenderedPageBreak/>
                <w:t>zaakbehandelende organisatie is de 'opdrachtgever').</w:t>
              </w:r>
            </w:ins>
          </w:p>
        </w:tc>
      </w:tr>
      <w:tr w:rsidR="00F860D7" w:rsidRPr="00F860D7">
        <w:trPr>
          <w:ins w:id="459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9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96" w:author="Arjan" w:date="2013-02-08T11:04:00Z"/>
                <w:rFonts w:ascii="Arial" w:eastAsia="Times New Roman" w:hAnsi="Arial" w:cs="Arial"/>
                <w:b/>
                <w:bCs/>
                <w:color w:val="000000"/>
                <w:sz w:val="20"/>
                <w:szCs w:val="20"/>
              </w:rPr>
            </w:pPr>
          </w:p>
        </w:tc>
      </w:tr>
      <w:tr w:rsidR="00F860D7" w:rsidRPr="00F860D7">
        <w:trPr>
          <w:ins w:id="459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598" w:author="Arjan" w:date="2013-02-08T11:04:00Z"/>
                <w:rFonts w:ascii="Arial" w:eastAsia="Times New Roman" w:hAnsi="Arial" w:cs="Arial"/>
                <w:color w:val="000000"/>
                <w:sz w:val="20"/>
                <w:szCs w:val="20"/>
              </w:rPr>
            </w:pPr>
            <w:ins w:id="4599" w:author="Arjan" w:date="2013-02-08T11:04:00Z">
              <w:r w:rsidRPr="00F860D7">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F860D7" w:rsidRPr="00F860D7" w:rsidRDefault="00D44D5A" w:rsidP="00F860D7">
            <w:pPr>
              <w:autoSpaceDE w:val="0"/>
              <w:autoSpaceDN w:val="0"/>
              <w:adjustRightInd w:val="0"/>
              <w:spacing w:after="0" w:line="240" w:lineRule="auto"/>
              <w:rPr>
                <w:ins w:id="4600" w:author="Arjan" w:date="2013-02-08T11:04:00Z"/>
                <w:rFonts w:ascii="Arial" w:eastAsia="Times New Roman" w:hAnsi="Arial" w:cs="Arial"/>
                <w:color w:val="000000"/>
                <w:sz w:val="20"/>
                <w:szCs w:val="20"/>
              </w:rPr>
            </w:pPr>
            <w:ins w:id="4601"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ins>
          </w:p>
        </w:tc>
      </w:tr>
      <w:tr w:rsidR="00F860D7" w:rsidRPr="00F860D7">
        <w:trPr>
          <w:trHeight w:val="230"/>
          <w:ins w:id="460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0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04" w:author="Arjan" w:date="2013-02-08T11:04:00Z"/>
                <w:rFonts w:ascii="Arial" w:eastAsia="Times New Roman" w:hAnsi="Arial" w:cs="Arial"/>
                <w:b/>
                <w:bCs/>
                <w:color w:val="000000"/>
                <w:sz w:val="20"/>
                <w:szCs w:val="20"/>
              </w:rPr>
            </w:pPr>
          </w:p>
        </w:tc>
      </w:tr>
      <w:tr w:rsidR="00F860D7" w:rsidRPr="00F860D7">
        <w:trPr>
          <w:trHeight w:val="230"/>
          <w:ins w:id="460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06" w:author="Arjan" w:date="2013-02-08T11:04:00Z"/>
                <w:rFonts w:ascii="Arial" w:eastAsia="Times New Roman" w:hAnsi="Arial" w:cs="Arial"/>
                <w:color w:val="000000"/>
                <w:sz w:val="20"/>
                <w:szCs w:val="20"/>
              </w:rPr>
            </w:pPr>
            <w:proofErr w:type="spellStart"/>
            <w:ins w:id="4607" w:author="Arjan" w:date="2013-02-08T11:04:00Z">
              <w:r w:rsidRPr="00F860D7">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08" w:author="Arjan" w:date="2013-02-08T11:04:00Z"/>
                <w:rFonts w:ascii="Arial" w:eastAsia="Times New Roman" w:hAnsi="Arial" w:cs="Arial"/>
                <w:color w:val="000000"/>
                <w:sz w:val="20"/>
                <w:szCs w:val="20"/>
              </w:rPr>
            </w:pPr>
            <w:ins w:id="4609" w:author="Arjan" w:date="2013-02-08T11:04:00Z">
              <w:r w:rsidRPr="00F860D7">
                <w:rPr>
                  <w:rFonts w:ascii="Arial" w:eastAsia="Times New Roman" w:hAnsi="Arial" w:cs="Arial"/>
                  <w:color w:val="000000"/>
                  <w:sz w:val="20"/>
                  <w:szCs w:val="20"/>
                </w:rPr>
                <w:t>- "opdrachtnemer" (de andere zaak levert een bijdrage aan het bereiken van de uitkomst van de onderhanden zaak)</w:t>
              </w:r>
            </w:ins>
          </w:p>
          <w:p w:rsidR="00F860D7" w:rsidRPr="00F860D7" w:rsidRDefault="00F860D7" w:rsidP="00F860D7">
            <w:pPr>
              <w:autoSpaceDE w:val="0"/>
              <w:autoSpaceDN w:val="0"/>
              <w:adjustRightInd w:val="0"/>
              <w:spacing w:after="0" w:line="240" w:lineRule="auto"/>
              <w:rPr>
                <w:ins w:id="4610" w:author="Arjan" w:date="2013-02-08T11:04:00Z"/>
                <w:rFonts w:ascii="Arial" w:eastAsia="Times New Roman" w:hAnsi="Arial" w:cs="Arial"/>
                <w:color w:val="000000"/>
                <w:sz w:val="20"/>
                <w:szCs w:val="20"/>
              </w:rPr>
            </w:pPr>
            <w:ins w:id="4611" w:author="Arjan" w:date="2013-02-08T11:04:00Z">
              <w:r w:rsidRPr="00F860D7">
                <w:rPr>
                  <w:rFonts w:ascii="Arial" w:eastAsia="Times New Roman" w:hAnsi="Arial" w:cs="Arial"/>
                  <w:color w:val="000000"/>
                  <w:sz w:val="20"/>
                  <w:szCs w:val="20"/>
                </w:rPr>
                <w:t>- "opdrachtgever" (de onderhanden zaak levert een bijdrage aan het bereiken van de uitkomst van de gerelateerde zaak)</w:t>
              </w:r>
            </w:ins>
          </w:p>
        </w:tc>
      </w:tr>
      <w:tr w:rsidR="00F860D7" w:rsidRPr="00F860D7">
        <w:trPr>
          <w:trHeight w:val="230"/>
          <w:ins w:id="461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1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14" w:author="Arjan" w:date="2013-02-08T11:04:00Z"/>
                <w:rFonts w:ascii="Arial" w:eastAsia="Times New Roman" w:hAnsi="Arial" w:cs="Arial"/>
                <w:b/>
                <w:bCs/>
                <w:color w:val="000000"/>
                <w:sz w:val="20"/>
                <w:szCs w:val="20"/>
              </w:rPr>
            </w:pPr>
          </w:p>
        </w:tc>
      </w:tr>
      <w:tr w:rsidR="00F860D7" w:rsidRPr="00F860D7">
        <w:trPr>
          <w:trHeight w:val="230"/>
          <w:ins w:id="461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16" w:author="Arjan" w:date="2013-02-08T11:04:00Z"/>
                <w:rFonts w:ascii="Arial" w:eastAsia="Times New Roman" w:hAnsi="Arial" w:cs="Arial"/>
                <w:b/>
                <w:bCs/>
                <w:color w:val="000000"/>
                <w:sz w:val="20"/>
                <w:szCs w:val="20"/>
              </w:rPr>
            </w:pPr>
            <w:ins w:id="4617" w:author="Arjan" w:date="2013-02-08T11:04:00Z">
              <w:r w:rsidRPr="00F860D7">
                <w:rPr>
                  <w:rFonts w:ascii="Arial" w:eastAsia="Times New Roman" w:hAnsi="Arial" w:cs="Arial"/>
                  <w:b/>
                  <w:bCs/>
                  <w:color w:val="000000"/>
                  <w:sz w:val="20"/>
                  <w:szCs w:val="20"/>
                </w:rPr>
                <w:t xml:space="preserve">Indicatie </w:t>
              </w:r>
              <w:proofErr w:type="spellStart"/>
              <w:r w:rsidRPr="00F860D7">
                <w:rPr>
                  <w:rFonts w:ascii="Arial" w:eastAsia="Times New Roman" w:hAnsi="Arial" w:cs="Arial"/>
                  <w:b/>
                  <w:bCs/>
                  <w:color w:val="000000"/>
                  <w:sz w:val="20"/>
                  <w:szCs w:val="20"/>
                  <w:lang w:val="en-AU"/>
                </w:rPr>
                <w:t>materiële</w:t>
              </w:r>
              <w:proofErr w:type="spellEnd"/>
              <w:r w:rsidRPr="00F860D7">
                <w:rPr>
                  <w:rFonts w:ascii="Arial" w:eastAsia="Times New Roman" w:hAnsi="Arial" w:cs="Arial"/>
                  <w:b/>
                  <w:bCs/>
                  <w:color w:val="000000"/>
                  <w:sz w:val="20"/>
                  <w:szCs w:val="20"/>
                  <w:lang w:val="en-AU"/>
                </w:rPr>
                <w:t xml:space="preserve"> </w:t>
              </w:r>
              <w:proofErr w:type="spellStart"/>
              <w:r w:rsidRPr="00F860D7">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18" w:author="Arjan" w:date="2013-02-08T11:04:00Z"/>
                <w:rFonts w:ascii="Arial" w:eastAsia="Times New Roman" w:hAnsi="Arial" w:cs="Arial"/>
                <w:color w:val="000000"/>
                <w:sz w:val="20"/>
                <w:szCs w:val="20"/>
              </w:rPr>
            </w:pPr>
            <w:ins w:id="4619" w:author="Arjan" w:date="2013-02-08T11:04:00Z">
              <w:r w:rsidRPr="00F860D7">
                <w:rPr>
                  <w:rFonts w:ascii="Arial" w:eastAsia="Times New Roman" w:hAnsi="Arial" w:cs="Arial"/>
                  <w:color w:val="000000"/>
                  <w:sz w:val="20"/>
                  <w:szCs w:val="20"/>
                </w:rPr>
                <w:t>Nee</w:t>
              </w:r>
            </w:ins>
          </w:p>
        </w:tc>
      </w:tr>
      <w:tr w:rsidR="00F860D7" w:rsidRPr="00F860D7">
        <w:trPr>
          <w:trHeight w:val="275"/>
          <w:ins w:id="462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2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22" w:author="Arjan" w:date="2013-02-08T11:04:00Z"/>
                <w:rFonts w:ascii="Arial" w:eastAsia="Times New Roman" w:hAnsi="Arial" w:cs="Arial"/>
                <w:color w:val="000000"/>
                <w:sz w:val="20"/>
                <w:szCs w:val="20"/>
              </w:rPr>
            </w:pPr>
          </w:p>
        </w:tc>
      </w:tr>
      <w:tr w:rsidR="00F860D7" w:rsidRPr="00F860D7">
        <w:trPr>
          <w:trHeight w:val="230"/>
          <w:ins w:id="462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24" w:author="Arjan" w:date="2013-02-08T11:04:00Z"/>
                <w:rFonts w:ascii="Arial" w:eastAsia="Times New Roman" w:hAnsi="Arial" w:cs="Arial"/>
                <w:b/>
                <w:bCs/>
                <w:color w:val="000000"/>
                <w:sz w:val="20"/>
                <w:szCs w:val="20"/>
              </w:rPr>
            </w:pPr>
            <w:proofErr w:type="spellStart"/>
            <w:ins w:id="4625" w:author="Arjan" w:date="2013-02-08T11:04:00Z">
              <w:r w:rsidRPr="00F860D7">
                <w:rPr>
                  <w:rFonts w:ascii="Arial" w:eastAsia="Times New Roman" w:hAnsi="Arial" w:cs="Arial"/>
                  <w:b/>
                  <w:bCs/>
                  <w:color w:val="000000"/>
                  <w:sz w:val="20"/>
                  <w:szCs w:val="20"/>
                  <w:lang w:val="en-AU"/>
                </w:rPr>
                <w:t>Indicatie</w:t>
              </w:r>
              <w:proofErr w:type="spellEnd"/>
              <w:r w:rsidRPr="00F860D7">
                <w:rPr>
                  <w:rFonts w:ascii="Arial" w:eastAsia="Times New Roman" w:hAnsi="Arial" w:cs="Arial"/>
                  <w:b/>
                  <w:bCs/>
                  <w:color w:val="000000"/>
                  <w:sz w:val="20"/>
                  <w:szCs w:val="20"/>
                  <w:lang w:val="en-AU"/>
                </w:rPr>
                <w:t xml:space="preserve"> </w:t>
              </w:r>
              <w:proofErr w:type="spellStart"/>
              <w:r w:rsidRPr="00F860D7">
                <w:rPr>
                  <w:rFonts w:ascii="Arial" w:eastAsia="Times New Roman" w:hAnsi="Arial" w:cs="Arial"/>
                  <w:b/>
                  <w:bCs/>
                  <w:color w:val="000000"/>
                  <w:sz w:val="20"/>
                  <w:szCs w:val="20"/>
                  <w:lang w:val="en-AU"/>
                </w:rPr>
                <w:t>formele</w:t>
              </w:r>
              <w:proofErr w:type="spellEnd"/>
              <w:r w:rsidRPr="00F860D7">
                <w:rPr>
                  <w:rFonts w:ascii="Arial" w:eastAsia="Times New Roman" w:hAnsi="Arial" w:cs="Arial"/>
                  <w:b/>
                  <w:bCs/>
                  <w:color w:val="000000"/>
                  <w:sz w:val="20"/>
                  <w:szCs w:val="20"/>
                  <w:lang w:val="en-AU"/>
                </w:rPr>
                <w:t xml:space="preserve"> </w:t>
              </w:r>
              <w:proofErr w:type="spellStart"/>
              <w:r w:rsidRPr="00F860D7">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26" w:author="Arjan" w:date="2013-02-08T11:04:00Z"/>
                <w:rFonts w:ascii="Arial" w:eastAsia="Times New Roman" w:hAnsi="Arial" w:cs="Arial"/>
                <w:color w:val="000000"/>
                <w:sz w:val="20"/>
                <w:szCs w:val="20"/>
              </w:rPr>
            </w:pPr>
            <w:ins w:id="4627" w:author="Arjan" w:date="2013-02-08T11:04:00Z">
              <w:r w:rsidRPr="00F860D7">
                <w:rPr>
                  <w:rFonts w:ascii="Arial" w:eastAsia="Times New Roman" w:hAnsi="Arial" w:cs="Arial"/>
                  <w:color w:val="000000"/>
                  <w:sz w:val="20"/>
                  <w:szCs w:val="20"/>
                </w:rPr>
                <w:t>Nee</w:t>
              </w:r>
            </w:ins>
          </w:p>
        </w:tc>
      </w:tr>
      <w:tr w:rsidR="00F860D7" w:rsidRPr="00F860D7">
        <w:trPr>
          <w:trHeight w:val="230"/>
          <w:ins w:id="462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2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0" w:author="Arjan" w:date="2013-02-08T11:04:00Z"/>
                <w:rFonts w:ascii="Arial" w:eastAsia="Times New Roman" w:hAnsi="Arial" w:cs="Arial"/>
                <w:color w:val="000000"/>
                <w:sz w:val="20"/>
                <w:szCs w:val="20"/>
              </w:rPr>
            </w:pPr>
          </w:p>
        </w:tc>
      </w:tr>
      <w:tr w:rsidR="00F860D7" w:rsidRPr="00F860D7">
        <w:trPr>
          <w:trHeight w:val="230"/>
          <w:ins w:id="463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2" w:author="Arjan" w:date="2013-02-08T11:04:00Z"/>
                <w:rFonts w:ascii="Arial" w:eastAsia="Times New Roman" w:hAnsi="Arial" w:cs="Arial"/>
                <w:b/>
                <w:bCs/>
                <w:color w:val="000000"/>
                <w:sz w:val="20"/>
                <w:szCs w:val="20"/>
              </w:rPr>
            </w:pPr>
            <w:proofErr w:type="spellStart"/>
            <w:ins w:id="4633" w:author="Arjan" w:date="2013-02-08T11:04:00Z">
              <w:r w:rsidRPr="00F860D7">
                <w:rPr>
                  <w:rFonts w:ascii="Arial" w:eastAsia="Times New Roman" w:hAnsi="Arial" w:cs="Arial"/>
                  <w:b/>
                  <w:bCs/>
                  <w:color w:val="000000"/>
                  <w:sz w:val="20"/>
                  <w:szCs w:val="20"/>
                  <w:lang w:val="en-AU"/>
                </w:rPr>
                <w:t>Aanduiding</w:t>
              </w:r>
              <w:proofErr w:type="spellEnd"/>
              <w:r w:rsidRPr="00F860D7">
                <w:rPr>
                  <w:rFonts w:ascii="Arial" w:eastAsia="Times New Roman" w:hAnsi="Arial" w:cs="Arial"/>
                  <w:b/>
                  <w:bCs/>
                  <w:color w:val="000000"/>
                  <w:sz w:val="20"/>
                  <w:szCs w:val="20"/>
                  <w:lang w:val="en-AU"/>
                </w:rPr>
                <w:t xml:space="preserve"> </w:t>
              </w:r>
              <w:proofErr w:type="spellStart"/>
              <w:r w:rsidRPr="00F860D7">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4" w:author="Arjan" w:date="2013-02-08T11:04:00Z"/>
                <w:rFonts w:ascii="Arial" w:eastAsia="Times New Roman" w:hAnsi="Arial" w:cs="Arial"/>
                <w:color w:val="000000"/>
                <w:sz w:val="20"/>
                <w:szCs w:val="20"/>
              </w:rPr>
            </w:pPr>
          </w:p>
        </w:tc>
      </w:tr>
      <w:tr w:rsidR="00F860D7" w:rsidRPr="00F860D7">
        <w:trPr>
          <w:trHeight w:val="230"/>
          <w:ins w:id="463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7" w:author="Arjan" w:date="2013-02-08T11:04:00Z"/>
                <w:rFonts w:ascii="Arial" w:eastAsia="Times New Roman" w:hAnsi="Arial" w:cs="Arial"/>
                <w:color w:val="000000"/>
                <w:sz w:val="20"/>
                <w:szCs w:val="20"/>
              </w:rPr>
            </w:pPr>
          </w:p>
        </w:tc>
      </w:tr>
      <w:tr w:rsidR="00F860D7" w:rsidRPr="00F860D7">
        <w:trPr>
          <w:trHeight w:val="230"/>
          <w:ins w:id="463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39" w:author="Arjan" w:date="2013-02-08T11:04:00Z"/>
                <w:rFonts w:ascii="Arial" w:eastAsia="Times New Roman" w:hAnsi="Arial" w:cs="Arial"/>
                <w:b/>
                <w:bCs/>
                <w:color w:val="000000"/>
                <w:sz w:val="20"/>
                <w:szCs w:val="20"/>
              </w:rPr>
            </w:pPr>
            <w:proofErr w:type="spellStart"/>
            <w:ins w:id="4640" w:author="Arjan" w:date="2013-02-08T11:04:00Z">
              <w:r w:rsidRPr="00F860D7">
                <w:rPr>
                  <w:rFonts w:ascii="Arial" w:eastAsia="Times New Roman" w:hAnsi="Arial" w:cs="Arial"/>
                  <w:b/>
                  <w:bCs/>
                  <w:color w:val="000000"/>
                  <w:sz w:val="20"/>
                  <w:szCs w:val="20"/>
                  <w:lang w:val="en-AU"/>
                </w:rPr>
                <w:t>Indicatie</w:t>
              </w:r>
              <w:proofErr w:type="spellEnd"/>
              <w:r w:rsidRPr="00F860D7">
                <w:rPr>
                  <w:rFonts w:ascii="Arial" w:eastAsia="Times New Roman" w:hAnsi="Arial" w:cs="Arial"/>
                  <w:b/>
                  <w:bCs/>
                  <w:color w:val="000000"/>
                  <w:sz w:val="20"/>
                  <w:szCs w:val="20"/>
                  <w:lang w:val="en-AU"/>
                </w:rPr>
                <w:t xml:space="preserve"> in </w:t>
              </w:r>
              <w:proofErr w:type="spellStart"/>
              <w:r w:rsidRPr="00F860D7">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41" w:author="Arjan" w:date="2013-02-08T11:04:00Z"/>
                <w:rFonts w:ascii="Arial" w:eastAsia="Times New Roman" w:hAnsi="Arial" w:cs="Arial"/>
                <w:color w:val="000000"/>
                <w:sz w:val="20"/>
                <w:szCs w:val="20"/>
              </w:rPr>
            </w:pPr>
            <w:ins w:id="4642" w:author="Arjan" w:date="2013-02-08T11:04:00Z">
              <w:r w:rsidRPr="00F860D7">
                <w:rPr>
                  <w:rFonts w:ascii="Arial" w:eastAsia="Times New Roman" w:hAnsi="Arial" w:cs="Arial"/>
                  <w:color w:val="000000"/>
                  <w:sz w:val="20"/>
                  <w:szCs w:val="20"/>
                </w:rPr>
                <w:t>Nee</w:t>
              </w:r>
            </w:ins>
          </w:p>
        </w:tc>
      </w:tr>
      <w:tr w:rsidR="00F860D7" w:rsidRPr="00F860D7">
        <w:trPr>
          <w:trHeight w:val="230"/>
          <w:ins w:id="464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4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45" w:author="Arjan" w:date="2013-02-08T11:04:00Z"/>
                <w:rFonts w:ascii="Arial" w:eastAsia="Times New Roman" w:hAnsi="Arial" w:cs="Arial"/>
                <w:color w:val="000000"/>
                <w:sz w:val="20"/>
                <w:szCs w:val="20"/>
              </w:rPr>
            </w:pPr>
          </w:p>
        </w:tc>
      </w:tr>
      <w:tr w:rsidR="00F860D7" w:rsidRPr="00F860D7">
        <w:trPr>
          <w:trHeight w:val="230"/>
          <w:ins w:id="464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47" w:author="Arjan" w:date="2013-02-08T11:04:00Z"/>
                <w:rFonts w:ascii="Arial" w:eastAsia="Times New Roman" w:hAnsi="Arial" w:cs="Arial"/>
                <w:b/>
                <w:bCs/>
                <w:color w:val="000000"/>
                <w:sz w:val="20"/>
                <w:szCs w:val="20"/>
              </w:rPr>
            </w:pPr>
            <w:proofErr w:type="spellStart"/>
            <w:ins w:id="4648" w:author="Arjan" w:date="2013-02-08T11:04:00Z">
              <w:r w:rsidRPr="00F860D7">
                <w:rPr>
                  <w:rFonts w:ascii="Arial" w:eastAsia="Times New Roman" w:hAnsi="Arial" w:cs="Arial"/>
                  <w:b/>
                  <w:bCs/>
                  <w:color w:val="000000"/>
                  <w:sz w:val="20"/>
                  <w:szCs w:val="20"/>
                  <w:lang w:val="en-AU"/>
                </w:rPr>
                <w:t>Aanduiding</w:t>
              </w:r>
              <w:proofErr w:type="spellEnd"/>
              <w:r w:rsidRPr="00F860D7">
                <w:rPr>
                  <w:rFonts w:ascii="Arial" w:eastAsia="Times New Roman" w:hAnsi="Arial" w:cs="Arial"/>
                  <w:b/>
                  <w:bCs/>
                  <w:color w:val="000000"/>
                  <w:sz w:val="20"/>
                  <w:szCs w:val="20"/>
                  <w:lang w:val="en-AU"/>
                </w:rPr>
                <w:t xml:space="preserve"> </w:t>
              </w:r>
              <w:proofErr w:type="spellStart"/>
              <w:r w:rsidRPr="00F860D7">
                <w:rPr>
                  <w:rFonts w:ascii="Arial" w:eastAsia="Times New Roman" w:hAnsi="Arial" w:cs="Arial"/>
                  <w:b/>
                  <w:bCs/>
                  <w:color w:val="000000"/>
                  <w:sz w:val="20"/>
                  <w:szCs w:val="20"/>
                  <w:lang w:val="en-AU"/>
                </w:rPr>
                <w:t>strijdigheid</w:t>
              </w:r>
              <w:proofErr w:type="spellEnd"/>
              <w:r w:rsidRPr="00F860D7">
                <w:rPr>
                  <w:rFonts w:ascii="Arial" w:eastAsia="Times New Roman" w:hAnsi="Arial" w:cs="Arial"/>
                  <w:b/>
                  <w:bCs/>
                  <w:color w:val="000000"/>
                  <w:sz w:val="20"/>
                  <w:szCs w:val="20"/>
                  <w:lang w:val="en-AU"/>
                </w:rPr>
                <w:t>/</w:t>
              </w:r>
              <w:proofErr w:type="spellStart"/>
              <w:r w:rsidRPr="00F860D7">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49" w:author="Arjan" w:date="2013-02-08T11:04:00Z"/>
                <w:rFonts w:ascii="Arial" w:eastAsia="Times New Roman" w:hAnsi="Arial" w:cs="Arial"/>
                <w:color w:val="000000"/>
                <w:sz w:val="20"/>
                <w:szCs w:val="20"/>
              </w:rPr>
            </w:pPr>
            <w:ins w:id="4650" w:author="Arjan" w:date="2013-02-08T11:04:00Z">
              <w:r w:rsidRPr="00F860D7">
                <w:rPr>
                  <w:rFonts w:ascii="Arial" w:eastAsia="Times New Roman" w:hAnsi="Arial" w:cs="Arial"/>
                  <w:color w:val="000000"/>
                  <w:sz w:val="20"/>
                  <w:szCs w:val="20"/>
                </w:rPr>
                <w:t>Nee</w:t>
              </w:r>
            </w:ins>
          </w:p>
        </w:tc>
      </w:tr>
      <w:tr w:rsidR="00F860D7" w:rsidRPr="00F860D7">
        <w:trPr>
          <w:trHeight w:val="230"/>
          <w:ins w:id="465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5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53" w:author="Arjan" w:date="2013-02-08T11:04:00Z"/>
                <w:rFonts w:ascii="Arial" w:eastAsia="Times New Roman" w:hAnsi="Arial" w:cs="Arial"/>
                <w:b/>
                <w:bCs/>
                <w:color w:val="000000"/>
                <w:sz w:val="20"/>
                <w:szCs w:val="20"/>
              </w:rPr>
            </w:pPr>
          </w:p>
        </w:tc>
      </w:tr>
      <w:tr w:rsidR="00F860D7" w:rsidRPr="00F860D7">
        <w:trPr>
          <w:trHeight w:val="230"/>
          <w:ins w:id="465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55" w:author="Arjan" w:date="2013-02-08T11:04:00Z"/>
                <w:rFonts w:ascii="Arial" w:eastAsia="Times New Roman" w:hAnsi="Arial" w:cs="Arial"/>
                <w:color w:val="000000"/>
                <w:sz w:val="20"/>
                <w:szCs w:val="20"/>
              </w:rPr>
            </w:pPr>
            <w:ins w:id="4656" w:author="Arjan" w:date="2013-02-08T11:04:00Z">
              <w:r w:rsidRPr="00F860D7">
                <w:rPr>
                  <w:rFonts w:ascii="Arial" w:eastAsia="Times New Roman" w:hAnsi="Arial" w:cs="Arial"/>
                  <w:b/>
                  <w:bCs/>
                  <w:color w:val="000000"/>
                  <w:sz w:val="20"/>
                  <w:szCs w:val="20"/>
                </w:rPr>
                <w:t xml:space="preserve">Indicatie </w:t>
              </w:r>
              <w:proofErr w:type="spellStart"/>
              <w:r w:rsidRPr="00F860D7">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F860D7" w:rsidRPr="00F860D7" w:rsidRDefault="00D44D5A" w:rsidP="00F860D7">
            <w:pPr>
              <w:autoSpaceDE w:val="0"/>
              <w:autoSpaceDN w:val="0"/>
              <w:adjustRightInd w:val="0"/>
              <w:spacing w:after="0" w:line="240" w:lineRule="auto"/>
              <w:rPr>
                <w:ins w:id="4657" w:author="Arjan" w:date="2013-02-08T11:04:00Z"/>
                <w:rFonts w:ascii="Arial" w:eastAsia="Times New Roman" w:hAnsi="Arial" w:cs="Arial"/>
                <w:color w:val="000000"/>
                <w:sz w:val="20"/>
                <w:szCs w:val="20"/>
              </w:rPr>
            </w:pPr>
            <w:ins w:id="4658"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ins>
          </w:p>
        </w:tc>
      </w:tr>
      <w:tr w:rsidR="00F860D7" w:rsidRPr="00F860D7">
        <w:trPr>
          <w:trHeight w:val="200"/>
          <w:ins w:id="465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6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61" w:author="Arjan" w:date="2013-02-08T11:04:00Z"/>
                <w:rFonts w:ascii="Arial" w:eastAsia="Times New Roman" w:hAnsi="Arial" w:cs="Arial"/>
                <w:b/>
                <w:bCs/>
                <w:color w:val="000000"/>
                <w:sz w:val="20"/>
                <w:szCs w:val="20"/>
              </w:rPr>
            </w:pPr>
          </w:p>
        </w:tc>
      </w:tr>
      <w:tr w:rsidR="00F860D7" w:rsidRPr="00F860D7">
        <w:trPr>
          <w:trHeight w:val="200"/>
          <w:ins w:id="466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63" w:author="Arjan" w:date="2013-02-08T11:04:00Z"/>
                <w:rFonts w:ascii="Arial" w:eastAsia="Times New Roman" w:hAnsi="Arial" w:cs="Arial"/>
                <w:color w:val="000000"/>
                <w:sz w:val="20"/>
                <w:szCs w:val="20"/>
              </w:rPr>
            </w:pPr>
            <w:ins w:id="4664" w:author="Arjan" w:date="2013-02-08T11:04:00Z">
              <w:r w:rsidRPr="00F860D7">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65" w:author="Arjan" w:date="2013-02-08T11:04:00Z"/>
                <w:rFonts w:ascii="Arial" w:eastAsia="Times New Roman" w:hAnsi="Arial" w:cs="Arial"/>
                <w:color w:val="000000"/>
                <w:sz w:val="20"/>
                <w:szCs w:val="20"/>
              </w:rPr>
            </w:pPr>
            <w:proofErr w:type="spellStart"/>
            <w:ins w:id="4666" w:author="Arjan" w:date="2013-02-08T11:04:00Z">
              <w:r w:rsidRPr="00F860D7">
                <w:rPr>
                  <w:rFonts w:ascii="Arial" w:eastAsia="Times New Roman" w:hAnsi="Arial" w:cs="Arial"/>
                  <w:color w:val="000000"/>
                  <w:sz w:val="20"/>
                  <w:szCs w:val="20"/>
                </w:rPr>
                <w:t>Default</w:t>
              </w:r>
              <w:proofErr w:type="spellEnd"/>
              <w:r w:rsidRPr="00F860D7">
                <w:rPr>
                  <w:rFonts w:ascii="Arial" w:eastAsia="Times New Roman" w:hAnsi="Arial" w:cs="Arial"/>
                  <w:color w:val="000000"/>
                  <w:sz w:val="20"/>
                  <w:szCs w:val="20"/>
                </w:rPr>
                <w:t>: &lt;memo&gt;</w:t>
              </w:r>
            </w:ins>
          </w:p>
          <w:p w:rsidR="00F860D7" w:rsidRPr="00F860D7" w:rsidRDefault="00F860D7" w:rsidP="00F860D7">
            <w:pPr>
              <w:autoSpaceDE w:val="0"/>
              <w:autoSpaceDN w:val="0"/>
              <w:adjustRightInd w:val="0"/>
              <w:spacing w:after="0" w:line="240" w:lineRule="auto"/>
              <w:rPr>
                <w:ins w:id="4667" w:author="Arjan" w:date="2013-02-08T11:04:00Z"/>
                <w:rFonts w:ascii="Arial" w:eastAsia="Times New Roman" w:hAnsi="Arial" w:cs="Arial"/>
                <w:color w:val="000000"/>
                <w:sz w:val="20"/>
                <w:szCs w:val="20"/>
              </w:rPr>
            </w:pPr>
            <w:proofErr w:type="spellStart"/>
            <w:ins w:id="4668" w:author="Arjan" w:date="2013-02-08T11:04:00Z">
              <w:r w:rsidRPr="00F860D7">
                <w:rPr>
                  <w:rFonts w:ascii="Arial" w:eastAsia="Times New Roman" w:hAnsi="Arial" w:cs="Arial"/>
                  <w:color w:val="000000"/>
                  <w:sz w:val="20"/>
                  <w:szCs w:val="20"/>
                </w:rPr>
                <w:t>Description</w:t>
              </w:r>
              <w:proofErr w:type="spellEnd"/>
              <w:r w:rsidRPr="00F860D7">
                <w:rPr>
                  <w:rFonts w:ascii="Arial" w:eastAsia="Times New Roman" w:hAnsi="Arial" w:cs="Arial"/>
                  <w:color w:val="000000"/>
                  <w:sz w:val="20"/>
                  <w:szCs w:val="20"/>
                </w:rPr>
                <w:t>:Gemeentelijk basisgegeven</w:t>
              </w:r>
            </w:ins>
          </w:p>
        </w:tc>
      </w:tr>
      <w:tr w:rsidR="00F860D7" w:rsidRPr="00F860D7">
        <w:trPr>
          <w:trHeight w:val="230"/>
          <w:ins w:id="466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7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71" w:author="Arjan" w:date="2013-02-08T11:04:00Z"/>
                <w:rFonts w:ascii="Arial" w:eastAsia="Times New Roman" w:hAnsi="Arial" w:cs="Arial"/>
                <w:b/>
                <w:bCs/>
                <w:color w:val="000000"/>
                <w:sz w:val="20"/>
                <w:szCs w:val="20"/>
              </w:rPr>
            </w:pPr>
          </w:p>
        </w:tc>
      </w:tr>
      <w:tr w:rsidR="00F860D7" w:rsidRPr="00F860D7">
        <w:trPr>
          <w:trHeight w:val="230"/>
          <w:ins w:id="467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73" w:author="Arjan" w:date="2013-02-08T11:04:00Z"/>
                <w:rFonts w:ascii="Arial" w:eastAsia="Times New Roman" w:hAnsi="Arial" w:cs="Arial"/>
                <w:color w:val="000000"/>
                <w:sz w:val="20"/>
                <w:szCs w:val="20"/>
              </w:rPr>
            </w:pPr>
            <w:ins w:id="4674" w:author="Arjan" w:date="2013-02-08T11:04:00Z">
              <w:r w:rsidRPr="00F860D7">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4675" w:author="Arjan" w:date="2013-02-08T11:04:00Z"/>
                <w:rFonts w:ascii="Arial" w:eastAsia="Times New Roman" w:hAnsi="Arial" w:cs="Arial"/>
                <w:color w:val="000000"/>
                <w:sz w:val="20"/>
                <w:szCs w:val="20"/>
              </w:rPr>
            </w:pPr>
            <w:ins w:id="4676" w:author="Arjan" w:date="2013-02-08T11:04:00Z">
              <w:r w:rsidRPr="00F860D7">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4677" w:author="Arjan" w:date="2013-02-07T23:33:00Z"/>
          <w:rFonts w:ascii="Arial" w:eastAsia="Times New Roman" w:hAnsi="Arial" w:cs="Arial"/>
          <w:b/>
          <w:bCs/>
          <w:color w:val="004080"/>
          <w:sz w:val="24"/>
          <w:szCs w:val="24"/>
        </w:rPr>
      </w:pPr>
      <w:ins w:id="46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Startdatum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46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80" w:author="Arjan" w:date="2013-02-07T23:33:00Z"/>
                <w:rFonts w:ascii="Arial" w:eastAsia="Times New Roman" w:hAnsi="Arial" w:cs="Arial"/>
                <w:color w:val="000000"/>
                <w:sz w:val="20"/>
                <w:szCs w:val="20"/>
              </w:rPr>
            </w:pPr>
            <w:ins w:id="4681"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682" w:author="Arjan" w:date="2013-02-07T23:33:00Z"/>
                <w:rFonts w:ascii="Arial" w:eastAsia="Times New Roman" w:hAnsi="Arial" w:cs="Arial"/>
                <w:color w:val="000000"/>
                <w:sz w:val="20"/>
                <w:szCs w:val="20"/>
              </w:rPr>
            </w:pPr>
            <w:ins w:id="468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ins w:id="46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8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86" w:author="Arjan" w:date="2013-02-07T23:33:00Z"/>
                <w:rFonts w:ascii="Arial" w:eastAsia="Times New Roman" w:hAnsi="Arial" w:cs="Arial"/>
                <w:b/>
                <w:bCs/>
                <w:color w:val="000000"/>
                <w:sz w:val="20"/>
                <w:szCs w:val="20"/>
              </w:rPr>
            </w:pPr>
          </w:p>
        </w:tc>
      </w:tr>
      <w:tr w:rsidR="006B550F" w:rsidRPr="00F2006F" w:rsidTr="00211C3F">
        <w:trPr>
          <w:ins w:id="46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88" w:author="Arjan" w:date="2013-02-07T23:33:00Z"/>
                <w:rFonts w:ascii="Arial" w:eastAsia="Times New Roman" w:hAnsi="Arial" w:cs="Arial"/>
                <w:color w:val="000000"/>
                <w:sz w:val="20"/>
                <w:szCs w:val="20"/>
              </w:rPr>
            </w:pPr>
            <w:ins w:id="4689"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90" w:author="Arjan" w:date="2013-02-07T23:33:00Z"/>
                <w:rFonts w:ascii="Arial" w:eastAsia="Times New Roman" w:hAnsi="Arial" w:cs="Arial"/>
                <w:color w:val="000000"/>
                <w:sz w:val="20"/>
                <w:szCs w:val="20"/>
              </w:rPr>
            </w:pPr>
            <w:ins w:id="4691" w:author="Arjan" w:date="2013-02-07T23:33:00Z">
              <w:r w:rsidRPr="00F2006F">
                <w:rPr>
                  <w:rFonts w:ascii="Arial" w:eastAsia="Times New Roman" w:hAnsi="Arial" w:cs="Arial"/>
                  <w:color w:val="000000"/>
                  <w:sz w:val="20"/>
                  <w:szCs w:val="20"/>
                </w:rPr>
                <w:t>KING</w:t>
              </w:r>
            </w:ins>
          </w:p>
        </w:tc>
      </w:tr>
      <w:tr w:rsidR="006B550F" w:rsidRPr="00F2006F" w:rsidTr="00211C3F">
        <w:trPr>
          <w:ins w:id="46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9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94" w:author="Arjan" w:date="2013-02-07T23:33:00Z"/>
                <w:rFonts w:ascii="Arial" w:eastAsia="Times New Roman" w:hAnsi="Arial" w:cs="Arial"/>
                <w:b/>
                <w:bCs/>
                <w:color w:val="000000"/>
                <w:sz w:val="20"/>
                <w:szCs w:val="20"/>
              </w:rPr>
            </w:pPr>
          </w:p>
        </w:tc>
      </w:tr>
      <w:tr w:rsidR="006B550F" w:rsidRPr="00F2006F" w:rsidTr="00211C3F">
        <w:trPr>
          <w:ins w:id="46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96" w:author="Arjan" w:date="2013-02-07T23:33:00Z"/>
                <w:rFonts w:ascii="Arial" w:eastAsia="Times New Roman" w:hAnsi="Arial" w:cs="Arial"/>
                <w:color w:val="000000"/>
                <w:sz w:val="20"/>
                <w:szCs w:val="20"/>
              </w:rPr>
            </w:pPr>
            <w:ins w:id="4697"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698" w:author="Arjan" w:date="2013-02-07T23:33:00Z"/>
                <w:rFonts w:ascii="Arial" w:eastAsia="Times New Roman" w:hAnsi="Arial" w:cs="Arial"/>
                <w:color w:val="000000"/>
                <w:sz w:val="20"/>
                <w:szCs w:val="20"/>
              </w:rPr>
            </w:pPr>
          </w:p>
        </w:tc>
      </w:tr>
      <w:tr w:rsidR="006B550F" w:rsidRPr="00F2006F" w:rsidTr="00211C3F">
        <w:trPr>
          <w:ins w:id="46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01" w:author="Arjan" w:date="2013-02-07T23:33:00Z"/>
                <w:rFonts w:ascii="Arial" w:eastAsia="Times New Roman" w:hAnsi="Arial" w:cs="Arial"/>
                <w:b/>
                <w:bCs/>
                <w:color w:val="000000"/>
                <w:sz w:val="20"/>
                <w:szCs w:val="20"/>
              </w:rPr>
            </w:pPr>
          </w:p>
        </w:tc>
      </w:tr>
      <w:tr w:rsidR="006B550F" w:rsidRPr="00F2006F" w:rsidTr="00211C3F">
        <w:trPr>
          <w:trHeight w:val="335"/>
          <w:ins w:id="47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03" w:author="Arjan" w:date="2013-02-07T23:33:00Z"/>
                <w:rFonts w:ascii="Arial" w:eastAsia="Times New Roman" w:hAnsi="Arial" w:cs="Arial"/>
                <w:color w:val="000000"/>
                <w:sz w:val="20"/>
                <w:szCs w:val="20"/>
              </w:rPr>
            </w:pPr>
            <w:proofErr w:type="spellStart"/>
            <w:ins w:id="4704"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705" w:author="Arjan" w:date="2013-02-07T23:33:00Z"/>
                <w:rFonts w:ascii="Arial" w:eastAsia="Times New Roman" w:hAnsi="Arial" w:cs="Arial"/>
                <w:color w:val="000000"/>
                <w:sz w:val="20"/>
                <w:szCs w:val="20"/>
              </w:rPr>
            </w:pPr>
            <w:ins w:id="470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trHeight w:val="215"/>
          <w:ins w:id="47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0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09" w:author="Arjan" w:date="2013-02-07T23:33:00Z"/>
                <w:rFonts w:ascii="Arial" w:eastAsia="Times New Roman" w:hAnsi="Arial" w:cs="Arial"/>
                <w:b/>
                <w:bCs/>
                <w:color w:val="000000"/>
                <w:sz w:val="20"/>
                <w:szCs w:val="20"/>
              </w:rPr>
            </w:pPr>
          </w:p>
        </w:tc>
      </w:tr>
      <w:tr w:rsidR="006B550F" w:rsidRPr="00F2006F" w:rsidTr="00211C3F">
        <w:trPr>
          <w:trHeight w:val="215"/>
          <w:ins w:id="47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11" w:author="Arjan" w:date="2013-02-07T23:33:00Z"/>
                <w:rFonts w:ascii="Arial" w:eastAsia="Times New Roman" w:hAnsi="Arial" w:cs="Arial"/>
                <w:color w:val="000000"/>
                <w:sz w:val="20"/>
                <w:szCs w:val="20"/>
              </w:rPr>
            </w:pPr>
            <w:ins w:id="4712"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713" w:author="Arjan" w:date="2013-02-07T23:33:00Z"/>
                <w:rFonts w:ascii="Arial" w:eastAsia="Times New Roman" w:hAnsi="Arial" w:cs="Arial"/>
                <w:color w:val="000000"/>
                <w:sz w:val="20"/>
                <w:szCs w:val="20"/>
              </w:rPr>
            </w:pPr>
            <w:ins w:id="471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met de uitvoering van de gerelateerde zaak is gestart</w:t>
              </w:r>
            </w:ins>
          </w:p>
        </w:tc>
      </w:tr>
      <w:tr w:rsidR="006B550F" w:rsidRPr="00F2006F" w:rsidTr="00211C3F">
        <w:trPr>
          <w:trHeight w:val="230"/>
          <w:ins w:id="47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17" w:author="Arjan" w:date="2013-02-07T23:33:00Z"/>
                <w:rFonts w:ascii="Arial" w:eastAsia="Times New Roman" w:hAnsi="Arial" w:cs="Arial"/>
                <w:b/>
                <w:bCs/>
                <w:color w:val="000000"/>
                <w:sz w:val="20"/>
                <w:szCs w:val="20"/>
              </w:rPr>
            </w:pPr>
          </w:p>
        </w:tc>
      </w:tr>
      <w:tr w:rsidR="006B550F" w:rsidRPr="00F2006F" w:rsidTr="00211C3F">
        <w:trPr>
          <w:trHeight w:val="230"/>
          <w:ins w:id="47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19" w:author="Arjan" w:date="2013-02-07T23:33:00Z"/>
                <w:rFonts w:ascii="Arial" w:eastAsia="Times New Roman" w:hAnsi="Arial" w:cs="Arial"/>
                <w:color w:val="000000"/>
                <w:sz w:val="20"/>
                <w:szCs w:val="20"/>
              </w:rPr>
            </w:pPr>
            <w:ins w:id="4720"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21" w:author="Arjan" w:date="2013-02-07T23:33:00Z"/>
                <w:rFonts w:ascii="Arial" w:eastAsia="Times New Roman" w:hAnsi="Arial" w:cs="Arial"/>
                <w:color w:val="000000"/>
                <w:sz w:val="20"/>
                <w:szCs w:val="20"/>
              </w:rPr>
            </w:pPr>
            <w:ins w:id="4722" w:author="Arjan" w:date="2013-02-07T23:33:00Z">
              <w:r w:rsidRPr="00F2006F">
                <w:rPr>
                  <w:rFonts w:ascii="Arial" w:eastAsia="Times New Roman" w:hAnsi="Arial" w:cs="Arial"/>
                  <w:color w:val="000000"/>
                  <w:sz w:val="20"/>
                  <w:szCs w:val="20"/>
                </w:rPr>
                <w:t>KING</w:t>
              </w:r>
            </w:ins>
          </w:p>
        </w:tc>
      </w:tr>
      <w:tr w:rsidR="006B550F" w:rsidRPr="00F2006F" w:rsidTr="00211C3F">
        <w:trPr>
          <w:ins w:id="47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25" w:author="Arjan" w:date="2013-02-07T23:33:00Z"/>
                <w:rFonts w:ascii="Arial" w:eastAsia="Times New Roman" w:hAnsi="Arial" w:cs="Arial"/>
                <w:b/>
                <w:bCs/>
                <w:color w:val="000000"/>
                <w:sz w:val="20"/>
                <w:szCs w:val="20"/>
              </w:rPr>
            </w:pPr>
          </w:p>
        </w:tc>
      </w:tr>
      <w:tr w:rsidR="006B550F" w:rsidRPr="00F2006F" w:rsidTr="00211C3F">
        <w:trPr>
          <w:ins w:id="47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27" w:author="Arjan" w:date="2013-02-07T23:33:00Z"/>
                <w:rFonts w:ascii="Arial" w:eastAsia="Times New Roman" w:hAnsi="Arial" w:cs="Arial"/>
                <w:color w:val="000000"/>
                <w:sz w:val="20"/>
                <w:szCs w:val="20"/>
              </w:rPr>
            </w:pPr>
            <w:ins w:id="4728"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29" w:author="Arjan" w:date="2013-02-07T23:33:00Z"/>
                <w:rFonts w:ascii="Arial" w:eastAsia="Times New Roman" w:hAnsi="Arial" w:cs="Arial"/>
                <w:color w:val="000000"/>
                <w:sz w:val="20"/>
                <w:szCs w:val="20"/>
              </w:rPr>
            </w:pPr>
            <w:ins w:id="4730" w:author="Arjan" w:date="2013-02-07T23:33:00Z">
              <w:r w:rsidRPr="00F2006F">
                <w:rPr>
                  <w:rFonts w:ascii="Arial" w:eastAsia="Times New Roman" w:hAnsi="Arial" w:cs="Arial"/>
                  <w:color w:val="000000"/>
                  <w:sz w:val="20"/>
                  <w:szCs w:val="20"/>
                </w:rPr>
                <w:t>1 januari 2013</w:t>
              </w:r>
            </w:ins>
          </w:p>
        </w:tc>
      </w:tr>
      <w:tr w:rsidR="006B550F" w:rsidRPr="00F2006F" w:rsidTr="00211C3F">
        <w:trPr>
          <w:ins w:id="47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33" w:author="Arjan" w:date="2013-02-07T23:33:00Z"/>
                <w:rFonts w:ascii="Arial" w:eastAsia="Times New Roman" w:hAnsi="Arial" w:cs="Arial"/>
                <w:b/>
                <w:bCs/>
                <w:color w:val="000000"/>
                <w:sz w:val="20"/>
                <w:szCs w:val="20"/>
              </w:rPr>
            </w:pPr>
          </w:p>
        </w:tc>
      </w:tr>
      <w:tr w:rsidR="006B550F" w:rsidRPr="00F2006F" w:rsidTr="00211C3F">
        <w:trPr>
          <w:ins w:id="47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35" w:author="Arjan" w:date="2013-02-07T23:33:00Z"/>
                <w:rFonts w:ascii="Arial" w:eastAsia="Times New Roman" w:hAnsi="Arial" w:cs="Arial"/>
                <w:color w:val="000000"/>
                <w:sz w:val="20"/>
                <w:szCs w:val="20"/>
              </w:rPr>
            </w:pPr>
            <w:ins w:id="4736"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37" w:author="Arjan" w:date="2013-02-07T23:33:00Z"/>
                <w:rFonts w:ascii="Arial" w:eastAsia="Times New Roman" w:hAnsi="Arial" w:cs="Arial"/>
                <w:color w:val="000000"/>
                <w:sz w:val="20"/>
                <w:szCs w:val="20"/>
              </w:rPr>
            </w:pPr>
          </w:p>
        </w:tc>
      </w:tr>
      <w:tr w:rsidR="006B550F" w:rsidRPr="00F2006F" w:rsidTr="00211C3F">
        <w:trPr>
          <w:ins w:id="47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40" w:author="Arjan" w:date="2013-02-07T23:33:00Z"/>
                <w:rFonts w:ascii="Arial" w:eastAsia="Times New Roman" w:hAnsi="Arial" w:cs="Arial"/>
                <w:b/>
                <w:bCs/>
                <w:color w:val="000000"/>
                <w:sz w:val="20"/>
                <w:szCs w:val="20"/>
              </w:rPr>
            </w:pPr>
          </w:p>
        </w:tc>
      </w:tr>
      <w:tr w:rsidR="006B550F" w:rsidRPr="00F2006F" w:rsidTr="00211C3F">
        <w:trPr>
          <w:ins w:id="47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42" w:author="Arjan" w:date="2013-02-07T23:33:00Z"/>
                <w:rFonts w:ascii="Arial" w:eastAsia="Times New Roman" w:hAnsi="Arial" w:cs="Arial"/>
                <w:color w:val="000000"/>
                <w:sz w:val="20"/>
                <w:szCs w:val="20"/>
              </w:rPr>
            </w:pPr>
            <w:ins w:id="474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744" w:author="Arjan" w:date="2013-02-07T23:33:00Z"/>
                <w:rFonts w:ascii="Arial" w:eastAsia="Times New Roman" w:hAnsi="Arial" w:cs="Arial"/>
                <w:color w:val="000000"/>
                <w:sz w:val="20"/>
                <w:szCs w:val="20"/>
              </w:rPr>
            </w:pPr>
            <w:ins w:id="474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47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48" w:author="Arjan" w:date="2013-02-07T23:33:00Z"/>
                <w:rFonts w:ascii="Arial" w:eastAsia="Times New Roman" w:hAnsi="Arial" w:cs="Arial"/>
                <w:b/>
                <w:bCs/>
                <w:color w:val="000000"/>
                <w:sz w:val="20"/>
                <w:szCs w:val="20"/>
              </w:rPr>
            </w:pPr>
          </w:p>
        </w:tc>
      </w:tr>
      <w:tr w:rsidR="006B550F" w:rsidRPr="00F2006F" w:rsidTr="00211C3F">
        <w:trPr>
          <w:trHeight w:val="230"/>
          <w:ins w:id="47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50" w:author="Arjan" w:date="2013-02-07T23:33:00Z"/>
                <w:rFonts w:ascii="Arial" w:eastAsia="Times New Roman" w:hAnsi="Arial" w:cs="Arial"/>
                <w:color w:val="000000"/>
                <w:sz w:val="20"/>
                <w:szCs w:val="20"/>
              </w:rPr>
            </w:pPr>
            <w:proofErr w:type="spellStart"/>
            <w:ins w:id="4751"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52" w:author="Arjan" w:date="2013-02-07T23:33:00Z"/>
                <w:rFonts w:ascii="Arial" w:eastAsia="Times New Roman" w:hAnsi="Arial" w:cs="Arial"/>
                <w:color w:val="000000"/>
                <w:sz w:val="20"/>
                <w:szCs w:val="20"/>
              </w:rPr>
            </w:pPr>
            <w:ins w:id="4753" w:author="Arjan" w:date="2013-02-07T23:33:00Z">
              <w:r w:rsidRPr="00F2006F">
                <w:rPr>
                  <w:rFonts w:ascii="Arial" w:eastAsia="Times New Roman" w:hAnsi="Arial" w:cs="Arial"/>
                  <w:color w:val="000000"/>
                  <w:sz w:val="20"/>
                  <w:szCs w:val="20"/>
                </w:rPr>
                <w:t>Alle geldige datums gelegen op, voor of na de huidige datum en tijd</w:t>
              </w:r>
            </w:ins>
          </w:p>
        </w:tc>
      </w:tr>
      <w:tr w:rsidR="006B550F" w:rsidRPr="00F2006F" w:rsidTr="00211C3F">
        <w:trPr>
          <w:trHeight w:val="230"/>
          <w:ins w:id="47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56" w:author="Arjan" w:date="2013-02-07T23:33:00Z"/>
                <w:rFonts w:ascii="Arial" w:eastAsia="Times New Roman" w:hAnsi="Arial" w:cs="Arial"/>
                <w:b/>
                <w:bCs/>
                <w:color w:val="000000"/>
                <w:sz w:val="20"/>
                <w:szCs w:val="20"/>
              </w:rPr>
            </w:pPr>
          </w:p>
        </w:tc>
      </w:tr>
      <w:tr w:rsidR="006B550F" w:rsidRPr="00F2006F" w:rsidTr="00211C3F">
        <w:trPr>
          <w:trHeight w:val="230"/>
          <w:ins w:id="47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58" w:author="Arjan" w:date="2013-02-07T23:33:00Z"/>
                <w:rFonts w:ascii="Arial" w:eastAsia="Times New Roman" w:hAnsi="Arial" w:cs="Arial"/>
                <w:b/>
                <w:bCs/>
                <w:color w:val="000000"/>
                <w:sz w:val="20"/>
                <w:szCs w:val="20"/>
              </w:rPr>
            </w:pPr>
            <w:ins w:id="4759"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60" w:author="Arjan" w:date="2013-02-07T23:33:00Z"/>
                <w:rFonts w:ascii="Arial" w:eastAsia="Times New Roman" w:hAnsi="Arial" w:cs="Arial"/>
                <w:color w:val="000000"/>
                <w:sz w:val="20"/>
                <w:szCs w:val="20"/>
              </w:rPr>
            </w:pPr>
            <w:ins w:id="4761"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47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64" w:author="Arjan" w:date="2013-02-07T23:33:00Z"/>
                <w:rFonts w:ascii="Arial" w:eastAsia="Times New Roman" w:hAnsi="Arial" w:cs="Arial"/>
                <w:color w:val="000000"/>
                <w:sz w:val="20"/>
                <w:szCs w:val="20"/>
              </w:rPr>
            </w:pPr>
          </w:p>
        </w:tc>
      </w:tr>
      <w:tr w:rsidR="006B550F" w:rsidRPr="00F2006F" w:rsidTr="00211C3F">
        <w:trPr>
          <w:trHeight w:val="230"/>
          <w:ins w:id="47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66" w:author="Arjan" w:date="2013-02-07T23:33:00Z"/>
                <w:rFonts w:ascii="Arial" w:eastAsia="Times New Roman" w:hAnsi="Arial" w:cs="Arial"/>
                <w:b/>
                <w:bCs/>
                <w:color w:val="000000"/>
                <w:sz w:val="20"/>
                <w:szCs w:val="20"/>
              </w:rPr>
            </w:pPr>
            <w:proofErr w:type="spellStart"/>
            <w:ins w:id="4767"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68" w:author="Arjan" w:date="2013-02-07T23:33:00Z"/>
                <w:rFonts w:ascii="Arial" w:eastAsia="Times New Roman" w:hAnsi="Arial" w:cs="Arial"/>
                <w:color w:val="000000"/>
                <w:sz w:val="20"/>
                <w:szCs w:val="20"/>
              </w:rPr>
            </w:pPr>
            <w:ins w:id="476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7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2" w:author="Arjan" w:date="2013-02-07T23:33:00Z"/>
                <w:rFonts w:ascii="Arial" w:eastAsia="Times New Roman" w:hAnsi="Arial" w:cs="Arial"/>
                <w:color w:val="000000"/>
                <w:sz w:val="20"/>
                <w:szCs w:val="20"/>
              </w:rPr>
            </w:pPr>
          </w:p>
        </w:tc>
      </w:tr>
      <w:tr w:rsidR="006B550F" w:rsidRPr="00F2006F" w:rsidTr="00211C3F">
        <w:trPr>
          <w:trHeight w:val="230"/>
          <w:ins w:id="47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4" w:author="Arjan" w:date="2013-02-07T23:33:00Z"/>
                <w:rFonts w:ascii="Arial" w:eastAsia="Times New Roman" w:hAnsi="Arial" w:cs="Arial"/>
                <w:b/>
                <w:bCs/>
                <w:color w:val="000000"/>
                <w:sz w:val="20"/>
                <w:szCs w:val="20"/>
              </w:rPr>
            </w:pPr>
            <w:proofErr w:type="spellStart"/>
            <w:ins w:id="4775"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6" w:author="Arjan" w:date="2013-02-07T23:33:00Z"/>
                <w:rFonts w:ascii="Arial" w:eastAsia="Times New Roman" w:hAnsi="Arial" w:cs="Arial"/>
                <w:color w:val="000000"/>
                <w:sz w:val="20"/>
                <w:szCs w:val="20"/>
              </w:rPr>
            </w:pPr>
          </w:p>
        </w:tc>
      </w:tr>
      <w:tr w:rsidR="006B550F" w:rsidRPr="00F2006F" w:rsidTr="00211C3F">
        <w:trPr>
          <w:trHeight w:val="230"/>
          <w:ins w:id="47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79" w:author="Arjan" w:date="2013-02-07T23:33:00Z"/>
                <w:rFonts w:ascii="Arial" w:eastAsia="Times New Roman" w:hAnsi="Arial" w:cs="Arial"/>
                <w:color w:val="000000"/>
                <w:sz w:val="20"/>
                <w:szCs w:val="20"/>
              </w:rPr>
            </w:pPr>
          </w:p>
        </w:tc>
      </w:tr>
      <w:tr w:rsidR="006B550F" w:rsidRPr="00F2006F" w:rsidTr="00211C3F">
        <w:trPr>
          <w:trHeight w:val="230"/>
          <w:ins w:id="47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81" w:author="Arjan" w:date="2013-02-07T23:33:00Z"/>
                <w:rFonts w:ascii="Arial" w:eastAsia="Times New Roman" w:hAnsi="Arial" w:cs="Arial"/>
                <w:b/>
                <w:bCs/>
                <w:color w:val="000000"/>
                <w:sz w:val="20"/>
                <w:szCs w:val="20"/>
              </w:rPr>
            </w:pPr>
            <w:proofErr w:type="spellStart"/>
            <w:ins w:id="4782"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83" w:author="Arjan" w:date="2013-02-07T23:33:00Z"/>
                <w:rFonts w:ascii="Arial" w:eastAsia="Times New Roman" w:hAnsi="Arial" w:cs="Arial"/>
                <w:color w:val="000000"/>
                <w:sz w:val="20"/>
                <w:szCs w:val="20"/>
              </w:rPr>
            </w:pPr>
            <w:ins w:id="478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7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87" w:author="Arjan" w:date="2013-02-07T23:33:00Z"/>
                <w:rFonts w:ascii="Arial" w:eastAsia="Times New Roman" w:hAnsi="Arial" w:cs="Arial"/>
                <w:color w:val="000000"/>
                <w:sz w:val="20"/>
                <w:szCs w:val="20"/>
              </w:rPr>
            </w:pPr>
          </w:p>
        </w:tc>
      </w:tr>
      <w:tr w:rsidR="006B550F" w:rsidRPr="00F2006F" w:rsidTr="00211C3F">
        <w:trPr>
          <w:trHeight w:val="230"/>
          <w:ins w:id="47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89" w:author="Arjan" w:date="2013-02-07T23:33:00Z"/>
                <w:rFonts w:ascii="Arial" w:eastAsia="Times New Roman" w:hAnsi="Arial" w:cs="Arial"/>
                <w:b/>
                <w:bCs/>
                <w:color w:val="000000"/>
                <w:sz w:val="20"/>
                <w:szCs w:val="20"/>
              </w:rPr>
            </w:pPr>
            <w:proofErr w:type="spellStart"/>
            <w:ins w:id="4790"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91" w:author="Arjan" w:date="2013-02-07T23:33:00Z"/>
                <w:rFonts w:ascii="Arial" w:eastAsia="Times New Roman" w:hAnsi="Arial" w:cs="Arial"/>
                <w:color w:val="000000"/>
                <w:sz w:val="20"/>
                <w:szCs w:val="20"/>
              </w:rPr>
            </w:pPr>
            <w:ins w:id="479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7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95" w:author="Arjan" w:date="2013-02-07T23:33:00Z"/>
                <w:rFonts w:ascii="Arial" w:eastAsia="Times New Roman" w:hAnsi="Arial" w:cs="Arial"/>
                <w:b/>
                <w:bCs/>
                <w:color w:val="000000"/>
                <w:sz w:val="20"/>
                <w:szCs w:val="20"/>
              </w:rPr>
            </w:pPr>
          </w:p>
        </w:tc>
      </w:tr>
      <w:tr w:rsidR="006B550F" w:rsidRPr="00F2006F" w:rsidTr="00211C3F">
        <w:trPr>
          <w:trHeight w:val="230"/>
          <w:ins w:id="47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797" w:author="Arjan" w:date="2013-02-07T23:33:00Z"/>
                <w:rFonts w:ascii="Arial" w:eastAsia="Times New Roman" w:hAnsi="Arial" w:cs="Arial"/>
                <w:color w:val="000000"/>
                <w:sz w:val="20"/>
                <w:szCs w:val="20"/>
              </w:rPr>
            </w:pPr>
            <w:ins w:id="4798"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799" w:author="Arjan" w:date="2013-02-07T23:33:00Z"/>
                <w:rFonts w:ascii="Arial" w:eastAsia="Times New Roman" w:hAnsi="Arial" w:cs="Arial"/>
                <w:color w:val="000000"/>
                <w:sz w:val="20"/>
                <w:szCs w:val="20"/>
              </w:rPr>
            </w:pPr>
            <w:ins w:id="48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48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03" w:author="Arjan" w:date="2013-02-07T23:33:00Z"/>
                <w:rFonts w:ascii="Arial" w:eastAsia="Times New Roman" w:hAnsi="Arial" w:cs="Arial"/>
                <w:b/>
                <w:bCs/>
                <w:color w:val="000000"/>
                <w:sz w:val="20"/>
                <w:szCs w:val="20"/>
              </w:rPr>
            </w:pPr>
          </w:p>
        </w:tc>
      </w:tr>
      <w:tr w:rsidR="006B550F" w:rsidRPr="00F2006F" w:rsidTr="00211C3F">
        <w:trPr>
          <w:trHeight w:val="200"/>
          <w:ins w:id="48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05" w:author="Arjan" w:date="2013-02-07T23:33:00Z"/>
                <w:rFonts w:ascii="Arial" w:eastAsia="Times New Roman" w:hAnsi="Arial" w:cs="Arial"/>
                <w:color w:val="000000"/>
                <w:sz w:val="20"/>
                <w:szCs w:val="20"/>
              </w:rPr>
            </w:pPr>
            <w:ins w:id="480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07" w:author="Arjan" w:date="2013-02-07T23:33:00Z"/>
                <w:rFonts w:ascii="Arial" w:eastAsia="Times New Roman" w:hAnsi="Arial" w:cs="Arial"/>
                <w:color w:val="000000"/>
                <w:sz w:val="20"/>
                <w:szCs w:val="20"/>
              </w:rPr>
            </w:pPr>
            <w:ins w:id="4808"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48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11" w:author="Arjan" w:date="2013-02-07T23:33:00Z"/>
                <w:rFonts w:ascii="Arial" w:eastAsia="Times New Roman" w:hAnsi="Arial" w:cs="Arial"/>
                <w:b/>
                <w:bCs/>
                <w:color w:val="000000"/>
                <w:sz w:val="20"/>
                <w:szCs w:val="20"/>
              </w:rPr>
            </w:pPr>
          </w:p>
        </w:tc>
      </w:tr>
      <w:tr w:rsidR="006B550F" w:rsidRPr="00F2006F" w:rsidTr="00211C3F">
        <w:trPr>
          <w:trHeight w:val="230"/>
          <w:ins w:id="48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13" w:author="Arjan" w:date="2013-02-07T23:33:00Z"/>
                <w:rFonts w:ascii="Arial" w:eastAsia="Times New Roman" w:hAnsi="Arial" w:cs="Arial"/>
                <w:color w:val="000000"/>
                <w:sz w:val="20"/>
                <w:szCs w:val="20"/>
              </w:rPr>
            </w:pPr>
            <w:ins w:id="4814"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15" w:author="Arjan" w:date="2013-02-07T23:33:00Z"/>
                <w:rFonts w:ascii="Arial" w:eastAsia="Times New Roman" w:hAnsi="Arial" w:cs="Arial"/>
                <w:color w:val="000000"/>
                <w:sz w:val="20"/>
                <w:szCs w:val="20"/>
              </w:rPr>
            </w:pPr>
            <w:ins w:id="4816" w:author="Arjan" w:date="2013-02-07T23:33:00Z">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4817" w:author="Arjan" w:date="2013-02-07T23:33:00Z"/>
          <w:rFonts w:ascii="Arial" w:eastAsia="Times New Roman" w:hAnsi="Arial" w:cs="Arial"/>
          <w:b/>
          <w:bCs/>
          <w:color w:val="004080"/>
          <w:sz w:val="24"/>
          <w:szCs w:val="24"/>
        </w:rPr>
      </w:pPr>
      <w:ins w:id="481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proofErr w:type="spellStart"/>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Status-omschrijving</w:t>
        </w:r>
        <w:proofErr w:type="spellEnd"/>
        <w:r w:rsidR="006B550F" w:rsidRPr="00F2006F">
          <w:rPr>
            <w:rFonts w:ascii="Arial" w:eastAsia="Times New Roman" w:hAnsi="Arial" w:cs="Arial"/>
            <w:b/>
            <w:bCs/>
            <w:color w:val="004080"/>
            <w:sz w:val="24"/>
            <w:szCs w:val="24"/>
          </w:rPr>
          <w:t xml:space="preserve"> generiek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48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20" w:author="Arjan" w:date="2013-02-07T23:33:00Z"/>
                <w:rFonts w:ascii="Arial" w:eastAsia="Times New Roman" w:hAnsi="Arial" w:cs="Arial"/>
                <w:color w:val="000000"/>
                <w:sz w:val="20"/>
                <w:szCs w:val="20"/>
              </w:rPr>
            </w:pPr>
            <w:ins w:id="4821"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822" w:author="Arjan" w:date="2013-02-07T23:33:00Z"/>
                <w:rFonts w:ascii="Arial" w:eastAsia="Times New Roman" w:hAnsi="Arial" w:cs="Arial"/>
                <w:color w:val="000000"/>
                <w:sz w:val="20"/>
                <w:szCs w:val="20"/>
              </w:rPr>
            </w:pPr>
            <w:ins w:id="482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r>
      <w:tr w:rsidR="006B550F" w:rsidRPr="00F2006F" w:rsidTr="00211C3F">
        <w:trPr>
          <w:ins w:id="48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26" w:author="Arjan" w:date="2013-02-07T23:33:00Z"/>
                <w:rFonts w:ascii="Arial" w:eastAsia="Times New Roman" w:hAnsi="Arial" w:cs="Arial"/>
                <w:b/>
                <w:bCs/>
                <w:color w:val="000000"/>
                <w:sz w:val="20"/>
                <w:szCs w:val="20"/>
              </w:rPr>
            </w:pPr>
          </w:p>
        </w:tc>
      </w:tr>
      <w:tr w:rsidR="006B550F" w:rsidRPr="00F2006F" w:rsidTr="00211C3F">
        <w:trPr>
          <w:ins w:id="48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28" w:author="Arjan" w:date="2013-02-07T23:33:00Z"/>
                <w:rFonts w:ascii="Arial" w:eastAsia="Times New Roman" w:hAnsi="Arial" w:cs="Arial"/>
                <w:color w:val="000000"/>
                <w:sz w:val="20"/>
                <w:szCs w:val="20"/>
              </w:rPr>
            </w:pPr>
            <w:ins w:id="4829"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30" w:author="Arjan" w:date="2013-02-07T23:33:00Z"/>
                <w:rFonts w:ascii="Arial" w:eastAsia="Times New Roman" w:hAnsi="Arial" w:cs="Arial"/>
                <w:color w:val="000000"/>
                <w:sz w:val="20"/>
                <w:szCs w:val="20"/>
              </w:rPr>
            </w:pPr>
            <w:ins w:id="4831" w:author="Arjan" w:date="2013-02-07T23:33:00Z">
              <w:r w:rsidRPr="00F2006F">
                <w:rPr>
                  <w:rFonts w:ascii="Arial" w:eastAsia="Times New Roman" w:hAnsi="Arial" w:cs="Arial"/>
                  <w:color w:val="000000"/>
                  <w:sz w:val="20"/>
                  <w:szCs w:val="20"/>
                </w:rPr>
                <w:t>KING</w:t>
              </w:r>
            </w:ins>
          </w:p>
        </w:tc>
      </w:tr>
      <w:tr w:rsidR="006B550F" w:rsidRPr="00F2006F" w:rsidTr="00211C3F">
        <w:trPr>
          <w:ins w:id="48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34" w:author="Arjan" w:date="2013-02-07T23:33:00Z"/>
                <w:rFonts w:ascii="Arial" w:eastAsia="Times New Roman" w:hAnsi="Arial" w:cs="Arial"/>
                <w:b/>
                <w:bCs/>
                <w:color w:val="000000"/>
                <w:sz w:val="20"/>
                <w:szCs w:val="20"/>
              </w:rPr>
            </w:pPr>
          </w:p>
        </w:tc>
      </w:tr>
      <w:tr w:rsidR="006B550F" w:rsidRPr="00F2006F" w:rsidTr="00211C3F">
        <w:trPr>
          <w:ins w:id="48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36" w:author="Arjan" w:date="2013-02-07T23:33:00Z"/>
                <w:rFonts w:ascii="Arial" w:eastAsia="Times New Roman" w:hAnsi="Arial" w:cs="Arial"/>
                <w:color w:val="000000"/>
                <w:sz w:val="20"/>
                <w:szCs w:val="20"/>
              </w:rPr>
            </w:pPr>
            <w:ins w:id="4837"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38" w:author="Arjan" w:date="2013-02-07T23:33:00Z"/>
                <w:rFonts w:ascii="Arial" w:eastAsia="Times New Roman" w:hAnsi="Arial" w:cs="Arial"/>
                <w:color w:val="000000"/>
                <w:sz w:val="20"/>
                <w:szCs w:val="20"/>
              </w:rPr>
            </w:pPr>
          </w:p>
        </w:tc>
      </w:tr>
      <w:tr w:rsidR="006B550F" w:rsidRPr="00F2006F" w:rsidTr="00211C3F">
        <w:trPr>
          <w:ins w:id="48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41" w:author="Arjan" w:date="2013-02-07T23:33:00Z"/>
                <w:rFonts w:ascii="Arial" w:eastAsia="Times New Roman" w:hAnsi="Arial" w:cs="Arial"/>
                <w:b/>
                <w:bCs/>
                <w:color w:val="000000"/>
                <w:sz w:val="20"/>
                <w:szCs w:val="20"/>
              </w:rPr>
            </w:pPr>
          </w:p>
        </w:tc>
      </w:tr>
      <w:tr w:rsidR="006B550F" w:rsidRPr="00F2006F" w:rsidTr="00211C3F">
        <w:trPr>
          <w:trHeight w:val="335"/>
          <w:ins w:id="48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43" w:author="Arjan" w:date="2013-02-07T23:33:00Z"/>
                <w:rFonts w:ascii="Arial" w:eastAsia="Times New Roman" w:hAnsi="Arial" w:cs="Arial"/>
                <w:color w:val="000000"/>
                <w:sz w:val="20"/>
                <w:szCs w:val="20"/>
              </w:rPr>
            </w:pPr>
            <w:proofErr w:type="spellStart"/>
            <w:ins w:id="4844"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845" w:author="Arjan" w:date="2013-02-07T23:33:00Z"/>
                <w:rFonts w:ascii="Arial" w:eastAsia="Times New Roman" w:hAnsi="Arial" w:cs="Arial"/>
                <w:color w:val="000000"/>
                <w:sz w:val="20"/>
                <w:szCs w:val="20"/>
              </w:rPr>
            </w:pPr>
            <w:ins w:id="484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ins>
          </w:p>
        </w:tc>
      </w:tr>
      <w:tr w:rsidR="006B550F" w:rsidRPr="00F2006F" w:rsidTr="00211C3F">
        <w:trPr>
          <w:trHeight w:val="215"/>
          <w:ins w:id="48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49" w:author="Arjan" w:date="2013-02-07T23:33:00Z"/>
                <w:rFonts w:ascii="Arial" w:eastAsia="Times New Roman" w:hAnsi="Arial" w:cs="Arial"/>
                <w:b/>
                <w:bCs/>
                <w:color w:val="000000"/>
                <w:sz w:val="20"/>
                <w:szCs w:val="20"/>
              </w:rPr>
            </w:pPr>
          </w:p>
        </w:tc>
      </w:tr>
      <w:tr w:rsidR="006B550F" w:rsidRPr="00F2006F" w:rsidTr="00211C3F">
        <w:trPr>
          <w:trHeight w:val="215"/>
          <w:ins w:id="48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51" w:author="Arjan" w:date="2013-02-07T23:33:00Z"/>
                <w:rFonts w:ascii="Arial" w:eastAsia="Times New Roman" w:hAnsi="Arial" w:cs="Arial"/>
                <w:color w:val="000000"/>
                <w:sz w:val="20"/>
                <w:szCs w:val="20"/>
              </w:rPr>
            </w:pPr>
            <w:ins w:id="4852"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853" w:author="Arjan" w:date="2013-02-07T23:33:00Z"/>
                <w:rFonts w:ascii="Arial" w:eastAsia="Times New Roman" w:hAnsi="Arial" w:cs="Arial"/>
                <w:color w:val="000000"/>
                <w:sz w:val="20"/>
                <w:szCs w:val="20"/>
              </w:rPr>
            </w:pPr>
            <w:ins w:id="485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 xml:space="preserve">Algemeen gehanteerde omschrijving van de aard van de laatst bekende status van de gerelateerde zaak. </w:t>
              </w:r>
            </w:ins>
          </w:p>
        </w:tc>
      </w:tr>
      <w:tr w:rsidR="006B550F" w:rsidRPr="00F2006F" w:rsidTr="00211C3F">
        <w:trPr>
          <w:trHeight w:val="230"/>
          <w:ins w:id="48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57" w:author="Arjan" w:date="2013-02-07T23:33:00Z"/>
                <w:rFonts w:ascii="Arial" w:eastAsia="Times New Roman" w:hAnsi="Arial" w:cs="Arial"/>
                <w:b/>
                <w:bCs/>
                <w:color w:val="000000"/>
                <w:sz w:val="20"/>
                <w:szCs w:val="20"/>
              </w:rPr>
            </w:pPr>
          </w:p>
        </w:tc>
      </w:tr>
      <w:tr w:rsidR="006B550F" w:rsidRPr="00F2006F" w:rsidTr="00211C3F">
        <w:trPr>
          <w:trHeight w:val="230"/>
          <w:ins w:id="48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59" w:author="Arjan" w:date="2013-02-07T23:33:00Z"/>
                <w:rFonts w:ascii="Arial" w:eastAsia="Times New Roman" w:hAnsi="Arial" w:cs="Arial"/>
                <w:color w:val="000000"/>
                <w:sz w:val="20"/>
                <w:szCs w:val="20"/>
              </w:rPr>
            </w:pPr>
            <w:ins w:id="4860"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61" w:author="Arjan" w:date="2013-02-07T23:33:00Z"/>
                <w:rFonts w:ascii="Arial" w:eastAsia="Times New Roman" w:hAnsi="Arial" w:cs="Arial"/>
                <w:color w:val="000000"/>
                <w:sz w:val="20"/>
                <w:szCs w:val="20"/>
              </w:rPr>
            </w:pPr>
            <w:ins w:id="4862" w:author="Arjan" w:date="2013-02-07T23:33:00Z">
              <w:r w:rsidRPr="00F2006F">
                <w:rPr>
                  <w:rFonts w:ascii="Arial" w:eastAsia="Times New Roman" w:hAnsi="Arial" w:cs="Arial"/>
                  <w:color w:val="000000"/>
                  <w:sz w:val="20"/>
                  <w:szCs w:val="20"/>
                </w:rPr>
                <w:t>KING</w:t>
              </w:r>
            </w:ins>
          </w:p>
        </w:tc>
      </w:tr>
      <w:tr w:rsidR="006B550F" w:rsidRPr="00F2006F" w:rsidTr="00211C3F">
        <w:trPr>
          <w:ins w:id="48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65" w:author="Arjan" w:date="2013-02-07T23:33:00Z"/>
                <w:rFonts w:ascii="Arial" w:eastAsia="Times New Roman" w:hAnsi="Arial" w:cs="Arial"/>
                <w:b/>
                <w:bCs/>
                <w:color w:val="000000"/>
                <w:sz w:val="20"/>
                <w:szCs w:val="20"/>
              </w:rPr>
            </w:pPr>
          </w:p>
        </w:tc>
      </w:tr>
      <w:tr w:rsidR="006B550F" w:rsidRPr="00F2006F" w:rsidTr="00211C3F">
        <w:trPr>
          <w:ins w:id="48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67" w:author="Arjan" w:date="2013-02-07T23:33:00Z"/>
                <w:rFonts w:ascii="Arial" w:eastAsia="Times New Roman" w:hAnsi="Arial" w:cs="Arial"/>
                <w:color w:val="000000"/>
                <w:sz w:val="20"/>
                <w:szCs w:val="20"/>
              </w:rPr>
            </w:pPr>
            <w:ins w:id="4868"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69" w:author="Arjan" w:date="2013-02-07T23:33:00Z"/>
                <w:rFonts w:ascii="Arial" w:eastAsia="Times New Roman" w:hAnsi="Arial" w:cs="Arial"/>
                <w:color w:val="000000"/>
                <w:sz w:val="20"/>
                <w:szCs w:val="20"/>
              </w:rPr>
            </w:pPr>
            <w:ins w:id="4870" w:author="Arjan" w:date="2013-02-07T23:33:00Z">
              <w:r w:rsidRPr="00F2006F">
                <w:rPr>
                  <w:rFonts w:ascii="Arial" w:eastAsia="Times New Roman" w:hAnsi="Arial" w:cs="Arial"/>
                  <w:color w:val="000000"/>
                  <w:sz w:val="20"/>
                  <w:szCs w:val="20"/>
                </w:rPr>
                <w:t>1 januari 2013</w:t>
              </w:r>
            </w:ins>
          </w:p>
        </w:tc>
      </w:tr>
      <w:tr w:rsidR="006B550F" w:rsidRPr="00F2006F" w:rsidTr="00211C3F">
        <w:trPr>
          <w:ins w:id="48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73" w:author="Arjan" w:date="2013-02-07T23:33:00Z"/>
                <w:rFonts w:ascii="Arial" w:eastAsia="Times New Roman" w:hAnsi="Arial" w:cs="Arial"/>
                <w:b/>
                <w:bCs/>
                <w:color w:val="000000"/>
                <w:sz w:val="20"/>
                <w:szCs w:val="20"/>
              </w:rPr>
            </w:pPr>
          </w:p>
        </w:tc>
      </w:tr>
      <w:tr w:rsidR="006B550F" w:rsidRPr="00F2006F" w:rsidTr="00211C3F">
        <w:trPr>
          <w:ins w:id="48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75" w:author="Arjan" w:date="2013-02-07T23:33:00Z"/>
                <w:rFonts w:ascii="Arial" w:eastAsia="Times New Roman" w:hAnsi="Arial" w:cs="Arial"/>
                <w:color w:val="000000"/>
                <w:sz w:val="20"/>
                <w:szCs w:val="20"/>
              </w:rPr>
            </w:pPr>
            <w:ins w:id="4876"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77" w:author="Arjan" w:date="2013-02-07T23:33:00Z"/>
                <w:rFonts w:ascii="Arial" w:eastAsia="Times New Roman" w:hAnsi="Arial" w:cs="Arial"/>
                <w:color w:val="000000"/>
                <w:sz w:val="20"/>
                <w:szCs w:val="20"/>
              </w:rPr>
            </w:pPr>
            <w:ins w:id="4878" w:author="Arjan" w:date="2013-02-07T23:33:00Z">
              <w:r w:rsidRPr="00F2006F">
                <w:rPr>
                  <w:rFonts w:ascii="Arial" w:eastAsia="Times New Roman" w:hAnsi="Arial" w:cs="Arial"/>
                  <w:color w:val="000000"/>
                  <w:sz w:val="20"/>
                  <w:szCs w:val="20"/>
                </w:rPr>
                <w:t xml:space="preserve">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w:t>
              </w:r>
              <w:proofErr w:type="spellStart"/>
              <w:r w:rsidRPr="00F2006F">
                <w:rPr>
                  <w:rFonts w:ascii="Arial" w:eastAsia="Times New Roman" w:hAnsi="Arial" w:cs="Arial"/>
                  <w:color w:val="000000"/>
                  <w:sz w:val="20"/>
                  <w:szCs w:val="20"/>
                </w:rPr>
                <w:t>Statustypeomschrijving</w:t>
              </w:r>
              <w:proofErr w:type="spellEnd"/>
              <w:r w:rsidRPr="00F2006F">
                <w:rPr>
                  <w:rFonts w:ascii="Arial" w:eastAsia="Times New Roman" w:hAnsi="Arial" w:cs="Arial"/>
                  <w:color w:val="000000"/>
                  <w:sz w:val="20"/>
                  <w:szCs w:val="20"/>
                </w:rPr>
                <w:t>.</w:t>
              </w:r>
            </w:ins>
          </w:p>
        </w:tc>
      </w:tr>
      <w:tr w:rsidR="006B550F" w:rsidRPr="00F2006F" w:rsidTr="00211C3F">
        <w:trPr>
          <w:ins w:id="48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81" w:author="Arjan" w:date="2013-02-07T23:33:00Z"/>
                <w:rFonts w:ascii="Arial" w:eastAsia="Times New Roman" w:hAnsi="Arial" w:cs="Arial"/>
                <w:b/>
                <w:bCs/>
                <w:color w:val="000000"/>
                <w:sz w:val="20"/>
                <w:szCs w:val="20"/>
              </w:rPr>
            </w:pPr>
          </w:p>
        </w:tc>
      </w:tr>
      <w:tr w:rsidR="006B550F" w:rsidRPr="00F2006F" w:rsidTr="00211C3F">
        <w:trPr>
          <w:ins w:id="48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83" w:author="Arjan" w:date="2013-02-07T23:33:00Z"/>
                <w:rFonts w:ascii="Arial" w:eastAsia="Times New Roman" w:hAnsi="Arial" w:cs="Arial"/>
                <w:color w:val="000000"/>
                <w:sz w:val="20"/>
                <w:szCs w:val="20"/>
              </w:rPr>
            </w:pPr>
            <w:ins w:id="4884"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885" w:author="Arjan" w:date="2013-02-07T23:33:00Z"/>
                <w:rFonts w:ascii="Arial" w:eastAsia="Times New Roman" w:hAnsi="Arial" w:cs="Arial"/>
                <w:color w:val="000000"/>
                <w:sz w:val="20"/>
                <w:szCs w:val="20"/>
              </w:rPr>
            </w:pPr>
            <w:ins w:id="488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48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89" w:author="Arjan" w:date="2013-02-07T23:33:00Z"/>
                <w:rFonts w:ascii="Arial" w:eastAsia="Times New Roman" w:hAnsi="Arial" w:cs="Arial"/>
                <w:b/>
                <w:bCs/>
                <w:color w:val="000000"/>
                <w:sz w:val="20"/>
                <w:szCs w:val="20"/>
              </w:rPr>
            </w:pPr>
          </w:p>
        </w:tc>
      </w:tr>
      <w:tr w:rsidR="006B550F" w:rsidRPr="00F2006F" w:rsidTr="00211C3F">
        <w:trPr>
          <w:trHeight w:val="230"/>
          <w:ins w:id="48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91" w:author="Arjan" w:date="2013-02-07T23:33:00Z"/>
                <w:rFonts w:ascii="Arial" w:eastAsia="Times New Roman" w:hAnsi="Arial" w:cs="Arial"/>
                <w:color w:val="000000"/>
                <w:sz w:val="20"/>
                <w:szCs w:val="20"/>
              </w:rPr>
            </w:pPr>
            <w:proofErr w:type="spellStart"/>
            <w:ins w:id="4892"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93" w:author="Arjan" w:date="2013-02-07T23:33:00Z"/>
                <w:rFonts w:ascii="Arial" w:eastAsia="Times New Roman" w:hAnsi="Arial" w:cs="Arial"/>
                <w:color w:val="000000"/>
                <w:sz w:val="20"/>
                <w:szCs w:val="20"/>
              </w:rPr>
            </w:pPr>
            <w:ins w:id="4894" w:author="Arjan" w:date="2013-02-07T23:33:00Z">
              <w:r w:rsidRPr="00F2006F">
                <w:rPr>
                  <w:rFonts w:ascii="Arial" w:eastAsia="Times New Roman" w:hAnsi="Arial" w:cs="Arial"/>
                  <w:color w:val="000000"/>
                  <w:sz w:val="20"/>
                  <w:szCs w:val="20"/>
                </w:rPr>
                <w:t xml:space="preserve">Ontlenen aan het tussen beide organisaties afgesproken zaaktype in de van toepassing zijn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r w:rsidR="006B550F" w:rsidRPr="00F2006F" w:rsidTr="00211C3F">
        <w:trPr>
          <w:trHeight w:val="230"/>
          <w:ins w:id="48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97" w:author="Arjan" w:date="2013-02-07T23:33:00Z"/>
                <w:rFonts w:ascii="Arial" w:eastAsia="Times New Roman" w:hAnsi="Arial" w:cs="Arial"/>
                <w:b/>
                <w:bCs/>
                <w:color w:val="000000"/>
                <w:sz w:val="20"/>
                <w:szCs w:val="20"/>
              </w:rPr>
            </w:pPr>
          </w:p>
        </w:tc>
      </w:tr>
      <w:tr w:rsidR="006B550F" w:rsidRPr="00F2006F" w:rsidTr="00211C3F">
        <w:trPr>
          <w:trHeight w:val="230"/>
          <w:ins w:id="48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899" w:author="Arjan" w:date="2013-02-07T23:33:00Z"/>
                <w:rFonts w:ascii="Arial" w:eastAsia="Times New Roman" w:hAnsi="Arial" w:cs="Arial"/>
                <w:b/>
                <w:bCs/>
                <w:color w:val="000000"/>
                <w:sz w:val="20"/>
                <w:szCs w:val="20"/>
              </w:rPr>
            </w:pPr>
            <w:ins w:id="4900"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01" w:author="Arjan" w:date="2013-02-07T23:33:00Z"/>
                <w:rFonts w:ascii="Arial" w:eastAsia="Times New Roman" w:hAnsi="Arial" w:cs="Arial"/>
                <w:color w:val="000000"/>
                <w:sz w:val="20"/>
                <w:szCs w:val="20"/>
              </w:rPr>
            </w:pPr>
            <w:ins w:id="4902"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49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05" w:author="Arjan" w:date="2013-02-07T23:33:00Z"/>
                <w:rFonts w:ascii="Arial" w:eastAsia="Times New Roman" w:hAnsi="Arial" w:cs="Arial"/>
                <w:color w:val="000000"/>
                <w:sz w:val="20"/>
                <w:szCs w:val="20"/>
              </w:rPr>
            </w:pPr>
          </w:p>
        </w:tc>
      </w:tr>
      <w:tr w:rsidR="006B550F" w:rsidRPr="00F2006F" w:rsidTr="00211C3F">
        <w:trPr>
          <w:trHeight w:val="230"/>
          <w:ins w:id="49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07" w:author="Arjan" w:date="2013-02-07T23:33:00Z"/>
                <w:rFonts w:ascii="Arial" w:eastAsia="Times New Roman" w:hAnsi="Arial" w:cs="Arial"/>
                <w:b/>
                <w:bCs/>
                <w:color w:val="000000"/>
                <w:sz w:val="20"/>
                <w:szCs w:val="20"/>
              </w:rPr>
            </w:pPr>
            <w:proofErr w:type="spellStart"/>
            <w:ins w:id="4908"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09" w:author="Arjan" w:date="2013-02-07T23:33:00Z"/>
                <w:rFonts w:ascii="Arial" w:eastAsia="Times New Roman" w:hAnsi="Arial" w:cs="Arial"/>
                <w:color w:val="000000"/>
                <w:sz w:val="20"/>
                <w:szCs w:val="20"/>
              </w:rPr>
            </w:pPr>
            <w:ins w:id="491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9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1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13" w:author="Arjan" w:date="2013-02-07T23:33:00Z"/>
                <w:rFonts w:ascii="Arial" w:eastAsia="Times New Roman" w:hAnsi="Arial" w:cs="Arial"/>
                <w:color w:val="000000"/>
                <w:sz w:val="20"/>
                <w:szCs w:val="20"/>
              </w:rPr>
            </w:pPr>
          </w:p>
        </w:tc>
      </w:tr>
      <w:tr w:rsidR="006B550F" w:rsidRPr="00F2006F" w:rsidTr="00211C3F">
        <w:trPr>
          <w:trHeight w:val="230"/>
          <w:ins w:id="49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15" w:author="Arjan" w:date="2013-02-07T23:33:00Z"/>
                <w:rFonts w:ascii="Arial" w:eastAsia="Times New Roman" w:hAnsi="Arial" w:cs="Arial"/>
                <w:b/>
                <w:bCs/>
                <w:color w:val="000000"/>
                <w:sz w:val="20"/>
                <w:szCs w:val="20"/>
              </w:rPr>
            </w:pPr>
            <w:proofErr w:type="spellStart"/>
            <w:ins w:id="4916"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17" w:author="Arjan" w:date="2013-02-07T23:33:00Z"/>
                <w:rFonts w:ascii="Arial" w:eastAsia="Times New Roman" w:hAnsi="Arial" w:cs="Arial"/>
                <w:color w:val="000000"/>
                <w:sz w:val="20"/>
                <w:szCs w:val="20"/>
              </w:rPr>
            </w:pPr>
          </w:p>
        </w:tc>
      </w:tr>
      <w:tr w:rsidR="006B550F" w:rsidRPr="00F2006F" w:rsidTr="00211C3F">
        <w:trPr>
          <w:trHeight w:val="230"/>
          <w:ins w:id="49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20" w:author="Arjan" w:date="2013-02-07T23:33:00Z"/>
                <w:rFonts w:ascii="Arial" w:eastAsia="Times New Roman" w:hAnsi="Arial" w:cs="Arial"/>
                <w:color w:val="000000"/>
                <w:sz w:val="20"/>
                <w:szCs w:val="20"/>
              </w:rPr>
            </w:pPr>
          </w:p>
        </w:tc>
      </w:tr>
      <w:tr w:rsidR="006B550F" w:rsidRPr="00F2006F" w:rsidTr="00211C3F">
        <w:trPr>
          <w:trHeight w:val="230"/>
          <w:ins w:id="49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22" w:author="Arjan" w:date="2013-02-07T23:33:00Z"/>
                <w:rFonts w:ascii="Arial" w:eastAsia="Times New Roman" w:hAnsi="Arial" w:cs="Arial"/>
                <w:b/>
                <w:bCs/>
                <w:color w:val="000000"/>
                <w:sz w:val="20"/>
                <w:szCs w:val="20"/>
              </w:rPr>
            </w:pPr>
            <w:proofErr w:type="spellStart"/>
            <w:ins w:id="4923"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24" w:author="Arjan" w:date="2013-02-07T23:33:00Z"/>
                <w:rFonts w:ascii="Arial" w:eastAsia="Times New Roman" w:hAnsi="Arial" w:cs="Arial"/>
                <w:color w:val="000000"/>
                <w:sz w:val="20"/>
                <w:szCs w:val="20"/>
              </w:rPr>
            </w:pPr>
            <w:ins w:id="492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9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28" w:author="Arjan" w:date="2013-02-07T23:33:00Z"/>
                <w:rFonts w:ascii="Arial" w:eastAsia="Times New Roman" w:hAnsi="Arial" w:cs="Arial"/>
                <w:color w:val="000000"/>
                <w:sz w:val="20"/>
                <w:szCs w:val="20"/>
              </w:rPr>
            </w:pPr>
          </w:p>
        </w:tc>
      </w:tr>
      <w:tr w:rsidR="006B550F" w:rsidRPr="00F2006F" w:rsidTr="00211C3F">
        <w:trPr>
          <w:trHeight w:val="230"/>
          <w:ins w:id="49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30" w:author="Arjan" w:date="2013-02-07T23:33:00Z"/>
                <w:rFonts w:ascii="Arial" w:eastAsia="Times New Roman" w:hAnsi="Arial" w:cs="Arial"/>
                <w:b/>
                <w:bCs/>
                <w:color w:val="000000"/>
                <w:sz w:val="20"/>
                <w:szCs w:val="20"/>
              </w:rPr>
            </w:pPr>
            <w:proofErr w:type="spellStart"/>
            <w:ins w:id="4931"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32" w:author="Arjan" w:date="2013-02-07T23:33:00Z"/>
                <w:rFonts w:ascii="Arial" w:eastAsia="Times New Roman" w:hAnsi="Arial" w:cs="Arial"/>
                <w:color w:val="000000"/>
                <w:sz w:val="20"/>
                <w:szCs w:val="20"/>
              </w:rPr>
            </w:pPr>
            <w:ins w:id="493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49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36" w:author="Arjan" w:date="2013-02-07T23:33:00Z"/>
                <w:rFonts w:ascii="Arial" w:eastAsia="Times New Roman" w:hAnsi="Arial" w:cs="Arial"/>
                <w:b/>
                <w:bCs/>
                <w:color w:val="000000"/>
                <w:sz w:val="20"/>
                <w:szCs w:val="20"/>
              </w:rPr>
            </w:pPr>
          </w:p>
        </w:tc>
      </w:tr>
      <w:tr w:rsidR="006B550F" w:rsidRPr="00F2006F" w:rsidTr="00211C3F">
        <w:trPr>
          <w:trHeight w:val="230"/>
          <w:ins w:id="49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38" w:author="Arjan" w:date="2013-02-07T23:33:00Z"/>
                <w:rFonts w:ascii="Arial" w:eastAsia="Times New Roman" w:hAnsi="Arial" w:cs="Arial"/>
                <w:color w:val="000000"/>
                <w:sz w:val="20"/>
                <w:szCs w:val="20"/>
              </w:rPr>
            </w:pPr>
            <w:ins w:id="4939"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940" w:author="Arjan" w:date="2013-02-07T23:33:00Z"/>
                <w:rFonts w:ascii="Arial" w:eastAsia="Times New Roman" w:hAnsi="Arial" w:cs="Arial"/>
                <w:color w:val="000000"/>
                <w:sz w:val="20"/>
                <w:szCs w:val="20"/>
              </w:rPr>
            </w:pPr>
            <w:ins w:id="49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49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44" w:author="Arjan" w:date="2013-02-07T23:33:00Z"/>
                <w:rFonts w:ascii="Arial" w:eastAsia="Times New Roman" w:hAnsi="Arial" w:cs="Arial"/>
                <w:b/>
                <w:bCs/>
                <w:color w:val="000000"/>
                <w:sz w:val="20"/>
                <w:szCs w:val="20"/>
              </w:rPr>
            </w:pPr>
          </w:p>
        </w:tc>
      </w:tr>
      <w:tr w:rsidR="006B550F" w:rsidRPr="00F2006F" w:rsidTr="00211C3F">
        <w:trPr>
          <w:trHeight w:val="200"/>
          <w:ins w:id="49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46" w:author="Arjan" w:date="2013-02-07T23:33:00Z"/>
                <w:rFonts w:ascii="Arial" w:eastAsia="Times New Roman" w:hAnsi="Arial" w:cs="Arial"/>
                <w:color w:val="000000"/>
                <w:sz w:val="20"/>
                <w:szCs w:val="20"/>
              </w:rPr>
            </w:pPr>
            <w:ins w:id="4947"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48" w:author="Arjan" w:date="2013-02-07T23:33:00Z"/>
                <w:rFonts w:ascii="Arial" w:eastAsia="Times New Roman" w:hAnsi="Arial" w:cs="Arial"/>
                <w:color w:val="000000"/>
                <w:sz w:val="20"/>
                <w:szCs w:val="20"/>
              </w:rPr>
            </w:pPr>
            <w:ins w:id="4949"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49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52" w:author="Arjan" w:date="2013-02-07T23:33:00Z"/>
                <w:rFonts w:ascii="Arial" w:eastAsia="Times New Roman" w:hAnsi="Arial" w:cs="Arial"/>
                <w:b/>
                <w:bCs/>
                <w:color w:val="000000"/>
                <w:sz w:val="20"/>
                <w:szCs w:val="20"/>
              </w:rPr>
            </w:pPr>
          </w:p>
        </w:tc>
      </w:tr>
      <w:tr w:rsidR="006B550F" w:rsidRPr="00F2006F" w:rsidTr="00211C3F">
        <w:trPr>
          <w:trHeight w:val="230"/>
          <w:ins w:id="49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54" w:author="Arjan" w:date="2013-02-07T23:33:00Z"/>
                <w:rFonts w:ascii="Arial" w:eastAsia="Times New Roman" w:hAnsi="Arial" w:cs="Arial"/>
                <w:color w:val="000000"/>
                <w:sz w:val="20"/>
                <w:szCs w:val="20"/>
              </w:rPr>
            </w:pPr>
            <w:ins w:id="4955"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56" w:author="Arjan" w:date="2013-02-07T23:33:00Z"/>
                <w:rFonts w:ascii="Arial" w:eastAsia="Times New Roman" w:hAnsi="Arial" w:cs="Arial"/>
                <w:color w:val="000000"/>
                <w:sz w:val="20"/>
                <w:szCs w:val="20"/>
              </w:rPr>
            </w:pPr>
            <w:ins w:id="4957" w:author="Arjan" w:date="2013-02-07T23:33:00Z">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4958" w:author="Arjan" w:date="2013-02-07T23:33:00Z"/>
          <w:rFonts w:ascii="Arial" w:eastAsia="Times New Roman" w:hAnsi="Arial" w:cs="Arial"/>
          <w:b/>
          <w:bCs/>
          <w:color w:val="004080"/>
          <w:sz w:val="24"/>
          <w:szCs w:val="24"/>
        </w:rPr>
      </w:pPr>
      <w:ins w:id="495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Datum status gezet</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49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61" w:author="Arjan" w:date="2013-02-07T23:33:00Z"/>
                <w:rFonts w:ascii="Arial" w:eastAsia="Times New Roman" w:hAnsi="Arial" w:cs="Arial"/>
                <w:color w:val="000000"/>
                <w:sz w:val="20"/>
                <w:szCs w:val="20"/>
              </w:rPr>
            </w:pPr>
            <w:ins w:id="4962"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963" w:author="Arjan" w:date="2013-02-07T23:33:00Z"/>
                <w:rFonts w:ascii="Arial" w:eastAsia="Times New Roman" w:hAnsi="Arial" w:cs="Arial"/>
                <w:color w:val="000000"/>
                <w:sz w:val="20"/>
                <w:szCs w:val="20"/>
              </w:rPr>
            </w:pPr>
            <w:ins w:id="496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r>
      <w:tr w:rsidR="006B550F" w:rsidRPr="00F2006F" w:rsidTr="00211C3F">
        <w:trPr>
          <w:ins w:id="49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67" w:author="Arjan" w:date="2013-02-07T23:33:00Z"/>
                <w:rFonts w:ascii="Arial" w:eastAsia="Times New Roman" w:hAnsi="Arial" w:cs="Arial"/>
                <w:b/>
                <w:bCs/>
                <w:color w:val="000000"/>
                <w:sz w:val="20"/>
                <w:szCs w:val="20"/>
              </w:rPr>
            </w:pPr>
          </w:p>
        </w:tc>
      </w:tr>
      <w:tr w:rsidR="006B550F" w:rsidRPr="00F2006F" w:rsidTr="00211C3F">
        <w:trPr>
          <w:ins w:id="49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69" w:author="Arjan" w:date="2013-02-07T23:33:00Z"/>
                <w:rFonts w:ascii="Arial" w:eastAsia="Times New Roman" w:hAnsi="Arial" w:cs="Arial"/>
                <w:color w:val="000000"/>
                <w:sz w:val="20"/>
                <w:szCs w:val="20"/>
              </w:rPr>
            </w:pPr>
            <w:ins w:id="4970"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71" w:author="Arjan" w:date="2013-02-07T23:33:00Z"/>
                <w:rFonts w:ascii="Arial" w:eastAsia="Times New Roman" w:hAnsi="Arial" w:cs="Arial"/>
                <w:color w:val="000000"/>
                <w:sz w:val="20"/>
                <w:szCs w:val="20"/>
              </w:rPr>
            </w:pPr>
            <w:ins w:id="4972" w:author="Arjan" w:date="2013-02-07T23:33:00Z">
              <w:r w:rsidRPr="00F2006F">
                <w:rPr>
                  <w:rFonts w:ascii="Arial" w:eastAsia="Times New Roman" w:hAnsi="Arial" w:cs="Arial"/>
                  <w:color w:val="000000"/>
                  <w:sz w:val="20"/>
                  <w:szCs w:val="20"/>
                </w:rPr>
                <w:t>KING</w:t>
              </w:r>
            </w:ins>
          </w:p>
        </w:tc>
      </w:tr>
      <w:tr w:rsidR="006B550F" w:rsidRPr="00F2006F" w:rsidTr="00211C3F">
        <w:trPr>
          <w:ins w:id="49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75" w:author="Arjan" w:date="2013-02-07T23:33:00Z"/>
                <w:rFonts w:ascii="Arial" w:eastAsia="Times New Roman" w:hAnsi="Arial" w:cs="Arial"/>
                <w:b/>
                <w:bCs/>
                <w:color w:val="000000"/>
                <w:sz w:val="20"/>
                <w:szCs w:val="20"/>
              </w:rPr>
            </w:pPr>
          </w:p>
        </w:tc>
      </w:tr>
      <w:tr w:rsidR="006B550F" w:rsidRPr="00F2006F" w:rsidTr="00211C3F">
        <w:trPr>
          <w:ins w:id="49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77" w:author="Arjan" w:date="2013-02-07T23:33:00Z"/>
                <w:rFonts w:ascii="Arial" w:eastAsia="Times New Roman" w:hAnsi="Arial" w:cs="Arial"/>
                <w:color w:val="000000"/>
                <w:sz w:val="20"/>
                <w:szCs w:val="20"/>
              </w:rPr>
            </w:pPr>
            <w:ins w:id="4978" w:author="Arjan" w:date="2013-02-07T23:33:00Z">
              <w:r w:rsidRPr="00F2006F">
                <w:rPr>
                  <w:rFonts w:ascii="Arial" w:eastAsia="Times New Roman" w:hAnsi="Arial" w:cs="Arial"/>
                  <w:b/>
                  <w:bCs/>
                  <w:color w:val="000000"/>
                  <w:sz w:val="20"/>
                  <w:szCs w:val="20"/>
                </w:rPr>
                <w:lastRenderedPageBreak/>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79" w:author="Arjan" w:date="2013-02-07T23:33:00Z"/>
                <w:rFonts w:ascii="Arial" w:eastAsia="Times New Roman" w:hAnsi="Arial" w:cs="Arial"/>
                <w:color w:val="000000"/>
                <w:sz w:val="20"/>
                <w:szCs w:val="20"/>
              </w:rPr>
            </w:pPr>
          </w:p>
        </w:tc>
      </w:tr>
      <w:tr w:rsidR="006B550F" w:rsidRPr="00F2006F" w:rsidTr="00211C3F">
        <w:trPr>
          <w:ins w:id="49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82" w:author="Arjan" w:date="2013-02-07T23:33:00Z"/>
                <w:rFonts w:ascii="Arial" w:eastAsia="Times New Roman" w:hAnsi="Arial" w:cs="Arial"/>
                <w:b/>
                <w:bCs/>
                <w:color w:val="000000"/>
                <w:sz w:val="20"/>
                <w:szCs w:val="20"/>
              </w:rPr>
            </w:pPr>
          </w:p>
        </w:tc>
      </w:tr>
      <w:tr w:rsidR="006B550F" w:rsidRPr="00F2006F" w:rsidTr="00211C3F">
        <w:trPr>
          <w:trHeight w:val="335"/>
          <w:ins w:id="49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84" w:author="Arjan" w:date="2013-02-07T23:33:00Z"/>
                <w:rFonts w:ascii="Arial" w:eastAsia="Times New Roman" w:hAnsi="Arial" w:cs="Arial"/>
                <w:color w:val="000000"/>
                <w:sz w:val="20"/>
                <w:szCs w:val="20"/>
              </w:rPr>
            </w:pPr>
            <w:proofErr w:type="spellStart"/>
            <w:ins w:id="4985"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986" w:author="Arjan" w:date="2013-02-07T23:33:00Z"/>
                <w:rFonts w:ascii="Arial" w:eastAsia="Times New Roman" w:hAnsi="Arial" w:cs="Arial"/>
                <w:color w:val="000000"/>
                <w:sz w:val="20"/>
                <w:szCs w:val="20"/>
              </w:rPr>
            </w:pPr>
            <w:ins w:id="498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ins>
          </w:p>
        </w:tc>
      </w:tr>
      <w:tr w:rsidR="006B550F" w:rsidRPr="00F2006F" w:rsidTr="00211C3F">
        <w:trPr>
          <w:trHeight w:val="215"/>
          <w:ins w:id="49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90" w:author="Arjan" w:date="2013-02-07T23:33:00Z"/>
                <w:rFonts w:ascii="Arial" w:eastAsia="Times New Roman" w:hAnsi="Arial" w:cs="Arial"/>
                <w:b/>
                <w:bCs/>
                <w:color w:val="000000"/>
                <w:sz w:val="20"/>
                <w:szCs w:val="20"/>
              </w:rPr>
            </w:pPr>
          </w:p>
        </w:tc>
      </w:tr>
      <w:tr w:rsidR="006B550F" w:rsidRPr="00F2006F" w:rsidTr="00211C3F">
        <w:trPr>
          <w:trHeight w:val="215"/>
          <w:ins w:id="49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92" w:author="Arjan" w:date="2013-02-07T23:33:00Z"/>
                <w:rFonts w:ascii="Arial" w:eastAsia="Times New Roman" w:hAnsi="Arial" w:cs="Arial"/>
                <w:color w:val="000000"/>
                <w:sz w:val="20"/>
                <w:szCs w:val="20"/>
              </w:rPr>
            </w:pPr>
            <w:ins w:id="4993"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4994" w:author="Arjan" w:date="2013-02-07T23:33:00Z"/>
                <w:rFonts w:ascii="Arial" w:eastAsia="Times New Roman" w:hAnsi="Arial" w:cs="Arial"/>
                <w:color w:val="000000"/>
                <w:sz w:val="20"/>
                <w:szCs w:val="20"/>
              </w:rPr>
            </w:pPr>
            <w:ins w:id="499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de gerelateerde zaak de laatst bekende status heeft verkregen.</w:t>
              </w:r>
            </w:ins>
          </w:p>
        </w:tc>
      </w:tr>
      <w:tr w:rsidR="006B550F" w:rsidRPr="00F2006F" w:rsidTr="00211C3F">
        <w:trPr>
          <w:trHeight w:val="230"/>
          <w:ins w:id="49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4998" w:author="Arjan" w:date="2013-02-07T23:33:00Z"/>
                <w:rFonts w:ascii="Arial" w:eastAsia="Times New Roman" w:hAnsi="Arial" w:cs="Arial"/>
                <w:b/>
                <w:bCs/>
                <w:color w:val="000000"/>
                <w:sz w:val="20"/>
                <w:szCs w:val="20"/>
              </w:rPr>
            </w:pPr>
          </w:p>
        </w:tc>
      </w:tr>
      <w:tr w:rsidR="006B550F" w:rsidRPr="00F2006F" w:rsidTr="00211C3F">
        <w:trPr>
          <w:trHeight w:val="230"/>
          <w:ins w:id="49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00" w:author="Arjan" w:date="2013-02-07T23:33:00Z"/>
                <w:rFonts w:ascii="Arial" w:eastAsia="Times New Roman" w:hAnsi="Arial" w:cs="Arial"/>
                <w:color w:val="000000"/>
                <w:sz w:val="20"/>
                <w:szCs w:val="20"/>
              </w:rPr>
            </w:pPr>
            <w:ins w:id="5001"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02" w:author="Arjan" w:date="2013-02-07T23:33:00Z"/>
                <w:rFonts w:ascii="Arial" w:eastAsia="Times New Roman" w:hAnsi="Arial" w:cs="Arial"/>
                <w:color w:val="000000"/>
                <w:sz w:val="20"/>
                <w:szCs w:val="20"/>
              </w:rPr>
            </w:pPr>
            <w:ins w:id="5003" w:author="Arjan" w:date="2013-02-07T23:33:00Z">
              <w:r w:rsidRPr="00F2006F">
                <w:rPr>
                  <w:rFonts w:ascii="Arial" w:eastAsia="Times New Roman" w:hAnsi="Arial" w:cs="Arial"/>
                  <w:color w:val="000000"/>
                  <w:sz w:val="20"/>
                  <w:szCs w:val="20"/>
                </w:rPr>
                <w:t>KING</w:t>
              </w:r>
            </w:ins>
          </w:p>
        </w:tc>
      </w:tr>
      <w:tr w:rsidR="006B550F" w:rsidRPr="00F2006F" w:rsidTr="00211C3F">
        <w:trPr>
          <w:ins w:id="50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06" w:author="Arjan" w:date="2013-02-07T23:33:00Z"/>
                <w:rFonts w:ascii="Arial" w:eastAsia="Times New Roman" w:hAnsi="Arial" w:cs="Arial"/>
                <w:b/>
                <w:bCs/>
                <w:color w:val="000000"/>
                <w:sz w:val="20"/>
                <w:szCs w:val="20"/>
              </w:rPr>
            </w:pPr>
          </w:p>
        </w:tc>
      </w:tr>
      <w:tr w:rsidR="006B550F" w:rsidRPr="00F2006F" w:rsidTr="00211C3F">
        <w:trPr>
          <w:ins w:id="50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08" w:author="Arjan" w:date="2013-02-07T23:33:00Z"/>
                <w:rFonts w:ascii="Arial" w:eastAsia="Times New Roman" w:hAnsi="Arial" w:cs="Arial"/>
                <w:color w:val="000000"/>
                <w:sz w:val="20"/>
                <w:szCs w:val="20"/>
              </w:rPr>
            </w:pPr>
            <w:ins w:id="5009"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10" w:author="Arjan" w:date="2013-02-07T23:33:00Z"/>
                <w:rFonts w:ascii="Arial" w:eastAsia="Times New Roman" w:hAnsi="Arial" w:cs="Arial"/>
                <w:color w:val="000000"/>
                <w:sz w:val="20"/>
                <w:szCs w:val="20"/>
              </w:rPr>
            </w:pPr>
            <w:ins w:id="5011" w:author="Arjan" w:date="2013-02-07T23:33:00Z">
              <w:r w:rsidRPr="00F2006F">
                <w:rPr>
                  <w:rFonts w:ascii="Arial" w:eastAsia="Times New Roman" w:hAnsi="Arial" w:cs="Arial"/>
                  <w:color w:val="000000"/>
                  <w:sz w:val="20"/>
                  <w:szCs w:val="20"/>
                </w:rPr>
                <w:t>1 januari 2013</w:t>
              </w:r>
            </w:ins>
          </w:p>
        </w:tc>
      </w:tr>
      <w:tr w:rsidR="006B550F" w:rsidRPr="00F2006F" w:rsidTr="00211C3F">
        <w:trPr>
          <w:ins w:id="50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14" w:author="Arjan" w:date="2013-02-07T23:33:00Z"/>
                <w:rFonts w:ascii="Arial" w:eastAsia="Times New Roman" w:hAnsi="Arial" w:cs="Arial"/>
                <w:b/>
                <w:bCs/>
                <w:color w:val="000000"/>
                <w:sz w:val="20"/>
                <w:szCs w:val="20"/>
              </w:rPr>
            </w:pPr>
          </w:p>
        </w:tc>
      </w:tr>
      <w:tr w:rsidR="006B550F" w:rsidRPr="00F2006F" w:rsidTr="00211C3F">
        <w:trPr>
          <w:ins w:id="50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16" w:author="Arjan" w:date="2013-02-07T23:33:00Z"/>
                <w:rFonts w:ascii="Arial" w:eastAsia="Times New Roman" w:hAnsi="Arial" w:cs="Arial"/>
                <w:color w:val="000000"/>
                <w:sz w:val="20"/>
                <w:szCs w:val="20"/>
              </w:rPr>
            </w:pPr>
            <w:ins w:id="5017"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18" w:author="Arjan" w:date="2013-02-07T23:33:00Z"/>
                <w:rFonts w:ascii="Arial" w:eastAsia="Times New Roman" w:hAnsi="Arial" w:cs="Arial"/>
                <w:color w:val="000000"/>
                <w:sz w:val="20"/>
                <w:szCs w:val="20"/>
              </w:rPr>
            </w:pPr>
            <w:ins w:id="5019" w:author="Arjan" w:date="2013-02-07T23:33:00Z">
              <w:r w:rsidRPr="00F2006F">
                <w:rPr>
                  <w:rFonts w:ascii="Arial" w:eastAsia="Times New Roman" w:hAnsi="Arial" w:cs="Arial"/>
                  <w:color w:val="000000"/>
                  <w:sz w:val="20"/>
                  <w:szCs w:val="20"/>
                </w:rPr>
                <w:t>Op één dag kan een zaak meerdere statussen doorlopen. Om te kunnen bepalen wat de laatst gezette status is of in welke volgorde de statussen bereikt zijn, wordt de datum tot op de minuut vastgelegd.</w:t>
              </w:r>
            </w:ins>
          </w:p>
        </w:tc>
      </w:tr>
      <w:tr w:rsidR="006B550F" w:rsidRPr="00F2006F" w:rsidTr="00211C3F">
        <w:trPr>
          <w:ins w:id="50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22" w:author="Arjan" w:date="2013-02-07T23:33:00Z"/>
                <w:rFonts w:ascii="Arial" w:eastAsia="Times New Roman" w:hAnsi="Arial" w:cs="Arial"/>
                <w:b/>
                <w:bCs/>
                <w:color w:val="000000"/>
                <w:sz w:val="20"/>
                <w:szCs w:val="20"/>
              </w:rPr>
            </w:pPr>
          </w:p>
        </w:tc>
      </w:tr>
      <w:tr w:rsidR="006B550F" w:rsidRPr="00F2006F" w:rsidTr="00211C3F">
        <w:trPr>
          <w:ins w:id="50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24" w:author="Arjan" w:date="2013-02-07T23:33:00Z"/>
                <w:rFonts w:ascii="Arial" w:eastAsia="Times New Roman" w:hAnsi="Arial" w:cs="Arial"/>
                <w:color w:val="000000"/>
                <w:sz w:val="20"/>
                <w:szCs w:val="20"/>
              </w:rPr>
            </w:pPr>
            <w:ins w:id="5025"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026" w:author="Arjan" w:date="2013-02-07T23:33:00Z"/>
                <w:rFonts w:ascii="Arial" w:eastAsia="Times New Roman" w:hAnsi="Arial" w:cs="Arial"/>
                <w:color w:val="000000"/>
                <w:sz w:val="20"/>
                <w:szCs w:val="20"/>
              </w:rPr>
            </w:pPr>
            <w:ins w:id="502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ins>
          </w:p>
        </w:tc>
      </w:tr>
      <w:tr w:rsidR="006B550F" w:rsidRPr="00F2006F" w:rsidTr="00211C3F">
        <w:trPr>
          <w:trHeight w:val="230"/>
          <w:ins w:id="50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30" w:author="Arjan" w:date="2013-02-07T23:33:00Z"/>
                <w:rFonts w:ascii="Arial" w:eastAsia="Times New Roman" w:hAnsi="Arial" w:cs="Arial"/>
                <w:b/>
                <w:bCs/>
                <w:color w:val="000000"/>
                <w:sz w:val="20"/>
                <w:szCs w:val="20"/>
              </w:rPr>
            </w:pPr>
          </w:p>
        </w:tc>
      </w:tr>
      <w:tr w:rsidR="006B550F" w:rsidRPr="00F2006F" w:rsidTr="00211C3F">
        <w:trPr>
          <w:trHeight w:val="230"/>
          <w:ins w:id="50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32" w:author="Arjan" w:date="2013-02-07T23:33:00Z"/>
                <w:rFonts w:ascii="Arial" w:eastAsia="Times New Roman" w:hAnsi="Arial" w:cs="Arial"/>
                <w:color w:val="000000"/>
                <w:sz w:val="20"/>
                <w:szCs w:val="20"/>
              </w:rPr>
            </w:pPr>
            <w:proofErr w:type="spellStart"/>
            <w:ins w:id="5033"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34" w:author="Arjan" w:date="2013-02-07T23:33:00Z"/>
                <w:rFonts w:ascii="Arial" w:eastAsia="Times New Roman" w:hAnsi="Arial" w:cs="Arial"/>
                <w:color w:val="000000"/>
                <w:sz w:val="20"/>
                <w:szCs w:val="20"/>
              </w:rPr>
            </w:pPr>
            <w:ins w:id="5035" w:author="Arjan" w:date="2013-02-07T23:33:00Z">
              <w:r w:rsidRPr="00F2006F">
                <w:rPr>
                  <w:rFonts w:ascii="Arial" w:eastAsia="Times New Roman" w:hAnsi="Arial" w:cs="Arial"/>
                  <w:color w:val="000000"/>
                  <w:sz w:val="20"/>
                  <w:szCs w:val="20"/>
                </w:rPr>
                <w:t>Alle geldige datums gelegen op of voor de huidige datum en tijd</w:t>
              </w:r>
            </w:ins>
          </w:p>
        </w:tc>
      </w:tr>
      <w:tr w:rsidR="006B550F" w:rsidRPr="00F2006F" w:rsidTr="00211C3F">
        <w:trPr>
          <w:trHeight w:val="230"/>
          <w:ins w:id="50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38" w:author="Arjan" w:date="2013-02-07T23:33:00Z"/>
                <w:rFonts w:ascii="Arial" w:eastAsia="Times New Roman" w:hAnsi="Arial" w:cs="Arial"/>
                <w:b/>
                <w:bCs/>
                <w:color w:val="000000"/>
                <w:sz w:val="20"/>
                <w:szCs w:val="20"/>
              </w:rPr>
            </w:pPr>
          </w:p>
        </w:tc>
      </w:tr>
      <w:tr w:rsidR="006B550F" w:rsidRPr="00F2006F" w:rsidTr="00211C3F">
        <w:trPr>
          <w:trHeight w:val="230"/>
          <w:ins w:id="50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40" w:author="Arjan" w:date="2013-02-07T23:33:00Z"/>
                <w:rFonts w:ascii="Arial" w:eastAsia="Times New Roman" w:hAnsi="Arial" w:cs="Arial"/>
                <w:b/>
                <w:bCs/>
                <w:color w:val="000000"/>
                <w:sz w:val="20"/>
                <w:szCs w:val="20"/>
              </w:rPr>
            </w:pPr>
            <w:ins w:id="5041"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42" w:author="Arjan" w:date="2013-02-07T23:33:00Z"/>
                <w:rFonts w:ascii="Arial" w:eastAsia="Times New Roman" w:hAnsi="Arial" w:cs="Arial"/>
                <w:color w:val="000000"/>
                <w:sz w:val="20"/>
                <w:szCs w:val="20"/>
              </w:rPr>
            </w:pPr>
            <w:ins w:id="5043"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0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46" w:author="Arjan" w:date="2013-02-07T23:33:00Z"/>
                <w:rFonts w:ascii="Arial" w:eastAsia="Times New Roman" w:hAnsi="Arial" w:cs="Arial"/>
                <w:color w:val="000000"/>
                <w:sz w:val="20"/>
                <w:szCs w:val="20"/>
              </w:rPr>
            </w:pPr>
          </w:p>
        </w:tc>
      </w:tr>
      <w:tr w:rsidR="006B550F" w:rsidRPr="00F2006F" w:rsidTr="00211C3F">
        <w:trPr>
          <w:trHeight w:val="230"/>
          <w:ins w:id="50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48" w:author="Arjan" w:date="2013-02-07T23:33:00Z"/>
                <w:rFonts w:ascii="Arial" w:eastAsia="Times New Roman" w:hAnsi="Arial" w:cs="Arial"/>
                <w:b/>
                <w:bCs/>
                <w:color w:val="000000"/>
                <w:sz w:val="20"/>
                <w:szCs w:val="20"/>
              </w:rPr>
            </w:pPr>
            <w:proofErr w:type="spellStart"/>
            <w:ins w:id="5049"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50" w:author="Arjan" w:date="2013-02-07T23:33:00Z"/>
                <w:rFonts w:ascii="Arial" w:eastAsia="Times New Roman" w:hAnsi="Arial" w:cs="Arial"/>
                <w:color w:val="000000"/>
                <w:sz w:val="20"/>
                <w:szCs w:val="20"/>
              </w:rPr>
            </w:pPr>
            <w:ins w:id="505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0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5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54" w:author="Arjan" w:date="2013-02-07T23:33:00Z"/>
                <w:rFonts w:ascii="Arial" w:eastAsia="Times New Roman" w:hAnsi="Arial" w:cs="Arial"/>
                <w:color w:val="000000"/>
                <w:sz w:val="20"/>
                <w:szCs w:val="20"/>
              </w:rPr>
            </w:pPr>
          </w:p>
        </w:tc>
      </w:tr>
      <w:tr w:rsidR="006B550F" w:rsidRPr="00F2006F" w:rsidTr="00211C3F">
        <w:trPr>
          <w:trHeight w:val="230"/>
          <w:ins w:id="50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56" w:author="Arjan" w:date="2013-02-07T23:33:00Z"/>
                <w:rFonts w:ascii="Arial" w:eastAsia="Times New Roman" w:hAnsi="Arial" w:cs="Arial"/>
                <w:b/>
                <w:bCs/>
                <w:color w:val="000000"/>
                <w:sz w:val="20"/>
                <w:szCs w:val="20"/>
              </w:rPr>
            </w:pPr>
            <w:proofErr w:type="spellStart"/>
            <w:ins w:id="5057"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58" w:author="Arjan" w:date="2013-02-07T23:33:00Z"/>
                <w:rFonts w:ascii="Arial" w:eastAsia="Times New Roman" w:hAnsi="Arial" w:cs="Arial"/>
                <w:color w:val="000000"/>
                <w:sz w:val="20"/>
                <w:szCs w:val="20"/>
              </w:rPr>
            </w:pPr>
          </w:p>
        </w:tc>
      </w:tr>
      <w:tr w:rsidR="006B550F" w:rsidRPr="00F2006F" w:rsidTr="00211C3F">
        <w:trPr>
          <w:trHeight w:val="230"/>
          <w:ins w:id="50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1" w:author="Arjan" w:date="2013-02-07T23:33:00Z"/>
                <w:rFonts w:ascii="Arial" w:eastAsia="Times New Roman" w:hAnsi="Arial" w:cs="Arial"/>
                <w:color w:val="000000"/>
                <w:sz w:val="20"/>
                <w:szCs w:val="20"/>
              </w:rPr>
            </w:pPr>
          </w:p>
        </w:tc>
      </w:tr>
      <w:tr w:rsidR="006B550F" w:rsidRPr="00F2006F" w:rsidTr="00211C3F">
        <w:trPr>
          <w:trHeight w:val="230"/>
          <w:ins w:id="50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3" w:author="Arjan" w:date="2013-02-07T23:33:00Z"/>
                <w:rFonts w:ascii="Arial" w:eastAsia="Times New Roman" w:hAnsi="Arial" w:cs="Arial"/>
                <w:b/>
                <w:bCs/>
                <w:color w:val="000000"/>
                <w:sz w:val="20"/>
                <w:szCs w:val="20"/>
              </w:rPr>
            </w:pPr>
            <w:proofErr w:type="spellStart"/>
            <w:ins w:id="5064"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5" w:author="Arjan" w:date="2013-02-07T23:33:00Z"/>
                <w:rFonts w:ascii="Arial" w:eastAsia="Times New Roman" w:hAnsi="Arial" w:cs="Arial"/>
                <w:color w:val="000000"/>
                <w:sz w:val="20"/>
                <w:szCs w:val="20"/>
              </w:rPr>
            </w:pPr>
            <w:ins w:id="506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0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69" w:author="Arjan" w:date="2013-02-07T23:33:00Z"/>
                <w:rFonts w:ascii="Arial" w:eastAsia="Times New Roman" w:hAnsi="Arial" w:cs="Arial"/>
                <w:color w:val="000000"/>
                <w:sz w:val="20"/>
                <w:szCs w:val="20"/>
              </w:rPr>
            </w:pPr>
          </w:p>
        </w:tc>
      </w:tr>
      <w:tr w:rsidR="006B550F" w:rsidRPr="00F2006F" w:rsidTr="00211C3F">
        <w:trPr>
          <w:trHeight w:val="230"/>
          <w:ins w:id="50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71" w:author="Arjan" w:date="2013-02-07T23:33:00Z"/>
                <w:rFonts w:ascii="Arial" w:eastAsia="Times New Roman" w:hAnsi="Arial" w:cs="Arial"/>
                <w:b/>
                <w:bCs/>
                <w:color w:val="000000"/>
                <w:sz w:val="20"/>
                <w:szCs w:val="20"/>
              </w:rPr>
            </w:pPr>
            <w:proofErr w:type="spellStart"/>
            <w:ins w:id="5072"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73" w:author="Arjan" w:date="2013-02-07T23:33:00Z"/>
                <w:rFonts w:ascii="Arial" w:eastAsia="Times New Roman" w:hAnsi="Arial" w:cs="Arial"/>
                <w:color w:val="000000"/>
                <w:sz w:val="20"/>
                <w:szCs w:val="20"/>
              </w:rPr>
            </w:pPr>
            <w:ins w:id="507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0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77" w:author="Arjan" w:date="2013-02-07T23:33:00Z"/>
                <w:rFonts w:ascii="Arial" w:eastAsia="Times New Roman" w:hAnsi="Arial" w:cs="Arial"/>
                <w:b/>
                <w:bCs/>
                <w:color w:val="000000"/>
                <w:sz w:val="20"/>
                <w:szCs w:val="20"/>
              </w:rPr>
            </w:pPr>
          </w:p>
        </w:tc>
      </w:tr>
      <w:tr w:rsidR="006B550F" w:rsidRPr="00F2006F" w:rsidTr="00211C3F">
        <w:trPr>
          <w:trHeight w:val="230"/>
          <w:ins w:id="50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79" w:author="Arjan" w:date="2013-02-07T23:33:00Z"/>
                <w:rFonts w:ascii="Arial" w:eastAsia="Times New Roman" w:hAnsi="Arial" w:cs="Arial"/>
                <w:color w:val="000000"/>
                <w:sz w:val="20"/>
                <w:szCs w:val="20"/>
              </w:rPr>
            </w:pPr>
            <w:ins w:id="5080"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081" w:author="Arjan" w:date="2013-02-07T23:33:00Z"/>
                <w:rFonts w:ascii="Arial" w:eastAsia="Times New Roman" w:hAnsi="Arial" w:cs="Arial"/>
                <w:color w:val="000000"/>
                <w:sz w:val="20"/>
                <w:szCs w:val="20"/>
              </w:rPr>
            </w:pPr>
            <w:ins w:id="508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0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85" w:author="Arjan" w:date="2013-02-07T23:33:00Z"/>
                <w:rFonts w:ascii="Arial" w:eastAsia="Times New Roman" w:hAnsi="Arial" w:cs="Arial"/>
                <w:b/>
                <w:bCs/>
                <w:color w:val="000000"/>
                <w:sz w:val="20"/>
                <w:szCs w:val="20"/>
              </w:rPr>
            </w:pPr>
          </w:p>
        </w:tc>
      </w:tr>
      <w:tr w:rsidR="006B550F" w:rsidRPr="00F2006F" w:rsidTr="00211C3F">
        <w:trPr>
          <w:trHeight w:val="200"/>
          <w:ins w:id="50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87" w:author="Arjan" w:date="2013-02-07T23:33:00Z"/>
                <w:rFonts w:ascii="Arial" w:eastAsia="Times New Roman" w:hAnsi="Arial" w:cs="Arial"/>
                <w:color w:val="000000"/>
                <w:sz w:val="20"/>
                <w:szCs w:val="20"/>
              </w:rPr>
            </w:pPr>
            <w:ins w:id="5088"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89" w:author="Arjan" w:date="2013-02-07T23:33:00Z"/>
                <w:rFonts w:ascii="Arial" w:eastAsia="Times New Roman" w:hAnsi="Arial" w:cs="Arial"/>
                <w:color w:val="000000"/>
                <w:sz w:val="20"/>
                <w:szCs w:val="20"/>
              </w:rPr>
            </w:pPr>
            <w:ins w:id="5090"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50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9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93" w:author="Arjan" w:date="2013-02-07T23:33:00Z"/>
                <w:rFonts w:ascii="Arial" w:eastAsia="Times New Roman" w:hAnsi="Arial" w:cs="Arial"/>
                <w:b/>
                <w:bCs/>
                <w:color w:val="000000"/>
                <w:sz w:val="20"/>
                <w:szCs w:val="20"/>
              </w:rPr>
            </w:pPr>
          </w:p>
        </w:tc>
      </w:tr>
      <w:tr w:rsidR="006B550F" w:rsidRPr="00F2006F" w:rsidTr="00211C3F">
        <w:trPr>
          <w:trHeight w:val="230"/>
          <w:ins w:id="50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95" w:author="Arjan" w:date="2013-02-07T23:33:00Z"/>
                <w:rFonts w:ascii="Arial" w:eastAsia="Times New Roman" w:hAnsi="Arial" w:cs="Arial"/>
                <w:color w:val="000000"/>
                <w:sz w:val="20"/>
                <w:szCs w:val="20"/>
              </w:rPr>
            </w:pPr>
            <w:ins w:id="509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097" w:author="Arjan" w:date="2013-02-07T23:33:00Z"/>
                <w:rFonts w:ascii="Arial" w:eastAsia="Times New Roman" w:hAnsi="Arial" w:cs="Arial"/>
                <w:color w:val="000000"/>
                <w:sz w:val="20"/>
                <w:szCs w:val="20"/>
              </w:rPr>
            </w:pPr>
            <w:ins w:id="5098" w:author="Arjan" w:date="2013-02-07T23:33:00Z">
              <w:r w:rsidRPr="00F2006F">
                <w:rPr>
                  <w:rFonts w:ascii="Arial" w:eastAsia="Times New Roman" w:hAnsi="Arial" w:cs="Arial"/>
                  <w:color w:val="000000"/>
                  <w:sz w:val="20"/>
                  <w:szCs w:val="20"/>
                </w:rPr>
                <w:t xml:space="preserve">Het attribuutsoort moet van een waarde voorzien zijn indien </w:t>
              </w:r>
              <w:proofErr w:type="spellStart"/>
              <w:r w:rsidRPr="00F2006F">
                <w:rPr>
                  <w:rFonts w:ascii="Arial" w:eastAsia="Times New Roman" w:hAnsi="Arial" w:cs="Arial"/>
                  <w:color w:val="000000"/>
                  <w:sz w:val="20"/>
                  <w:szCs w:val="20"/>
                </w:rPr>
                <w:t>Status-omschrijving</w:t>
              </w:r>
              <w:proofErr w:type="spellEnd"/>
              <w:r w:rsidRPr="00F2006F">
                <w:rPr>
                  <w:rFonts w:ascii="Arial" w:eastAsia="Times New Roman" w:hAnsi="Arial" w:cs="Arial"/>
                  <w:color w:val="000000"/>
                  <w:sz w:val="20"/>
                  <w:szCs w:val="20"/>
                </w:rPr>
                <w:t xml:space="preserve"> generiek van een waarde is voorzien.</w:t>
              </w:r>
            </w:ins>
          </w:p>
        </w:tc>
      </w:tr>
    </w:tbl>
    <w:p w:rsidR="006B550F" w:rsidRPr="00F2006F" w:rsidRDefault="00D44D5A" w:rsidP="006B550F">
      <w:pPr>
        <w:autoSpaceDE w:val="0"/>
        <w:autoSpaceDN w:val="0"/>
        <w:adjustRightInd w:val="0"/>
        <w:spacing w:before="240" w:after="60" w:line="240" w:lineRule="auto"/>
        <w:outlineLvl w:val="3"/>
        <w:rPr>
          <w:ins w:id="5099" w:author="Arjan" w:date="2013-02-07T23:33:00Z"/>
          <w:rFonts w:ascii="Arial" w:eastAsia="Times New Roman" w:hAnsi="Arial" w:cs="Arial"/>
          <w:b/>
          <w:bCs/>
          <w:color w:val="004080"/>
          <w:sz w:val="24"/>
          <w:szCs w:val="24"/>
        </w:rPr>
      </w:pPr>
      <w:ins w:id="51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Einddatum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1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02" w:author="Arjan" w:date="2013-02-07T23:33:00Z"/>
                <w:rFonts w:ascii="Arial" w:eastAsia="Times New Roman" w:hAnsi="Arial" w:cs="Arial"/>
                <w:color w:val="000000"/>
                <w:sz w:val="20"/>
                <w:szCs w:val="20"/>
              </w:rPr>
            </w:pPr>
            <w:ins w:id="510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104" w:author="Arjan" w:date="2013-02-07T23:33:00Z"/>
                <w:rFonts w:ascii="Arial" w:eastAsia="Times New Roman" w:hAnsi="Arial" w:cs="Arial"/>
                <w:color w:val="000000"/>
                <w:sz w:val="20"/>
                <w:szCs w:val="20"/>
              </w:rPr>
            </w:pPr>
            <w:ins w:id="510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ins w:id="51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08" w:author="Arjan" w:date="2013-02-07T23:33:00Z"/>
                <w:rFonts w:ascii="Arial" w:eastAsia="Times New Roman" w:hAnsi="Arial" w:cs="Arial"/>
                <w:b/>
                <w:bCs/>
                <w:color w:val="000000"/>
                <w:sz w:val="20"/>
                <w:szCs w:val="20"/>
              </w:rPr>
            </w:pPr>
          </w:p>
        </w:tc>
      </w:tr>
      <w:tr w:rsidR="006B550F" w:rsidRPr="00F2006F" w:rsidTr="00211C3F">
        <w:trPr>
          <w:ins w:id="51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10" w:author="Arjan" w:date="2013-02-07T23:33:00Z"/>
                <w:rFonts w:ascii="Arial" w:eastAsia="Times New Roman" w:hAnsi="Arial" w:cs="Arial"/>
                <w:color w:val="000000"/>
                <w:sz w:val="20"/>
                <w:szCs w:val="20"/>
              </w:rPr>
            </w:pPr>
            <w:ins w:id="511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12" w:author="Arjan" w:date="2013-02-07T23:33:00Z"/>
                <w:rFonts w:ascii="Arial" w:eastAsia="Times New Roman" w:hAnsi="Arial" w:cs="Arial"/>
                <w:color w:val="000000"/>
                <w:sz w:val="20"/>
                <w:szCs w:val="20"/>
              </w:rPr>
            </w:pPr>
            <w:ins w:id="5113" w:author="Arjan" w:date="2013-02-07T23:33:00Z">
              <w:r w:rsidRPr="00F2006F">
                <w:rPr>
                  <w:rFonts w:ascii="Arial" w:eastAsia="Times New Roman" w:hAnsi="Arial" w:cs="Arial"/>
                  <w:color w:val="000000"/>
                  <w:sz w:val="20"/>
                  <w:szCs w:val="20"/>
                </w:rPr>
                <w:t>KING</w:t>
              </w:r>
            </w:ins>
          </w:p>
        </w:tc>
      </w:tr>
      <w:tr w:rsidR="006B550F" w:rsidRPr="00F2006F" w:rsidTr="00211C3F">
        <w:trPr>
          <w:ins w:id="51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1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16" w:author="Arjan" w:date="2013-02-07T23:33:00Z"/>
                <w:rFonts w:ascii="Arial" w:eastAsia="Times New Roman" w:hAnsi="Arial" w:cs="Arial"/>
                <w:b/>
                <w:bCs/>
                <w:color w:val="000000"/>
                <w:sz w:val="20"/>
                <w:szCs w:val="20"/>
              </w:rPr>
            </w:pPr>
          </w:p>
        </w:tc>
      </w:tr>
      <w:tr w:rsidR="006B550F" w:rsidRPr="00F2006F" w:rsidTr="00211C3F">
        <w:trPr>
          <w:ins w:id="51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18" w:author="Arjan" w:date="2013-02-07T23:33:00Z"/>
                <w:rFonts w:ascii="Arial" w:eastAsia="Times New Roman" w:hAnsi="Arial" w:cs="Arial"/>
                <w:color w:val="000000"/>
                <w:sz w:val="20"/>
                <w:szCs w:val="20"/>
              </w:rPr>
            </w:pPr>
            <w:ins w:id="511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20" w:author="Arjan" w:date="2013-02-07T23:33:00Z"/>
                <w:rFonts w:ascii="Arial" w:eastAsia="Times New Roman" w:hAnsi="Arial" w:cs="Arial"/>
                <w:color w:val="000000"/>
                <w:sz w:val="20"/>
                <w:szCs w:val="20"/>
              </w:rPr>
            </w:pPr>
          </w:p>
        </w:tc>
      </w:tr>
      <w:tr w:rsidR="006B550F" w:rsidRPr="00F2006F" w:rsidTr="00211C3F">
        <w:trPr>
          <w:ins w:id="51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23" w:author="Arjan" w:date="2013-02-07T23:33:00Z"/>
                <w:rFonts w:ascii="Arial" w:eastAsia="Times New Roman" w:hAnsi="Arial" w:cs="Arial"/>
                <w:b/>
                <w:bCs/>
                <w:color w:val="000000"/>
                <w:sz w:val="20"/>
                <w:szCs w:val="20"/>
              </w:rPr>
            </w:pPr>
          </w:p>
        </w:tc>
      </w:tr>
      <w:tr w:rsidR="006B550F" w:rsidRPr="00F2006F" w:rsidTr="00211C3F">
        <w:trPr>
          <w:trHeight w:val="335"/>
          <w:ins w:id="51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25" w:author="Arjan" w:date="2013-02-07T23:33:00Z"/>
                <w:rFonts w:ascii="Arial" w:eastAsia="Times New Roman" w:hAnsi="Arial" w:cs="Arial"/>
                <w:color w:val="000000"/>
                <w:sz w:val="20"/>
                <w:szCs w:val="20"/>
              </w:rPr>
            </w:pPr>
            <w:proofErr w:type="spellStart"/>
            <w:ins w:id="5126"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127" w:author="Arjan" w:date="2013-02-07T23:33:00Z"/>
                <w:rFonts w:ascii="Arial" w:eastAsia="Times New Roman" w:hAnsi="Arial" w:cs="Arial"/>
                <w:color w:val="000000"/>
                <w:sz w:val="20"/>
                <w:szCs w:val="20"/>
              </w:rPr>
            </w:pPr>
            <w:ins w:id="512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trHeight w:val="215"/>
          <w:ins w:id="51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31" w:author="Arjan" w:date="2013-02-07T23:33:00Z"/>
                <w:rFonts w:ascii="Arial" w:eastAsia="Times New Roman" w:hAnsi="Arial" w:cs="Arial"/>
                <w:b/>
                <w:bCs/>
                <w:color w:val="000000"/>
                <w:sz w:val="20"/>
                <w:szCs w:val="20"/>
              </w:rPr>
            </w:pPr>
          </w:p>
        </w:tc>
      </w:tr>
      <w:tr w:rsidR="006B550F" w:rsidRPr="00F2006F" w:rsidTr="00211C3F">
        <w:trPr>
          <w:trHeight w:val="215"/>
          <w:ins w:id="51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33" w:author="Arjan" w:date="2013-02-07T23:33:00Z"/>
                <w:rFonts w:ascii="Arial" w:eastAsia="Times New Roman" w:hAnsi="Arial" w:cs="Arial"/>
                <w:color w:val="000000"/>
                <w:sz w:val="20"/>
                <w:szCs w:val="20"/>
              </w:rPr>
            </w:pPr>
            <w:ins w:id="513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135" w:author="Arjan" w:date="2013-02-07T23:33:00Z"/>
                <w:rFonts w:ascii="Arial" w:eastAsia="Times New Roman" w:hAnsi="Arial" w:cs="Arial"/>
                <w:color w:val="000000"/>
                <w:sz w:val="20"/>
                <w:szCs w:val="20"/>
              </w:rPr>
            </w:pPr>
            <w:ins w:id="513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de uitvoering van de gerelateerde zaak afgerond is.</w:t>
              </w:r>
            </w:ins>
          </w:p>
        </w:tc>
      </w:tr>
      <w:tr w:rsidR="006B550F" w:rsidRPr="00F2006F" w:rsidTr="00211C3F">
        <w:trPr>
          <w:trHeight w:val="230"/>
          <w:ins w:id="51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39" w:author="Arjan" w:date="2013-02-07T23:33:00Z"/>
                <w:rFonts w:ascii="Arial" w:eastAsia="Times New Roman" w:hAnsi="Arial" w:cs="Arial"/>
                <w:b/>
                <w:bCs/>
                <w:color w:val="000000"/>
                <w:sz w:val="20"/>
                <w:szCs w:val="20"/>
              </w:rPr>
            </w:pPr>
          </w:p>
        </w:tc>
      </w:tr>
      <w:tr w:rsidR="006B550F" w:rsidRPr="00F2006F" w:rsidTr="00211C3F">
        <w:trPr>
          <w:trHeight w:val="230"/>
          <w:ins w:id="51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41" w:author="Arjan" w:date="2013-02-07T23:33:00Z"/>
                <w:rFonts w:ascii="Arial" w:eastAsia="Times New Roman" w:hAnsi="Arial" w:cs="Arial"/>
                <w:color w:val="000000"/>
                <w:sz w:val="20"/>
                <w:szCs w:val="20"/>
              </w:rPr>
            </w:pPr>
            <w:ins w:id="5142"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43" w:author="Arjan" w:date="2013-02-07T23:33:00Z"/>
                <w:rFonts w:ascii="Arial" w:eastAsia="Times New Roman" w:hAnsi="Arial" w:cs="Arial"/>
                <w:color w:val="000000"/>
                <w:sz w:val="20"/>
                <w:szCs w:val="20"/>
              </w:rPr>
            </w:pPr>
            <w:ins w:id="5144" w:author="Arjan" w:date="2013-02-07T23:33:00Z">
              <w:r w:rsidRPr="00F2006F">
                <w:rPr>
                  <w:rFonts w:ascii="Arial" w:eastAsia="Times New Roman" w:hAnsi="Arial" w:cs="Arial"/>
                  <w:color w:val="000000"/>
                  <w:sz w:val="20"/>
                  <w:szCs w:val="20"/>
                </w:rPr>
                <w:t>KING</w:t>
              </w:r>
            </w:ins>
          </w:p>
        </w:tc>
      </w:tr>
      <w:tr w:rsidR="006B550F" w:rsidRPr="00F2006F" w:rsidTr="00211C3F">
        <w:trPr>
          <w:ins w:id="51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47" w:author="Arjan" w:date="2013-02-07T23:33:00Z"/>
                <w:rFonts w:ascii="Arial" w:eastAsia="Times New Roman" w:hAnsi="Arial" w:cs="Arial"/>
                <w:b/>
                <w:bCs/>
                <w:color w:val="000000"/>
                <w:sz w:val="20"/>
                <w:szCs w:val="20"/>
              </w:rPr>
            </w:pPr>
          </w:p>
        </w:tc>
      </w:tr>
      <w:tr w:rsidR="006B550F" w:rsidRPr="00F2006F" w:rsidTr="00211C3F">
        <w:trPr>
          <w:ins w:id="51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49" w:author="Arjan" w:date="2013-02-07T23:33:00Z"/>
                <w:rFonts w:ascii="Arial" w:eastAsia="Times New Roman" w:hAnsi="Arial" w:cs="Arial"/>
                <w:color w:val="000000"/>
                <w:sz w:val="20"/>
                <w:szCs w:val="20"/>
              </w:rPr>
            </w:pPr>
            <w:ins w:id="5150"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51" w:author="Arjan" w:date="2013-02-07T23:33:00Z"/>
                <w:rFonts w:ascii="Arial" w:eastAsia="Times New Roman" w:hAnsi="Arial" w:cs="Arial"/>
                <w:color w:val="000000"/>
                <w:sz w:val="20"/>
                <w:szCs w:val="20"/>
              </w:rPr>
            </w:pPr>
            <w:ins w:id="5152" w:author="Arjan" w:date="2013-02-07T23:33:00Z">
              <w:r w:rsidRPr="00F2006F">
                <w:rPr>
                  <w:rFonts w:ascii="Arial" w:eastAsia="Times New Roman" w:hAnsi="Arial" w:cs="Arial"/>
                  <w:color w:val="000000"/>
                  <w:sz w:val="20"/>
                  <w:szCs w:val="20"/>
                </w:rPr>
                <w:t>1 januari 2013</w:t>
              </w:r>
            </w:ins>
          </w:p>
        </w:tc>
      </w:tr>
      <w:tr w:rsidR="006B550F" w:rsidRPr="00F2006F" w:rsidTr="00211C3F">
        <w:trPr>
          <w:ins w:id="51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5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55" w:author="Arjan" w:date="2013-02-07T23:33:00Z"/>
                <w:rFonts w:ascii="Arial" w:eastAsia="Times New Roman" w:hAnsi="Arial" w:cs="Arial"/>
                <w:b/>
                <w:bCs/>
                <w:color w:val="000000"/>
                <w:sz w:val="20"/>
                <w:szCs w:val="20"/>
              </w:rPr>
            </w:pPr>
          </w:p>
        </w:tc>
      </w:tr>
      <w:tr w:rsidR="006B550F" w:rsidRPr="00F2006F" w:rsidTr="00211C3F">
        <w:trPr>
          <w:ins w:id="51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57" w:author="Arjan" w:date="2013-02-07T23:33:00Z"/>
                <w:rFonts w:ascii="Arial" w:eastAsia="Times New Roman" w:hAnsi="Arial" w:cs="Arial"/>
                <w:color w:val="000000"/>
                <w:sz w:val="20"/>
                <w:szCs w:val="20"/>
              </w:rPr>
            </w:pPr>
            <w:ins w:id="5158"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59" w:author="Arjan" w:date="2013-02-07T23:33:00Z"/>
                <w:rFonts w:ascii="Arial" w:eastAsia="Times New Roman" w:hAnsi="Arial" w:cs="Arial"/>
                <w:color w:val="000000"/>
                <w:sz w:val="20"/>
                <w:szCs w:val="20"/>
              </w:rPr>
            </w:pPr>
            <w:ins w:id="5160" w:author="Arjan" w:date="2013-02-07T23:33:00Z">
              <w:r w:rsidRPr="00F2006F">
                <w:rPr>
                  <w:rFonts w:ascii="Arial" w:eastAsia="Times New Roman" w:hAnsi="Arial" w:cs="Arial"/>
                  <w:color w:val="000000"/>
                  <w:sz w:val="20"/>
                  <w:szCs w:val="20"/>
                </w:rPr>
                <w:t>De periode waarin de gerelateerde zaak is uitgevoerd, is inclusief de opgegeven datum.</w:t>
              </w:r>
            </w:ins>
          </w:p>
        </w:tc>
      </w:tr>
      <w:tr w:rsidR="006B550F" w:rsidRPr="00F2006F" w:rsidTr="00211C3F">
        <w:trPr>
          <w:ins w:id="51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63" w:author="Arjan" w:date="2013-02-07T23:33:00Z"/>
                <w:rFonts w:ascii="Arial" w:eastAsia="Times New Roman" w:hAnsi="Arial" w:cs="Arial"/>
                <w:b/>
                <w:bCs/>
                <w:color w:val="000000"/>
                <w:sz w:val="20"/>
                <w:szCs w:val="20"/>
              </w:rPr>
            </w:pPr>
          </w:p>
        </w:tc>
      </w:tr>
      <w:tr w:rsidR="006B550F" w:rsidRPr="00F2006F" w:rsidTr="00211C3F">
        <w:trPr>
          <w:ins w:id="51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65" w:author="Arjan" w:date="2013-02-07T23:33:00Z"/>
                <w:rFonts w:ascii="Arial" w:eastAsia="Times New Roman" w:hAnsi="Arial" w:cs="Arial"/>
                <w:color w:val="000000"/>
                <w:sz w:val="20"/>
                <w:szCs w:val="20"/>
              </w:rPr>
            </w:pPr>
            <w:ins w:id="516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167" w:author="Arjan" w:date="2013-02-07T23:33:00Z"/>
                <w:rFonts w:ascii="Arial" w:eastAsia="Times New Roman" w:hAnsi="Arial" w:cs="Arial"/>
                <w:color w:val="000000"/>
                <w:sz w:val="20"/>
                <w:szCs w:val="20"/>
              </w:rPr>
            </w:pPr>
            <w:ins w:id="516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51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1" w:author="Arjan" w:date="2013-02-07T23:33:00Z"/>
                <w:rFonts w:ascii="Arial" w:eastAsia="Times New Roman" w:hAnsi="Arial" w:cs="Arial"/>
                <w:b/>
                <w:bCs/>
                <w:color w:val="000000"/>
                <w:sz w:val="20"/>
                <w:szCs w:val="20"/>
              </w:rPr>
            </w:pPr>
          </w:p>
        </w:tc>
      </w:tr>
      <w:tr w:rsidR="006B550F" w:rsidRPr="00F2006F" w:rsidTr="00211C3F">
        <w:trPr>
          <w:trHeight w:val="230"/>
          <w:ins w:id="51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3" w:author="Arjan" w:date="2013-02-07T23:33:00Z"/>
                <w:rFonts w:ascii="Arial" w:eastAsia="Times New Roman" w:hAnsi="Arial" w:cs="Arial"/>
                <w:color w:val="000000"/>
                <w:sz w:val="20"/>
                <w:szCs w:val="20"/>
              </w:rPr>
            </w:pPr>
            <w:proofErr w:type="spellStart"/>
            <w:ins w:id="5174"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5" w:author="Arjan" w:date="2013-02-07T23:33:00Z"/>
                <w:rFonts w:ascii="Arial" w:eastAsia="Times New Roman" w:hAnsi="Arial" w:cs="Arial"/>
                <w:color w:val="000000"/>
                <w:sz w:val="20"/>
                <w:szCs w:val="20"/>
              </w:rPr>
            </w:pPr>
            <w:ins w:id="5176" w:author="Arjan" w:date="2013-02-07T23:33:00Z">
              <w:r w:rsidRPr="00F2006F">
                <w:rPr>
                  <w:rFonts w:ascii="Arial" w:eastAsia="Times New Roman" w:hAnsi="Arial" w:cs="Arial"/>
                  <w:color w:val="000000"/>
                  <w:sz w:val="20"/>
                  <w:szCs w:val="20"/>
                </w:rPr>
                <w:t>Alle geldige datums gelegen op of voor de huidige datum en tijd</w:t>
              </w:r>
            </w:ins>
          </w:p>
        </w:tc>
      </w:tr>
      <w:tr w:rsidR="006B550F" w:rsidRPr="00F2006F" w:rsidTr="00211C3F">
        <w:trPr>
          <w:trHeight w:val="230"/>
          <w:ins w:id="51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79" w:author="Arjan" w:date="2013-02-07T23:33:00Z"/>
                <w:rFonts w:ascii="Arial" w:eastAsia="Times New Roman" w:hAnsi="Arial" w:cs="Arial"/>
                <w:b/>
                <w:bCs/>
                <w:color w:val="000000"/>
                <w:sz w:val="20"/>
                <w:szCs w:val="20"/>
              </w:rPr>
            </w:pPr>
          </w:p>
        </w:tc>
      </w:tr>
      <w:tr w:rsidR="006B550F" w:rsidRPr="00F2006F" w:rsidTr="00211C3F">
        <w:trPr>
          <w:trHeight w:val="230"/>
          <w:ins w:id="51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81" w:author="Arjan" w:date="2013-02-07T23:33:00Z"/>
                <w:rFonts w:ascii="Arial" w:eastAsia="Times New Roman" w:hAnsi="Arial" w:cs="Arial"/>
                <w:b/>
                <w:bCs/>
                <w:color w:val="000000"/>
                <w:sz w:val="20"/>
                <w:szCs w:val="20"/>
              </w:rPr>
            </w:pPr>
            <w:ins w:id="5182"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83" w:author="Arjan" w:date="2013-02-07T23:33:00Z"/>
                <w:rFonts w:ascii="Arial" w:eastAsia="Times New Roman" w:hAnsi="Arial" w:cs="Arial"/>
                <w:color w:val="000000"/>
                <w:sz w:val="20"/>
                <w:szCs w:val="20"/>
              </w:rPr>
            </w:pPr>
            <w:ins w:id="5184"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1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87" w:author="Arjan" w:date="2013-02-07T23:33:00Z"/>
                <w:rFonts w:ascii="Arial" w:eastAsia="Times New Roman" w:hAnsi="Arial" w:cs="Arial"/>
                <w:color w:val="000000"/>
                <w:sz w:val="20"/>
                <w:szCs w:val="20"/>
              </w:rPr>
            </w:pPr>
          </w:p>
        </w:tc>
      </w:tr>
      <w:tr w:rsidR="006B550F" w:rsidRPr="00F2006F" w:rsidTr="00211C3F">
        <w:trPr>
          <w:trHeight w:val="230"/>
          <w:ins w:id="51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89" w:author="Arjan" w:date="2013-02-07T23:33:00Z"/>
                <w:rFonts w:ascii="Arial" w:eastAsia="Times New Roman" w:hAnsi="Arial" w:cs="Arial"/>
                <w:b/>
                <w:bCs/>
                <w:color w:val="000000"/>
                <w:sz w:val="20"/>
                <w:szCs w:val="20"/>
              </w:rPr>
            </w:pPr>
            <w:proofErr w:type="spellStart"/>
            <w:ins w:id="5190"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91" w:author="Arjan" w:date="2013-02-07T23:33:00Z"/>
                <w:rFonts w:ascii="Arial" w:eastAsia="Times New Roman" w:hAnsi="Arial" w:cs="Arial"/>
                <w:color w:val="000000"/>
                <w:sz w:val="20"/>
                <w:szCs w:val="20"/>
              </w:rPr>
            </w:pPr>
            <w:ins w:id="519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1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95" w:author="Arjan" w:date="2013-02-07T23:33:00Z"/>
                <w:rFonts w:ascii="Arial" w:eastAsia="Times New Roman" w:hAnsi="Arial" w:cs="Arial"/>
                <w:color w:val="000000"/>
                <w:sz w:val="20"/>
                <w:szCs w:val="20"/>
              </w:rPr>
            </w:pPr>
          </w:p>
        </w:tc>
      </w:tr>
      <w:tr w:rsidR="006B550F" w:rsidRPr="00F2006F" w:rsidTr="00211C3F">
        <w:trPr>
          <w:trHeight w:val="230"/>
          <w:ins w:id="51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97" w:author="Arjan" w:date="2013-02-07T23:33:00Z"/>
                <w:rFonts w:ascii="Arial" w:eastAsia="Times New Roman" w:hAnsi="Arial" w:cs="Arial"/>
                <w:b/>
                <w:bCs/>
                <w:color w:val="000000"/>
                <w:sz w:val="20"/>
                <w:szCs w:val="20"/>
              </w:rPr>
            </w:pPr>
            <w:proofErr w:type="spellStart"/>
            <w:ins w:id="5198"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199" w:author="Arjan" w:date="2013-02-07T23:33:00Z"/>
                <w:rFonts w:ascii="Arial" w:eastAsia="Times New Roman" w:hAnsi="Arial" w:cs="Arial"/>
                <w:color w:val="000000"/>
                <w:sz w:val="20"/>
                <w:szCs w:val="20"/>
              </w:rPr>
            </w:pPr>
          </w:p>
        </w:tc>
      </w:tr>
      <w:tr w:rsidR="006B550F" w:rsidRPr="00F2006F" w:rsidTr="00211C3F">
        <w:trPr>
          <w:trHeight w:val="230"/>
          <w:ins w:id="52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02" w:author="Arjan" w:date="2013-02-07T23:33:00Z"/>
                <w:rFonts w:ascii="Arial" w:eastAsia="Times New Roman" w:hAnsi="Arial" w:cs="Arial"/>
                <w:color w:val="000000"/>
                <w:sz w:val="20"/>
                <w:szCs w:val="20"/>
              </w:rPr>
            </w:pPr>
          </w:p>
        </w:tc>
      </w:tr>
      <w:tr w:rsidR="006B550F" w:rsidRPr="00F2006F" w:rsidTr="00211C3F">
        <w:trPr>
          <w:trHeight w:val="230"/>
          <w:ins w:id="52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04" w:author="Arjan" w:date="2013-02-07T23:33:00Z"/>
                <w:rFonts w:ascii="Arial" w:eastAsia="Times New Roman" w:hAnsi="Arial" w:cs="Arial"/>
                <w:b/>
                <w:bCs/>
                <w:color w:val="000000"/>
                <w:sz w:val="20"/>
                <w:szCs w:val="20"/>
              </w:rPr>
            </w:pPr>
            <w:proofErr w:type="spellStart"/>
            <w:ins w:id="5205"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06" w:author="Arjan" w:date="2013-02-07T23:33:00Z"/>
                <w:rFonts w:ascii="Arial" w:eastAsia="Times New Roman" w:hAnsi="Arial" w:cs="Arial"/>
                <w:color w:val="000000"/>
                <w:sz w:val="20"/>
                <w:szCs w:val="20"/>
              </w:rPr>
            </w:pPr>
            <w:ins w:id="520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2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10" w:author="Arjan" w:date="2013-02-07T23:33:00Z"/>
                <w:rFonts w:ascii="Arial" w:eastAsia="Times New Roman" w:hAnsi="Arial" w:cs="Arial"/>
                <w:color w:val="000000"/>
                <w:sz w:val="20"/>
                <w:szCs w:val="20"/>
              </w:rPr>
            </w:pPr>
          </w:p>
        </w:tc>
      </w:tr>
      <w:tr w:rsidR="006B550F" w:rsidRPr="00F2006F" w:rsidTr="00211C3F">
        <w:trPr>
          <w:trHeight w:val="230"/>
          <w:ins w:id="52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12" w:author="Arjan" w:date="2013-02-07T23:33:00Z"/>
                <w:rFonts w:ascii="Arial" w:eastAsia="Times New Roman" w:hAnsi="Arial" w:cs="Arial"/>
                <w:b/>
                <w:bCs/>
                <w:color w:val="000000"/>
                <w:sz w:val="20"/>
                <w:szCs w:val="20"/>
              </w:rPr>
            </w:pPr>
            <w:proofErr w:type="spellStart"/>
            <w:ins w:id="5213"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14" w:author="Arjan" w:date="2013-02-07T23:33:00Z"/>
                <w:rFonts w:ascii="Arial" w:eastAsia="Times New Roman" w:hAnsi="Arial" w:cs="Arial"/>
                <w:color w:val="000000"/>
                <w:sz w:val="20"/>
                <w:szCs w:val="20"/>
              </w:rPr>
            </w:pPr>
            <w:ins w:id="521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2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18" w:author="Arjan" w:date="2013-02-07T23:33:00Z"/>
                <w:rFonts w:ascii="Arial" w:eastAsia="Times New Roman" w:hAnsi="Arial" w:cs="Arial"/>
                <w:b/>
                <w:bCs/>
                <w:color w:val="000000"/>
                <w:sz w:val="20"/>
                <w:szCs w:val="20"/>
              </w:rPr>
            </w:pPr>
          </w:p>
        </w:tc>
      </w:tr>
      <w:tr w:rsidR="006B550F" w:rsidRPr="00F2006F" w:rsidTr="00211C3F">
        <w:trPr>
          <w:trHeight w:val="230"/>
          <w:ins w:id="52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20" w:author="Arjan" w:date="2013-02-07T23:33:00Z"/>
                <w:rFonts w:ascii="Arial" w:eastAsia="Times New Roman" w:hAnsi="Arial" w:cs="Arial"/>
                <w:color w:val="000000"/>
                <w:sz w:val="20"/>
                <w:szCs w:val="20"/>
              </w:rPr>
            </w:pPr>
            <w:ins w:id="5221"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222" w:author="Arjan" w:date="2013-02-07T23:33:00Z"/>
                <w:rFonts w:ascii="Arial" w:eastAsia="Times New Roman" w:hAnsi="Arial" w:cs="Arial"/>
                <w:color w:val="000000"/>
                <w:sz w:val="20"/>
                <w:szCs w:val="20"/>
              </w:rPr>
            </w:pPr>
            <w:ins w:id="522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2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26" w:author="Arjan" w:date="2013-02-07T23:33:00Z"/>
                <w:rFonts w:ascii="Arial" w:eastAsia="Times New Roman" w:hAnsi="Arial" w:cs="Arial"/>
                <w:b/>
                <w:bCs/>
                <w:color w:val="000000"/>
                <w:sz w:val="20"/>
                <w:szCs w:val="20"/>
              </w:rPr>
            </w:pPr>
          </w:p>
        </w:tc>
      </w:tr>
      <w:tr w:rsidR="006B550F" w:rsidRPr="00F2006F" w:rsidTr="00211C3F">
        <w:trPr>
          <w:trHeight w:val="200"/>
          <w:ins w:id="52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28" w:author="Arjan" w:date="2013-02-07T23:33:00Z"/>
                <w:rFonts w:ascii="Arial" w:eastAsia="Times New Roman" w:hAnsi="Arial" w:cs="Arial"/>
                <w:color w:val="000000"/>
                <w:sz w:val="20"/>
                <w:szCs w:val="20"/>
              </w:rPr>
            </w:pPr>
            <w:ins w:id="522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30" w:author="Arjan" w:date="2013-02-07T23:33:00Z"/>
                <w:rFonts w:ascii="Arial" w:eastAsia="Times New Roman" w:hAnsi="Arial" w:cs="Arial"/>
                <w:color w:val="000000"/>
                <w:sz w:val="20"/>
                <w:szCs w:val="20"/>
              </w:rPr>
            </w:pPr>
            <w:ins w:id="5231"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52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34" w:author="Arjan" w:date="2013-02-07T23:33:00Z"/>
                <w:rFonts w:ascii="Arial" w:eastAsia="Times New Roman" w:hAnsi="Arial" w:cs="Arial"/>
                <w:b/>
                <w:bCs/>
                <w:color w:val="000000"/>
                <w:sz w:val="20"/>
                <w:szCs w:val="20"/>
              </w:rPr>
            </w:pPr>
          </w:p>
        </w:tc>
      </w:tr>
      <w:tr w:rsidR="006B550F" w:rsidRPr="00F2006F" w:rsidTr="00211C3F">
        <w:trPr>
          <w:trHeight w:val="230"/>
          <w:ins w:id="52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36" w:author="Arjan" w:date="2013-02-07T23:33:00Z"/>
                <w:rFonts w:ascii="Arial" w:eastAsia="Times New Roman" w:hAnsi="Arial" w:cs="Arial"/>
                <w:color w:val="000000"/>
                <w:sz w:val="20"/>
                <w:szCs w:val="20"/>
              </w:rPr>
            </w:pPr>
            <w:ins w:id="523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38" w:author="Arjan" w:date="2013-02-07T23:33:00Z"/>
                <w:rFonts w:ascii="Arial" w:eastAsia="Times New Roman" w:hAnsi="Arial" w:cs="Arial"/>
                <w:color w:val="000000"/>
                <w:sz w:val="20"/>
                <w:szCs w:val="20"/>
              </w:rPr>
            </w:pPr>
            <w:ins w:id="5239" w:author="Arjan" w:date="2013-02-07T23:33:00Z">
              <w:r w:rsidRPr="00F2006F">
                <w:rPr>
                  <w:rFonts w:ascii="Arial" w:eastAsia="Times New Roman" w:hAnsi="Arial" w:cs="Arial"/>
                  <w:color w:val="000000"/>
                  <w:sz w:val="20"/>
                  <w:szCs w:val="20"/>
                </w:rPr>
                <w:t>-</w:t>
              </w:r>
            </w:ins>
          </w:p>
        </w:tc>
      </w:tr>
    </w:tbl>
    <w:p w:rsidR="006B550F" w:rsidRPr="00F2006F" w:rsidRDefault="00D44D5A" w:rsidP="006B550F">
      <w:pPr>
        <w:autoSpaceDE w:val="0"/>
        <w:autoSpaceDN w:val="0"/>
        <w:adjustRightInd w:val="0"/>
        <w:spacing w:before="240" w:after="60" w:line="240" w:lineRule="auto"/>
        <w:outlineLvl w:val="3"/>
        <w:rPr>
          <w:ins w:id="5240" w:author="Arjan" w:date="2013-02-07T23:33:00Z"/>
          <w:rFonts w:ascii="Arial" w:eastAsia="Times New Roman" w:hAnsi="Arial" w:cs="Arial"/>
          <w:b/>
          <w:bCs/>
          <w:color w:val="004080"/>
          <w:sz w:val="24"/>
          <w:szCs w:val="24"/>
        </w:rPr>
      </w:pPr>
      <w:ins w:id="52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Resultaatomschrijving</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xml:space="preserve">' van </w:t>
        </w:r>
        <w:proofErr w:type="spellStart"/>
        <w:r w:rsidR="006B550F" w:rsidRPr="00F2006F">
          <w:rPr>
            <w:rFonts w:ascii="Arial" w:eastAsia="Times New Roman" w:hAnsi="Arial" w:cs="Arial"/>
            <w:b/>
            <w:bCs/>
            <w:color w:val="004080"/>
            <w:sz w:val="24"/>
            <w:szCs w:val="24"/>
          </w:rPr>
          <w:t>groepattribuutsoort</w:t>
        </w:r>
        <w:proofErr w:type="spellEnd"/>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2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43" w:author="Arjan" w:date="2013-02-07T23:33:00Z"/>
                <w:rFonts w:ascii="Arial" w:eastAsia="Times New Roman" w:hAnsi="Arial" w:cs="Arial"/>
                <w:color w:val="000000"/>
                <w:sz w:val="20"/>
                <w:szCs w:val="20"/>
              </w:rPr>
            </w:pPr>
            <w:ins w:id="524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245" w:author="Arjan" w:date="2013-02-07T23:33:00Z"/>
                <w:rFonts w:ascii="Arial" w:eastAsia="Times New Roman" w:hAnsi="Arial" w:cs="Arial"/>
                <w:color w:val="000000"/>
                <w:sz w:val="20"/>
                <w:szCs w:val="20"/>
              </w:rPr>
            </w:pPr>
            <w:ins w:id="524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r>
      <w:tr w:rsidR="006B550F" w:rsidRPr="00F2006F" w:rsidTr="00211C3F">
        <w:trPr>
          <w:ins w:id="52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49" w:author="Arjan" w:date="2013-02-07T23:33:00Z"/>
                <w:rFonts w:ascii="Arial" w:eastAsia="Times New Roman" w:hAnsi="Arial" w:cs="Arial"/>
                <w:b/>
                <w:bCs/>
                <w:color w:val="000000"/>
                <w:sz w:val="20"/>
                <w:szCs w:val="20"/>
              </w:rPr>
            </w:pPr>
          </w:p>
        </w:tc>
      </w:tr>
      <w:tr w:rsidR="006B550F" w:rsidRPr="00F2006F" w:rsidTr="00211C3F">
        <w:trPr>
          <w:ins w:id="52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51" w:author="Arjan" w:date="2013-02-07T23:33:00Z"/>
                <w:rFonts w:ascii="Arial" w:eastAsia="Times New Roman" w:hAnsi="Arial" w:cs="Arial"/>
                <w:color w:val="000000"/>
                <w:sz w:val="20"/>
                <w:szCs w:val="20"/>
              </w:rPr>
            </w:pPr>
            <w:ins w:id="525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53" w:author="Arjan" w:date="2013-02-07T23:33:00Z"/>
                <w:rFonts w:ascii="Arial" w:eastAsia="Times New Roman" w:hAnsi="Arial" w:cs="Arial"/>
                <w:color w:val="000000"/>
                <w:sz w:val="20"/>
                <w:szCs w:val="20"/>
              </w:rPr>
            </w:pPr>
            <w:ins w:id="5254" w:author="Arjan" w:date="2013-02-07T23:33:00Z">
              <w:r w:rsidRPr="00F2006F">
                <w:rPr>
                  <w:rFonts w:ascii="Arial" w:eastAsia="Times New Roman" w:hAnsi="Arial" w:cs="Arial"/>
                  <w:color w:val="000000"/>
                  <w:sz w:val="20"/>
                  <w:szCs w:val="20"/>
                </w:rPr>
                <w:t>KING</w:t>
              </w:r>
            </w:ins>
          </w:p>
        </w:tc>
      </w:tr>
      <w:tr w:rsidR="006B550F" w:rsidRPr="00F2006F" w:rsidTr="00211C3F">
        <w:trPr>
          <w:ins w:id="52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57" w:author="Arjan" w:date="2013-02-07T23:33:00Z"/>
                <w:rFonts w:ascii="Arial" w:eastAsia="Times New Roman" w:hAnsi="Arial" w:cs="Arial"/>
                <w:b/>
                <w:bCs/>
                <w:color w:val="000000"/>
                <w:sz w:val="20"/>
                <w:szCs w:val="20"/>
              </w:rPr>
            </w:pPr>
          </w:p>
        </w:tc>
      </w:tr>
      <w:tr w:rsidR="006B550F" w:rsidRPr="00F2006F" w:rsidTr="00211C3F">
        <w:trPr>
          <w:ins w:id="52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59" w:author="Arjan" w:date="2013-02-07T23:33:00Z"/>
                <w:rFonts w:ascii="Arial" w:eastAsia="Times New Roman" w:hAnsi="Arial" w:cs="Arial"/>
                <w:color w:val="000000"/>
                <w:sz w:val="20"/>
                <w:szCs w:val="20"/>
              </w:rPr>
            </w:pPr>
            <w:ins w:id="526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61" w:author="Arjan" w:date="2013-02-07T23:33:00Z"/>
                <w:rFonts w:ascii="Arial" w:eastAsia="Times New Roman" w:hAnsi="Arial" w:cs="Arial"/>
                <w:color w:val="000000"/>
                <w:sz w:val="20"/>
                <w:szCs w:val="20"/>
              </w:rPr>
            </w:pPr>
          </w:p>
        </w:tc>
      </w:tr>
      <w:tr w:rsidR="006B550F" w:rsidRPr="00F2006F" w:rsidTr="00211C3F">
        <w:trPr>
          <w:ins w:id="52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64" w:author="Arjan" w:date="2013-02-07T23:33:00Z"/>
                <w:rFonts w:ascii="Arial" w:eastAsia="Times New Roman" w:hAnsi="Arial" w:cs="Arial"/>
                <w:b/>
                <w:bCs/>
                <w:color w:val="000000"/>
                <w:sz w:val="20"/>
                <w:szCs w:val="20"/>
              </w:rPr>
            </w:pPr>
          </w:p>
        </w:tc>
      </w:tr>
      <w:tr w:rsidR="006B550F" w:rsidRPr="00F2006F" w:rsidTr="00211C3F">
        <w:trPr>
          <w:trHeight w:val="335"/>
          <w:ins w:id="52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66" w:author="Arjan" w:date="2013-02-07T23:33:00Z"/>
                <w:rFonts w:ascii="Arial" w:eastAsia="Times New Roman" w:hAnsi="Arial" w:cs="Arial"/>
                <w:color w:val="000000"/>
                <w:sz w:val="20"/>
                <w:szCs w:val="20"/>
              </w:rPr>
            </w:pPr>
            <w:proofErr w:type="spellStart"/>
            <w:ins w:id="5267" w:author="Arjan" w:date="2013-02-07T23:33:00Z">
              <w:r w:rsidRPr="00F2006F">
                <w:rPr>
                  <w:rFonts w:ascii="Arial" w:eastAsia="Times New Roman" w:hAnsi="Arial" w:cs="Arial"/>
                  <w:b/>
                  <w:bCs/>
                  <w:color w:val="000000"/>
                  <w:sz w:val="20"/>
                  <w:szCs w:val="20"/>
                </w:rPr>
                <w:t>XML-tag</w:t>
              </w:r>
              <w:proofErr w:type="spellEnd"/>
              <w:r w:rsidRPr="00F2006F">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268" w:author="Arjan" w:date="2013-02-07T23:33:00Z"/>
                <w:rFonts w:ascii="Arial" w:eastAsia="Times New Roman" w:hAnsi="Arial" w:cs="Arial"/>
                <w:color w:val="000000"/>
                <w:sz w:val="20"/>
                <w:szCs w:val="20"/>
              </w:rPr>
            </w:pPr>
            <w:ins w:id="526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ins>
          </w:p>
        </w:tc>
      </w:tr>
      <w:tr w:rsidR="006B550F" w:rsidRPr="00F2006F" w:rsidTr="00211C3F">
        <w:trPr>
          <w:trHeight w:val="215"/>
          <w:ins w:id="52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72" w:author="Arjan" w:date="2013-02-07T23:33:00Z"/>
                <w:rFonts w:ascii="Arial" w:eastAsia="Times New Roman" w:hAnsi="Arial" w:cs="Arial"/>
                <w:b/>
                <w:bCs/>
                <w:color w:val="000000"/>
                <w:sz w:val="20"/>
                <w:szCs w:val="20"/>
              </w:rPr>
            </w:pPr>
          </w:p>
        </w:tc>
      </w:tr>
      <w:tr w:rsidR="006B550F" w:rsidRPr="00F2006F" w:rsidTr="00211C3F">
        <w:trPr>
          <w:trHeight w:val="215"/>
          <w:ins w:id="52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74" w:author="Arjan" w:date="2013-02-07T23:33:00Z"/>
                <w:rFonts w:ascii="Arial" w:eastAsia="Times New Roman" w:hAnsi="Arial" w:cs="Arial"/>
                <w:color w:val="000000"/>
                <w:sz w:val="20"/>
                <w:szCs w:val="20"/>
              </w:rPr>
            </w:pPr>
            <w:ins w:id="527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276" w:author="Arjan" w:date="2013-02-07T23:33:00Z"/>
                <w:rFonts w:ascii="Arial" w:eastAsia="Times New Roman" w:hAnsi="Arial" w:cs="Arial"/>
                <w:color w:val="000000"/>
                <w:sz w:val="20"/>
                <w:szCs w:val="20"/>
              </w:rPr>
            </w:pPr>
            <w:ins w:id="527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Een korte omschrijving wat het resultaat van de gerelateerde zaak inhoudt.</w:t>
              </w:r>
            </w:ins>
          </w:p>
        </w:tc>
      </w:tr>
      <w:tr w:rsidR="006B550F" w:rsidRPr="00F2006F" w:rsidTr="00211C3F">
        <w:trPr>
          <w:trHeight w:val="230"/>
          <w:ins w:id="52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80" w:author="Arjan" w:date="2013-02-07T23:33:00Z"/>
                <w:rFonts w:ascii="Arial" w:eastAsia="Times New Roman" w:hAnsi="Arial" w:cs="Arial"/>
                <w:b/>
                <w:bCs/>
                <w:color w:val="000000"/>
                <w:sz w:val="20"/>
                <w:szCs w:val="20"/>
              </w:rPr>
            </w:pPr>
          </w:p>
        </w:tc>
      </w:tr>
      <w:tr w:rsidR="006B550F" w:rsidRPr="00F2006F" w:rsidTr="00211C3F">
        <w:trPr>
          <w:trHeight w:val="230"/>
          <w:ins w:id="52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82" w:author="Arjan" w:date="2013-02-07T23:33:00Z"/>
                <w:rFonts w:ascii="Arial" w:eastAsia="Times New Roman" w:hAnsi="Arial" w:cs="Arial"/>
                <w:color w:val="000000"/>
                <w:sz w:val="20"/>
                <w:szCs w:val="20"/>
              </w:rPr>
            </w:pPr>
            <w:ins w:id="528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84" w:author="Arjan" w:date="2013-02-07T23:33:00Z"/>
                <w:rFonts w:ascii="Arial" w:eastAsia="Times New Roman" w:hAnsi="Arial" w:cs="Arial"/>
                <w:color w:val="000000"/>
                <w:sz w:val="20"/>
                <w:szCs w:val="20"/>
              </w:rPr>
            </w:pPr>
            <w:ins w:id="5285" w:author="Arjan" w:date="2013-02-07T23:33:00Z">
              <w:r w:rsidRPr="00F2006F">
                <w:rPr>
                  <w:rFonts w:ascii="Arial" w:eastAsia="Times New Roman" w:hAnsi="Arial" w:cs="Arial"/>
                  <w:color w:val="000000"/>
                  <w:sz w:val="20"/>
                  <w:szCs w:val="20"/>
                </w:rPr>
                <w:t>KING</w:t>
              </w:r>
            </w:ins>
          </w:p>
        </w:tc>
      </w:tr>
      <w:tr w:rsidR="006B550F" w:rsidRPr="00F2006F" w:rsidTr="00211C3F">
        <w:trPr>
          <w:ins w:id="52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88" w:author="Arjan" w:date="2013-02-07T23:33:00Z"/>
                <w:rFonts w:ascii="Arial" w:eastAsia="Times New Roman" w:hAnsi="Arial" w:cs="Arial"/>
                <w:b/>
                <w:bCs/>
                <w:color w:val="000000"/>
                <w:sz w:val="20"/>
                <w:szCs w:val="20"/>
              </w:rPr>
            </w:pPr>
          </w:p>
        </w:tc>
      </w:tr>
      <w:tr w:rsidR="006B550F" w:rsidRPr="00F2006F" w:rsidTr="00211C3F">
        <w:trPr>
          <w:ins w:id="52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90" w:author="Arjan" w:date="2013-02-07T23:33:00Z"/>
                <w:rFonts w:ascii="Arial" w:eastAsia="Times New Roman" w:hAnsi="Arial" w:cs="Arial"/>
                <w:color w:val="000000"/>
                <w:sz w:val="20"/>
                <w:szCs w:val="20"/>
              </w:rPr>
            </w:pPr>
            <w:ins w:id="529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92" w:author="Arjan" w:date="2013-02-07T23:33:00Z"/>
                <w:rFonts w:ascii="Arial" w:eastAsia="Times New Roman" w:hAnsi="Arial" w:cs="Arial"/>
                <w:color w:val="000000"/>
                <w:sz w:val="20"/>
                <w:szCs w:val="20"/>
              </w:rPr>
            </w:pPr>
            <w:ins w:id="5293" w:author="Arjan" w:date="2013-02-07T23:33:00Z">
              <w:r w:rsidRPr="00F2006F">
                <w:rPr>
                  <w:rFonts w:ascii="Arial" w:eastAsia="Times New Roman" w:hAnsi="Arial" w:cs="Arial"/>
                  <w:color w:val="000000"/>
                  <w:sz w:val="20"/>
                  <w:szCs w:val="20"/>
                </w:rPr>
                <w:t>1 januari 2013</w:t>
              </w:r>
            </w:ins>
          </w:p>
        </w:tc>
      </w:tr>
      <w:tr w:rsidR="006B550F" w:rsidRPr="00F2006F" w:rsidTr="00211C3F">
        <w:trPr>
          <w:ins w:id="52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96" w:author="Arjan" w:date="2013-02-07T23:33:00Z"/>
                <w:rFonts w:ascii="Arial" w:eastAsia="Times New Roman" w:hAnsi="Arial" w:cs="Arial"/>
                <w:b/>
                <w:bCs/>
                <w:color w:val="000000"/>
                <w:sz w:val="20"/>
                <w:szCs w:val="20"/>
              </w:rPr>
            </w:pPr>
          </w:p>
        </w:tc>
      </w:tr>
      <w:tr w:rsidR="006B550F" w:rsidRPr="00F2006F" w:rsidTr="00211C3F">
        <w:trPr>
          <w:ins w:id="52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298" w:author="Arjan" w:date="2013-02-07T23:33:00Z"/>
                <w:rFonts w:ascii="Arial" w:eastAsia="Times New Roman" w:hAnsi="Arial" w:cs="Arial"/>
                <w:color w:val="000000"/>
                <w:sz w:val="20"/>
                <w:szCs w:val="20"/>
              </w:rPr>
            </w:pPr>
            <w:ins w:id="529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00" w:author="Arjan" w:date="2013-02-07T23:33:00Z"/>
                <w:rFonts w:ascii="Arial" w:eastAsia="Times New Roman" w:hAnsi="Arial" w:cs="Arial"/>
                <w:color w:val="000000"/>
                <w:sz w:val="20"/>
                <w:szCs w:val="20"/>
              </w:rPr>
            </w:pPr>
          </w:p>
        </w:tc>
      </w:tr>
      <w:tr w:rsidR="006B550F" w:rsidRPr="00F2006F" w:rsidTr="00211C3F">
        <w:trPr>
          <w:ins w:id="53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03" w:author="Arjan" w:date="2013-02-07T23:33:00Z"/>
                <w:rFonts w:ascii="Arial" w:eastAsia="Times New Roman" w:hAnsi="Arial" w:cs="Arial"/>
                <w:b/>
                <w:bCs/>
                <w:color w:val="000000"/>
                <w:sz w:val="20"/>
                <w:szCs w:val="20"/>
              </w:rPr>
            </w:pPr>
          </w:p>
        </w:tc>
      </w:tr>
      <w:tr w:rsidR="006B550F" w:rsidRPr="00F2006F" w:rsidTr="00211C3F">
        <w:trPr>
          <w:ins w:id="53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05" w:author="Arjan" w:date="2013-02-07T23:33:00Z"/>
                <w:rFonts w:ascii="Arial" w:eastAsia="Times New Roman" w:hAnsi="Arial" w:cs="Arial"/>
                <w:color w:val="000000"/>
                <w:sz w:val="20"/>
                <w:szCs w:val="20"/>
              </w:rPr>
            </w:pPr>
            <w:ins w:id="530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307" w:author="Arjan" w:date="2013-02-07T23:33:00Z"/>
                <w:rFonts w:ascii="Arial" w:eastAsia="Times New Roman" w:hAnsi="Arial" w:cs="Arial"/>
                <w:color w:val="000000"/>
                <w:sz w:val="20"/>
                <w:szCs w:val="20"/>
              </w:rPr>
            </w:pPr>
            <w:ins w:id="530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53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1" w:author="Arjan" w:date="2013-02-07T23:33:00Z"/>
                <w:rFonts w:ascii="Arial" w:eastAsia="Times New Roman" w:hAnsi="Arial" w:cs="Arial"/>
                <w:b/>
                <w:bCs/>
                <w:color w:val="000000"/>
                <w:sz w:val="20"/>
                <w:szCs w:val="20"/>
              </w:rPr>
            </w:pPr>
          </w:p>
        </w:tc>
      </w:tr>
      <w:tr w:rsidR="006B550F" w:rsidRPr="00F2006F" w:rsidTr="00211C3F">
        <w:trPr>
          <w:trHeight w:val="230"/>
          <w:ins w:id="53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3" w:author="Arjan" w:date="2013-02-07T23:33:00Z"/>
                <w:rFonts w:ascii="Arial" w:eastAsia="Times New Roman" w:hAnsi="Arial" w:cs="Arial"/>
                <w:color w:val="000000"/>
                <w:sz w:val="20"/>
                <w:szCs w:val="20"/>
              </w:rPr>
            </w:pPr>
            <w:proofErr w:type="spellStart"/>
            <w:ins w:id="5314" w:author="Arjan" w:date="2013-02-07T23:33:00Z">
              <w:r w:rsidRPr="00F2006F">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5" w:author="Arjan" w:date="2013-02-07T23:33:00Z"/>
                <w:rFonts w:ascii="Arial" w:eastAsia="Times New Roman" w:hAnsi="Arial" w:cs="Arial"/>
                <w:color w:val="000000"/>
                <w:sz w:val="20"/>
                <w:szCs w:val="20"/>
              </w:rPr>
            </w:pPr>
            <w:ins w:id="5316" w:author="Arjan" w:date="2013-02-07T23:33:00Z">
              <w:r w:rsidRPr="00F2006F">
                <w:rPr>
                  <w:rFonts w:ascii="Arial" w:eastAsia="Times New Roman" w:hAnsi="Arial" w:cs="Arial"/>
                  <w:color w:val="000000"/>
                  <w:sz w:val="20"/>
                  <w:szCs w:val="20"/>
                </w:rPr>
                <w:t xml:space="preserve">Het betreft één van de resultaatomschrijvingen zoals gespecificeerd bij het door beide organisaties overeengekomen zaaktype in de van toepassing zijnde </w:t>
              </w:r>
              <w:proofErr w:type="spellStart"/>
              <w:r w:rsidRPr="00F2006F">
                <w:rPr>
                  <w:rFonts w:ascii="Arial" w:eastAsia="Times New Roman" w:hAnsi="Arial" w:cs="Arial"/>
                  <w:color w:val="000000"/>
                  <w:sz w:val="20"/>
                  <w:szCs w:val="20"/>
                </w:rPr>
                <w:t>ZaakTypeCatalogus</w:t>
              </w:r>
              <w:proofErr w:type="spellEnd"/>
              <w:r w:rsidRPr="00F2006F">
                <w:rPr>
                  <w:rFonts w:ascii="Arial" w:eastAsia="Times New Roman" w:hAnsi="Arial" w:cs="Arial"/>
                  <w:color w:val="000000"/>
                  <w:sz w:val="20"/>
                  <w:szCs w:val="20"/>
                </w:rPr>
                <w:t>.</w:t>
              </w:r>
            </w:ins>
          </w:p>
        </w:tc>
      </w:tr>
      <w:tr w:rsidR="006B550F" w:rsidRPr="00F2006F" w:rsidTr="00211C3F">
        <w:trPr>
          <w:trHeight w:val="230"/>
          <w:ins w:id="53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19" w:author="Arjan" w:date="2013-02-07T23:33:00Z"/>
                <w:rFonts w:ascii="Arial" w:eastAsia="Times New Roman" w:hAnsi="Arial" w:cs="Arial"/>
                <w:b/>
                <w:bCs/>
                <w:color w:val="000000"/>
                <w:sz w:val="20"/>
                <w:szCs w:val="20"/>
              </w:rPr>
            </w:pPr>
          </w:p>
        </w:tc>
      </w:tr>
      <w:tr w:rsidR="006B550F" w:rsidRPr="00F2006F" w:rsidTr="00211C3F">
        <w:trPr>
          <w:trHeight w:val="230"/>
          <w:ins w:id="53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21" w:author="Arjan" w:date="2013-02-07T23:33:00Z"/>
                <w:rFonts w:ascii="Arial" w:eastAsia="Times New Roman" w:hAnsi="Arial" w:cs="Arial"/>
                <w:b/>
                <w:bCs/>
                <w:color w:val="000000"/>
                <w:sz w:val="20"/>
                <w:szCs w:val="20"/>
              </w:rPr>
            </w:pPr>
            <w:ins w:id="5322"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lang w:val="en-AU"/>
                </w:rPr>
                <w:t>materiële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23" w:author="Arjan" w:date="2013-02-07T23:33:00Z"/>
                <w:rFonts w:ascii="Arial" w:eastAsia="Times New Roman" w:hAnsi="Arial" w:cs="Arial"/>
                <w:color w:val="000000"/>
                <w:sz w:val="20"/>
                <w:szCs w:val="20"/>
              </w:rPr>
            </w:pPr>
            <w:ins w:id="5324"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3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27" w:author="Arjan" w:date="2013-02-07T23:33:00Z"/>
                <w:rFonts w:ascii="Arial" w:eastAsia="Times New Roman" w:hAnsi="Arial" w:cs="Arial"/>
                <w:color w:val="000000"/>
                <w:sz w:val="20"/>
                <w:szCs w:val="20"/>
              </w:rPr>
            </w:pPr>
          </w:p>
        </w:tc>
      </w:tr>
      <w:tr w:rsidR="006B550F" w:rsidRPr="00F2006F" w:rsidTr="00211C3F">
        <w:trPr>
          <w:trHeight w:val="230"/>
          <w:ins w:id="53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29" w:author="Arjan" w:date="2013-02-07T23:33:00Z"/>
                <w:rFonts w:ascii="Arial" w:eastAsia="Times New Roman" w:hAnsi="Arial" w:cs="Arial"/>
                <w:b/>
                <w:bCs/>
                <w:color w:val="000000"/>
                <w:sz w:val="20"/>
                <w:szCs w:val="20"/>
              </w:rPr>
            </w:pPr>
            <w:proofErr w:type="spellStart"/>
            <w:ins w:id="5330"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formele</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historie</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31" w:author="Arjan" w:date="2013-02-07T23:33:00Z"/>
                <w:rFonts w:ascii="Arial" w:eastAsia="Times New Roman" w:hAnsi="Arial" w:cs="Arial"/>
                <w:color w:val="000000"/>
                <w:sz w:val="20"/>
                <w:szCs w:val="20"/>
              </w:rPr>
            </w:pPr>
            <w:ins w:id="533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3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35" w:author="Arjan" w:date="2013-02-07T23:33:00Z"/>
                <w:rFonts w:ascii="Arial" w:eastAsia="Times New Roman" w:hAnsi="Arial" w:cs="Arial"/>
                <w:color w:val="000000"/>
                <w:sz w:val="20"/>
                <w:szCs w:val="20"/>
              </w:rPr>
            </w:pPr>
          </w:p>
        </w:tc>
      </w:tr>
      <w:tr w:rsidR="006B550F" w:rsidRPr="00F2006F" w:rsidTr="00211C3F">
        <w:trPr>
          <w:trHeight w:val="230"/>
          <w:ins w:id="53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37" w:author="Arjan" w:date="2013-02-07T23:33:00Z"/>
                <w:rFonts w:ascii="Arial" w:eastAsia="Times New Roman" w:hAnsi="Arial" w:cs="Arial"/>
                <w:b/>
                <w:bCs/>
                <w:color w:val="000000"/>
                <w:sz w:val="20"/>
                <w:szCs w:val="20"/>
              </w:rPr>
            </w:pPr>
            <w:proofErr w:type="spellStart"/>
            <w:ins w:id="5338"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brondocument</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39" w:author="Arjan" w:date="2013-02-07T23:33:00Z"/>
                <w:rFonts w:ascii="Arial" w:eastAsia="Times New Roman" w:hAnsi="Arial" w:cs="Arial"/>
                <w:color w:val="000000"/>
                <w:sz w:val="20"/>
                <w:szCs w:val="20"/>
              </w:rPr>
            </w:pPr>
          </w:p>
        </w:tc>
      </w:tr>
      <w:tr w:rsidR="006B550F" w:rsidRPr="00F2006F" w:rsidTr="00211C3F">
        <w:trPr>
          <w:trHeight w:val="230"/>
          <w:ins w:id="53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2" w:author="Arjan" w:date="2013-02-07T23:33:00Z"/>
                <w:rFonts w:ascii="Arial" w:eastAsia="Times New Roman" w:hAnsi="Arial" w:cs="Arial"/>
                <w:color w:val="000000"/>
                <w:sz w:val="20"/>
                <w:szCs w:val="20"/>
              </w:rPr>
            </w:pPr>
          </w:p>
        </w:tc>
      </w:tr>
      <w:tr w:rsidR="006B550F" w:rsidRPr="00F2006F" w:rsidTr="00211C3F">
        <w:trPr>
          <w:trHeight w:val="230"/>
          <w:ins w:id="534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4" w:author="Arjan" w:date="2013-02-07T23:33:00Z"/>
                <w:rFonts w:ascii="Arial" w:eastAsia="Times New Roman" w:hAnsi="Arial" w:cs="Arial"/>
                <w:b/>
                <w:bCs/>
                <w:color w:val="000000"/>
                <w:sz w:val="20"/>
                <w:szCs w:val="20"/>
              </w:rPr>
            </w:pPr>
            <w:proofErr w:type="spellStart"/>
            <w:ins w:id="5345" w:author="Arjan" w:date="2013-02-07T23:33:00Z">
              <w:r w:rsidRPr="00F2006F">
                <w:rPr>
                  <w:rFonts w:ascii="Arial" w:eastAsia="Times New Roman" w:hAnsi="Arial" w:cs="Arial"/>
                  <w:b/>
                  <w:bCs/>
                  <w:color w:val="000000"/>
                  <w:sz w:val="20"/>
                  <w:szCs w:val="20"/>
                  <w:lang w:val="en-AU"/>
                </w:rPr>
                <w:t>Indicatie</w:t>
              </w:r>
              <w:proofErr w:type="spellEnd"/>
              <w:r w:rsidRPr="00F2006F">
                <w:rPr>
                  <w:rFonts w:ascii="Arial" w:eastAsia="Times New Roman" w:hAnsi="Arial" w:cs="Arial"/>
                  <w:b/>
                  <w:bCs/>
                  <w:color w:val="000000"/>
                  <w:sz w:val="20"/>
                  <w:szCs w:val="20"/>
                  <w:lang w:val="en-AU"/>
                </w:rPr>
                <w:t xml:space="preserve"> in </w:t>
              </w:r>
              <w:proofErr w:type="spellStart"/>
              <w:r w:rsidRPr="00F2006F">
                <w:rPr>
                  <w:rFonts w:ascii="Arial" w:eastAsia="Times New Roman" w:hAnsi="Arial" w:cs="Arial"/>
                  <w:b/>
                  <w:bCs/>
                  <w:color w:val="000000"/>
                  <w:sz w:val="20"/>
                  <w:szCs w:val="20"/>
                  <w:lang w:val="en-AU"/>
                </w:rPr>
                <w:t>onderzoek</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6" w:author="Arjan" w:date="2013-02-07T23:33:00Z"/>
                <w:rFonts w:ascii="Arial" w:eastAsia="Times New Roman" w:hAnsi="Arial" w:cs="Arial"/>
                <w:color w:val="000000"/>
                <w:sz w:val="20"/>
                <w:szCs w:val="20"/>
              </w:rPr>
            </w:pPr>
            <w:ins w:id="534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3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0" w:author="Arjan" w:date="2013-02-07T23:33:00Z"/>
                <w:rFonts w:ascii="Arial" w:eastAsia="Times New Roman" w:hAnsi="Arial" w:cs="Arial"/>
                <w:color w:val="000000"/>
                <w:sz w:val="20"/>
                <w:szCs w:val="20"/>
              </w:rPr>
            </w:pPr>
          </w:p>
        </w:tc>
      </w:tr>
      <w:tr w:rsidR="006B550F" w:rsidRPr="00F2006F" w:rsidTr="00211C3F">
        <w:trPr>
          <w:trHeight w:val="230"/>
          <w:ins w:id="53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2" w:author="Arjan" w:date="2013-02-07T23:33:00Z"/>
                <w:rFonts w:ascii="Arial" w:eastAsia="Times New Roman" w:hAnsi="Arial" w:cs="Arial"/>
                <w:b/>
                <w:bCs/>
                <w:color w:val="000000"/>
                <w:sz w:val="20"/>
                <w:szCs w:val="20"/>
              </w:rPr>
            </w:pPr>
            <w:proofErr w:type="spellStart"/>
            <w:ins w:id="5353" w:author="Arjan" w:date="2013-02-07T23:33:00Z">
              <w:r w:rsidRPr="00F2006F">
                <w:rPr>
                  <w:rFonts w:ascii="Arial" w:eastAsia="Times New Roman" w:hAnsi="Arial" w:cs="Arial"/>
                  <w:b/>
                  <w:bCs/>
                  <w:color w:val="000000"/>
                  <w:sz w:val="20"/>
                  <w:szCs w:val="20"/>
                  <w:lang w:val="en-AU"/>
                </w:rPr>
                <w:t>Aanduiding</w:t>
              </w:r>
              <w:proofErr w:type="spellEnd"/>
              <w:r w:rsidRPr="00F2006F">
                <w:rPr>
                  <w:rFonts w:ascii="Arial" w:eastAsia="Times New Roman" w:hAnsi="Arial" w:cs="Arial"/>
                  <w:b/>
                  <w:bCs/>
                  <w:color w:val="000000"/>
                  <w:sz w:val="20"/>
                  <w:szCs w:val="20"/>
                  <w:lang w:val="en-AU"/>
                </w:rPr>
                <w:t xml:space="preserve"> </w:t>
              </w:r>
              <w:proofErr w:type="spellStart"/>
              <w:r w:rsidRPr="00F2006F">
                <w:rPr>
                  <w:rFonts w:ascii="Arial" w:eastAsia="Times New Roman" w:hAnsi="Arial" w:cs="Arial"/>
                  <w:b/>
                  <w:bCs/>
                  <w:color w:val="000000"/>
                  <w:sz w:val="20"/>
                  <w:szCs w:val="20"/>
                  <w:lang w:val="en-AU"/>
                </w:rPr>
                <w:t>strijdigheid</w:t>
              </w:r>
              <w:proofErr w:type="spellEnd"/>
              <w:r w:rsidRPr="00F2006F">
                <w:rPr>
                  <w:rFonts w:ascii="Arial" w:eastAsia="Times New Roman" w:hAnsi="Arial" w:cs="Arial"/>
                  <w:b/>
                  <w:bCs/>
                  <w:color w:val="000000"/>
                  <w:sz w:val="20"/>
                  <w:szCs w:val="20"/>
                  <w:lang w:val="en-AU"/>
                </w:rPr>
                <w:t>/</w:t>
              </w:r>
              <w:proofErr w:type="spellStart"/>
              <w:r w:rsidRPr="00F2006F">
                <w:rPr>
                  <w:rFonts w:ascii="Arial" w:eastAsia="Times New Roman" w:hAnsi="Arial" w:cs="Arial"/>
                  <w:b/>
                  <w:bCs/>
                  <w:color w:val="000000"/>
                  <w:sz w:val="20"/>
                  <w:szCs w:val="20"/>
                  <w:lang w:val="en-AU"/>
                </w:rPr>
                <w:t>nietigheid</w:t>
              </w:r>
              <w:proofErr w:type="spellEnd"/>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4" w:author="Arjan" w:date="2013-02-07T23:33:00Z"/>
                <w:rFonts w:ascii="Arial" w:eastAsia="Times New Roman" w:hAnsi="Arial" w:cs="Arial"/>
                <w:color w:val="000000"/>
                <w:sz w:val="20"/>
                <w:szCs w:val="20"/>
              </w:rPr>
            </w:pPr>
            <w:ins w:id="535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3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8" w:author="Arjan" w:date="2013-02-07T23:33:00Z"/>
                <w:rFonts w:ascii="Arial" w:eastAsia="Times New Roman" w:hAnsi="Arial" w:cs="Arial"/>
                <w:b/>
                <w:bCs/>
                <w:color w:val="000000"/>
                <w:sz w:val="20"/>
                <w:szCs w:val="20"/>
              </w:rPr>
            </w:pPr>
          </w:p>
        </w:tc>
      </w:tr>
      <w:tr w:rsidR="006B550F" w:rsidRPr="00F2006F" w:rsidTr="00211C3F">
        <w:trPr>
          <w:trHeight w:val="230"/>
          <w:ins w:id="53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0" w:author="Arjan" w:date="2013-02-07T23:33:00Z"/>
                <w:rFonts w:ascii="Arial" w:eastAsia="Times New Roman" w:hAnsi="Arial" w:cs="Arial"/>
                <w:color w:val="000000"/>
                <w:sz w:val="20"/>
                <w:szCs w:val="20"/>
              </w:rPr>
            </w:pPr>
            <w:ins w:id="5361" w:author="Arjan" w:date="2013-02-07T23:33:00Z">
              <w:r w:rsidRPr="00F2006F">
                <w:rPr>
                  <w:rFonts w:ascii="Arial" w:eastAsia="Times New Roman" w:hAnsi="Arial" w:cs="Arial"/>
                  <w:b/>
                  <w:bCs/>
                  <w:color w:val="000000"/>
                  <w:sz w:val="20"/>
                  <w:szCs w:val="20"/>
                </w:rPr>
                <w:t xml:space="preserve">Indicatie </w:t>
              </w:r>
              <w:proofErr w:type="spellStart"/>
              <w:r w:rsidRPr="00F2006F">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6B550F" w:rsidRPr="00F2006F" w:rsidRDefault="00D44D5A" w:rsidP="00211C3F">
            <w:pPr>
              <w:autoSpaceDE w:val="0"/>
              <w:autoSpaceDN w:val="0"/>
              <w:adjustRightInd w:val="0"/>
              <w:spacing w:after="0" w:line="240" w:lineRule="auto"/>
              <w:rPr>
                <w:ins w:id="5362" w:author="Arjan" w:date="2013-02-07T23:33:00Z"/>
                <w:rFonts w:ascii="Arial" w:eastAsia="Times New Roman" w:hAnsi="Arial" w:cs="Arial"/>
                <w:color w:val="000000"/>
                <w:sz w:val="20"/>
                <w:szCs w:val="20"/>
              </w:rPr>
            </w:pPr>
            <w:ins w:id="53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3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6" w:author="Arjan" w:date="2013-02-07T23:33:00Z"/>
                <w:rFonts w:ascii="Arial" w:eastAsia="Times New Roman" w:hAnsi="Arial" w:cs="Arial"/>
                <w:b/>
                <w:bCs/>
                <w:color w:val="000000"/>
                <w:sz w:val="20"/>
                <w:szCs w:val="20"/>
              </w:rPr>
            </w:pPr>
          </w:p>
        </w:tc>
      </w:tr>
      <w:tr w:rsidR="006B550F" w:rsidRPr="00F2006F" w:rsidTr="00211C3F">
        <w:trPr>
          <w:trHeight w:val="200"/>
          <w:ins w:id="53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8" w:author="Arjan" w:date="2013-02-07T23:33:00Z"/>
                <w:rFonts w:ascii="Arial" w:eastAsia="Times New Roman" w:hAnsi="Arial" w:cs="Arial"/>
                <w:color w:val="000000"/>
                <w:sz w:val="20"/>
                <w:szCs w:val="20"/>
              </w:rPr>
            </w:pPr>
            <w:ins w:id="536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0" w:author="Arjan" w:date="2013-02-07T23:33:00Z"/>
                <w:rFonts w:ascii="Arial" w:eastAsia="Times New Roman" w:hAnsi="Arial" w:cs="Arial"/>
                <w:color w:val="000000"/>
                <w:sz w:val="20"/>
                <w:szCs w:val="20"/>
              </w:rPr>
            </w:pPr>
            <w:ins w:id="5371"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53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4" w:author="Arjan" w:date="2013-02-07T23:33:00Z"/>
                <w:rFonts w:ascii="Arial" w:eastAsia="Times New Roman" w:hAnsi="Arial" w:cs="Arial"/>
                <w:b/>
                <w:bCs/>
                <w:color w:val="000000"/>
                <w:sz w:val="20"/>
                <w:szCs w:val="20"/>
              </w:rPr>
            </w:pPr>
          </w:p>
        </w:tc>
      </w:tr>
      <w:tr w:rsidR="006B550F" w:rsidRPr="00F2006F" w:rsidTr="00211C3F">
        <w:trPr>
          <w:trHeight w:val="230"/>
          <w:ins w:id="53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6" w:author="Arjan" w:date="2013-02-07T23:33:00Z"/>
                <w:rFonts w:ascii="Arial" w:eastAsia="Times New Roman" w:hAnsi="Arial" w:cs="Arial"/>
                <w:color w:val="000000"/>
                <w:sz w:val="20"/>
                <w:szCs w:val="20"/>
              </w:rPr>
            </w:pPr>
            <w:ins w:id="537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8" w:author="Arjan" w:date="2013-02-07T23:33:00Z"/>
                <w:rFonts w:ascii="Arial" w:eastAsia="Times New Roman" w:hAnsi="Arial" w:cs="Arial"/>
                <w:color w:val="000000"/>
                <w:sz w:val="20"/>
                <w:szCs w:val="20"/>
              </w:rPr>
            </w:pPr>
            <w:ins w:id="5379" w:author="Arjan" w:date="2013-02-07T23:33:00Z">
              <w:r w:rsidRPr="00F2006F">
                <w:rPr>
                  <w:rFonts w:ascii="Arial" w:eastAsia="Times New Roman" w:hAnsi="Arial" w:cs="Arial"/>
                  <w:color w:val="000000"/>
                  <w:sz w:val="20"/>
                  <w:szCs w:val="20"/>
                </w:rPr>
                <w:t>-</w:t>
              </w:r>
            </w:ins>
          </w:p>
        </w:tc>
      </w:tr>
    </w:tbl>
    <w:p w:rsidR="00F2006F" w:rsidRDefault="00F2006F" w:rsidP="00EE4D07"/>
    <w:p w:rsidR="00B34554" w:rsidRPr="00B34554" w:rsidRDefault="00D44D5A"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del w:id="5380" w:author="Arjan" w:date="2013-02-08T00:02:00Z">
        <w:r w:rsidR="00B34554" w:rsidRPr="00B34554" w:rsidDel="00B34554">
          <w:rPr>
            <w:rFonts w:ascii="Arial" w:eastAsia="Times New Roman" w:hAnsi="Arial" w:cs="Arial"/>
            <w:b/>
            <w:bCs/>
            <w:color w:val="004080"/>
            <w:sz w:val="24"/>
            <w:szCs w:val="24"/>
          </w:rPr>
          <w:delText>betrekking op andere</w:delText>
        </w:r>
      </w:del>
      <w:r w:rsidRPr="00B34554">
        <w:rPr>
          <w:rFonts w:ascii="Arial" w:eastAsia="Times New Roman" w:hAnsi="Arial" w:cs="Arial"/>
          <w:b/>
          <w:bCs/>
          <w:color w:val="004080"/>
          <w:sz w:val="24"/>
          <w:szCs w:val="24"/>
        </w:rPr>
        <w:fldChar w:fldCharType="end"/>
      </w:r>
      <w:ins w:id="5381" w:author="Arjan" w:date="2013-02-08T00:02:00Z">
        <w:r w:rsidR="00B34554">
          <w:rPr>
            <w:rFonts w:ascii="Arial" w:eastAsia="Times New Roman" w:hAnsi="Arial" w:cs="Arial"/>
            <w:b/>
            <w:bCs/>
            <w:color w:val="004080"/>
            <w:sz w:val="24"/>
            <w:szCs w:val="24"/>
          </w:rPr>
          <w:t>gerelateerde</w:t>
        </w:r>
      </w:ins>
    </w:p>
    <w:tbl>
      <w:tblPr>
        <w:tblW w:w="0" w:type="auto"/>
        <w:tblInd w:w="60" w:type="dxa"/>
        <w:tblLayout w:type="fixed"/>
        <w:tblCellMar>
          <w:left w:w="60" w:type="dxa"/>
          <w:right w:w="60" w:type="dxa"/>
        </w:tblCellMar>
        <w:tblLook w:val="0000"/>
      </w:tblPr>
      <w:tblGrid>
        <w:gridCol w:w="3690"/>
        <w:gridCol w:w="5670"/>
      </w:tblGrid>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B34554" w:rsidRPr="00B34554" w:rsidRDefault="00D44D5A"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del w:id="5382" w:author="Arjan" w:date="2013-02-08T00:03:00Z">
              <w:r w:rsidR="00B34554" w:rsidRPr="00B34554" w:rsidDel="00B34554">
                <w:rPr>
                  <w:rFonts w:ascii="Arial" w:eastAsia="Times New Roman" w:hAnsi="Arial" w:cs="Arial"/>
                  <w:color w:val="000000"/>
                  <w:sz w:val="20"/>
                  <w:szCs w:val="20"/>
                </w:rPr>
                <w:delText>betrekking op andere</w:delText>
              </w:r>
            </w:del>
            <w:r w:rsidRPr="00B34554">
              <w:rPr>
                <w:rFonts w:ascii="Arial" w:hAnsi="Arial" w:cs="Arial"/>
                <w:sz w:val="20"/>
                <w:szCs w:val="20"/>
                <w:lang w:val="en-AU"/>
              </w:rPr>
              <w:fldChar w:fldCharType="end"/>
            </w:r>
            <w:proofErr w:type="spellStart"/>
            <w:ins w:id="5383" w:author="Arjan" w:date="2013-02-08T00:03:00Z">
              <w:r w:rsidR="00B34554">
                <w:rPr>
                  <w:rFonts w:ascii="Arial" w:hAnsi="Arial" w:cs="Arial"/>
                  <w:sz w:val="20"/>
                  <w:szCs w:val="20"/>
                  <w:lang w:val="en-AU"/>
                </w:rPr>
                <w:t>gerelateerde</w:t>
              </w:r>
            </w:ins>
            <w:proofErr w:type="spellEnd"/>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 xml:space="preserve">Indicatie </w:t>
            </w:r>
            <w:proofErr w:type="spellStart"/>
            <w:r w:rsidRPr="00B34554">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B34554" w:rsidRPr="00B34554" w:rsidRDefault="00D44D5A"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rsidR="00B34554" w:rsidRPr="00B34554" w:rsidRDefault="00D44D5A"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GFO Zaken 2004, aangepast door KING</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34554" w:rsidRPr="00B34554" w:rsidRDefault="00D44D5A"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Connector.Notes</w:instrText>
            </w:r>
            <w:r w:rsidRPr="00B34554">
              <w:rPr>
                <w:rFonts w:ascii="Arial" w:hAnsi="Arial" w:cs="Arial"/>
                <w:sz w:val="20"/>
                <w:szCs w:val="20"/>
                <w:lang w:val="en-AU"/>
              </w:rPr>
              <w:fldChar w:fldCharType="end"/>
            </w:r>
            <w:r w:rsidR="00B34554" w:rsidRPr="00B34554">
              <w:rPr>
                <w:rFonts w:ascii="Arial" w:eastAsia="Times New Roman" w:hAnsi="Arial" w:cs="Arial"/>
                <w:color w:val="610E6A"/>
                <w:sz w:val="20"/>
                <w:szCs w:val="20"/>
              </w:rPr>
              <w:t xml:space="preserve">De andere </w:t>
            </w:r>
            <w:proofErr w:type="spellStart"/>
            <w:r w:rsidR="00B34554" w:rsidRPr="00B34554">
              <w:rPr>
                <w:rFonts w:ascii="Arial" w:eastAsia="Times New Roman" w:hAnsi="Arial" w:cs="Arial"/>
                <w:color w:val="610E6A"/>
                <w:sz w:val="20"/>
                <w:szCs w:val="20"/>
              </w:rPr>
              <w:t>ZAAKen</w:t>
            </w:r>
            <w:proofErr w:type="spellEnd"/>
            <w:r w:rsidR="00B34554" w:rsidRPr="00B34554">
              <w:rPr>
                <w:rFonts w:ascii="Arial" w:eastAsia="Times New Roman" w:hAnsi="Arial" w:cs="Arial"/>
                <w:color w:val="610E6A"/>
                <w:sz w:val="20"/>
                <w:szCs w:val="20"/>
              </w:rPr>
              <w:t xml:space="preserve"> die </w:t>
            </w:r>
            <w:del w:id="5384" w:author="Arjan" w:date="2013-02-08T00:04:00Z">
              <w:r w:rsidR="00B34554" w:rsidRPr="00B34554" w:rsidDel="00B34554">
                <w:rPr>
                  <w:rFonts w:ascii="Arial" w:eastAsia="Times New Roman" w:hAnsi="Arial" w:cs="Arial"/>
                  <w:color w:val="610E6A"/>
                  <w:sz w:val="20"/>
                  <w:szCs w:val="20"/>
                </w:rPr>
                <w:delText>het onderwerp</w:delText>
              </w:r>
            </w:del>
            <w:ins w:id="5385" w:author="Arjan" w:date="2013-02-08T00:04:00Z">
              <w:r w:rsidR="00B34554">
                <w:rPr>
                  <w:rFonts w:ascii="Arial" w:eastAsia="Times New Roman" w:hAnsi="Arial" w:cs="Arial"/>
                  <w:color w:val="610E6A"/>
                  <w:sz w:val="20"/>
                  <w:szCs w:val="20"/>
                </w:rPr>
                <w:t>relevant</w:t>
              </w:r>
            </w:ins>
            <w:r w:rsidR="00B34554" w:rsidRPr="00B34554">
              <w:rPr>
                <w:rFonts w:ascii="Arial" w:eastAsia="Times New Roman" w:hAnsi="Arial" w:cs="Arial"/>
                <w:color w:val="610E6A"/>
                <w:sz w:val="20"/>
                <w:szCs w:val="20"/>
              </w:rPr>
              <w:t xml:space="preserve"> zijn v</w:t>
            </w:r>
            <w:del w:id="5386" w:author="Arjan" w:date="2013-02-08T00:04:00Z">
              <w:r w:rsidR="00B34554" w:rsidRPr="00B34554" w:rsidDel="00B34554">
                <w:rPr>
                  <w:rFonts w:ascii="Arial" w:eastAsia="Times New Roman" w:hAnsi="Arial" w:cs="Arial"/>
                  <w:color w:val="610E6A"/>
                  <w:sz w:val="20"/>
                  <w:szCs w:val="20"/>
                </w:rPr>
                <w:delText>an</w:delText>
              </w:r>
            </w:del>
            <w:ins w:id="5387" w:author="Arjan" w:date="2013-02-08T00:04:00Z">
              <w:r w:rsidR="00B34554">
                <w:rPr>
                  <w:rFonts w:ascii="Arial" w:eastAsia="Times New Roman" w:hAnsi="Arial" w:cs="Arial"/>
                  <w:color w:val="610E6A"/>
                  <w:sz w:val="20"/>
                  <w:szCs w:val="20"/>
                </w:rPr>
                <w:t>oor</w:t>
              </w:r>
            </w:ins>
            <w:r w:rsidR="00B34554" w:rsidRPr="00B34554">
              <w:rPr>
                <w:rFonts w:ascii="Arial" w:eastAsia="Times New Roman" w:hAnsi="Arial" w:cs="Arial"/>
                <w:color w:val="610E6A"/>
                <w:sz w:val="20"/>
                <w:szCs w:val="20"/>
              </w:rPr>
              <w:t xml:space="preserve"> de ZAAK.</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75DB1" w:rsidRDefault="00B34554" w:rsidP="00275DB1">
            <w:pPr>
              <w:autoSpaceDE w:val="0"/>
              <w:autoSpaceDN w:val="0"/>
              <w:adjustRightInd w:val="0"/>
              <w:spacing w:after="0" w:line="240" w:lineRule="auto"/>
              <w:rPr>
                <w:ins w:id="5388" w:author="Arjan" w:date="2013-02-08T00:15:00Z"/>
                <w:rFonts w:ascii="Arial" w:eastAsia="Times New Roman" w:hAnsi="Arial" w:cs="Arial"/>
                <w:color w:val="000000"/>
                <w:sz w:val="20"/>
                <w:szCs w:val="20"/>
              </w:rPr>
            </w:pPr>
            <w:r w:rsidRPr="00B34554">
              <w:rPr>
                <w:rFonts w:ascii="Arial" w:eastAsia="Times New Roman" w:hAnsi="Arial" w:cs="Arial"/>
                <w:color w:val="000000"/>
                <w:sz w:val="20"/>
                <w:szCs w:val="20"/>
              </w:rPr>
              <w:t xml:space="preserve">Het gaat hier om </w:t>
            </w:r>
            <w:ins w:id="5389" w:author="Arjan" w:date="2013-02-08T00:06:00Z">
              <w:r>
                <w:rPr>
                  <w:rFonts w:ascii="Arial" w:eastAsia="Times New Roman" w:hAnsi="Arial" w:cs="Arial"/>
                  <w:color w:val="000000"/>
                  <w:sz w:val="20"/>
                  <w:szCs w:val="20"/>
                </w:rPr>
                <w:t>andere zaken</w:t>
              </w:r>
            </w:ins>
            <w:ins w:id="5390" w:author="Arjan" w:date="2013-02-08T10:25:00Z">
              <w:r w:rsidR="006F5256">
                <w:rPr>
                  <w:rFonts w:ascii="Arial" w:eastAsia="Times New Roman" w:hAnsi="Arial" w:cs="Arial"/>
                  <w:color w:val="000000"/>
                  <w:sz w:val="20"/>
                  <w:szCs w:val="20"/>
                </w:rPr>
                <w:t>, binnen het</w:t>
              </w:r>
            </w:ins>
            <w:ins w:id="5391" w:author="Arjan" w:date="2013-02-08T14:50:00Z">
              <w:r w:rsidR="00BF50FF">
                <w:rPr>
                  <w:rFonts w:ascii="Arial" w:eastAsia="Times New Roman" w:hAnsi="Arial" w:cs="Arial"/>
                  <w:color w:val="000000"/>
                  <w:sz w:val="20"/>
                  <w:szCs w:val="20"/>
                </w:rPr>
                <w:t xml:space="preserve">zelfde </w:t>
              </w:r>
            </w:ins>
            <w:ins w:id="5392" w:author="Arjan" w:date="2013-02-08T10:25:00Z">
              <w:r w:rsidR="006F5256">
                <w:rPr>
                  <w:rFonts w:ascii="Arial" w:eastAsia="Times New Roman" w:hAnsi="Arial" w:cs="Arial"/>
                  <w:color w:val="000000"/>
                  <w:sz w:val="20"/>
                  <w:szCs w:val="20"/>
                </w:rPr>
                <w:t xml:space="preserve"> informatiedomein</w:t>
              </w:r>
            </w:ins>
            <w:ins w:id="5393" w:author="Arjan" w:date="2013-02-08T14:50:00Z">
              <w:r w:rsidR="00BF50FF">
                <w:rPr>
                  <w:rFonts w:ascii="Arial" w:eastAsia="Times New Roman" w:hAnsi="Arial" w:cs="Arial"/>
                  <w:color w:val="000000"/>
                  <w:sz w:val="20"/>
                  <w:szCs w:val="20"/>
                </w:rPr>
                <w:t xml:space="preserve"> als waar de onderhanden zaak wordt behandeld</w:t>
              </w:r>
            </w:ins>
            <w:ins w:id="5394" w:author="Arjan" w:date="2013-02-08T10:25:00Z">
              <w:r w:rsidR="006F5256">
                <w:rPr>
                  <w:rFonts w:ascii="Arial" w:eastAsia="Times New Roman" w:hAnsi="Arial" w:cs="Arial"/>
                  <w:color w:val="000000"/>
                  <w:sz w:val="20"/>
                  <w:szCs w:val="20"/>
                </w:rPr>
                <w:t>,</w:t>
              </w:r>
            </w:ins>
            <w:ins w:id="5395" w:author="Arjan" w:date="2013-02-08T00:06:00Z">
              <w:r>
                <w:rPr>
                  <w:rFonts w:ascii="Arial" w:eastAsia="Times New Roman" w:hAnsi="Arial" w:cs="Arial"/>
                  <w:color w:val="000000"/>
                  <w:sz w:val="20"/>
                  <w:szCs w:val="20"/>
                </w:rPr>
                <w:t xml:space="preserve"> die op enigerlei wijze relevant zijn voor de </w:t>
              </w:r>
            </w:ins>
            <w:ins w:id="5396" w:author="Arjan" w:date="2013-02-08T00:07:00Z">
              <w:r>
                <w:rPr>
                  <w:rFonts w:ascii="Arial" w:eastAsia="Times New Roman" w:hAnsi="Arial" w:cs="Arial"/>
                  <w:color w:val="000000"/>
                  <w:sz w:val="20"/>
                  <w:szCs w:val="20"/>
                </w:rPr>
                <w:t xml:space="preserve">onderhanden zaak. Dat kunnen </w:t>
              </w:r>
            </w:ins>
            <w:r w:rsidRPr="00B34554">
              <w:rPr>
                <w:rFonts w:ascii="Arial" w:eastAsia="Times New Roman" w:hAnsi="Arial" w:cs="Arial"/>
                <w:color w:val="000000"/>
                <w:sz w:val="20"/>
                <w:szCs w:val="20"/>
              </w:rPr>
              <w:t xml:space="preserve">eerder in behandeling genomen en/of afgeronde zaken </w:t>
            </w:r>
            <w:ins w:id="5397" w:author="Arjan" w:date="2013-02-08T00:07:00Z">
              <w:r>
                <w:rPr>
                  <w:rFonts w:ascii="Arial" w:eastAsia="Times New Roman" w:hAnsi="Arial" w:cs="Arial"/>
                  <w:color w:val="000000"/>
                  <w:sz w:val="20"/>
                  <w:szCs w:val="20"/>
                </w:rPr>
                <w:t xml:space="preserve">zijn </w:t>
              </w:r>
            </w:ins>
            <w:r w:rsidRPr="00B34554">
              <w:rPr>
                <w:rFonts w:ascii="Arial" w:eastAsia="Times New Roman" w:hAnsi="Arial" w:cs="Arial"/>
                <w:color w:val="000000"/>
                <w:sz w:val="20"/>
                <w:szCs w:val="20"/>
              </w:rPr>
              <w:t>die aanleiding geven tot het verzoeken om een nieuwe zaak. Bijvoorbeeld in het geval van een bezwaar (nieuwe zaak) tegen een besluit dat is genomen in een andere zaak.</w:t>
            </w:r>
            <w:ins w:id="5398" w:author="Arjan" w:date="2013-02-08T00:07:00Z">
              <w:r>
                <w:rPr>
                  <w:rFonts w:ascii="Arial" w:eastAsia="Times New Roman" w:hAnsi="Arial" w:cs="Arial"/>
                  <w:color w:val="000000"/>
                  <w:sz w:val="20"/>
                  <w:szCs w:val="20"/>
                </w:rPr>
                <w:t xml:space="preserve"> </w:t>
              </w:r>
            </w:ins>
            <w:ins w:id="5399" w:author="Arjan" w:date="2013-02-08T00:09:00Z">
              <w:r>
                <w:rPr>
                  <w:rFonts w:ascii="Arial" w:eastAsia="Times New Roman" w:hAnsi="Arial" w:cs="Arial"/>
                  <w:color w:val="000000"/>
                  <w:sz w:val="20"/>
                  <w:szCs w:val="20"/>
                </w:rPr>
                <w:t>Het kunnen zaken zijn waarop de onderhanden zaak betrekking heeft</w:t>
              </w:r>
            </w:ins>
            <w:ins w:id="5400" w:author="Arjan" w:date="2013-02-08T00:13:00Z">
              <w:r w:rsidR="00275DB1">
                <w:rPr>
                  <w:rFonts w:ascii="Arial" w:eastAsia="Times New Roman" w:hAnsi="Arial" w:cs="Arial"/>
                  <w:color w:val="000000"/>
                  <w:sz w:val="20"/>
                  <w:szCs w:val="20"/>
                </w:rPr>
                <w:t xml:space="preserve">, vergelijkbaar met de zaakobjecten waarop een zaak betrekking heeft. En het kunnen </w:t>
              </w:r>
            </w:ins>
            <w:ins w:id="5401" w:author="Arjan" w:date="2013-02-08T00:14:00Z">
              <w:r w:rsidR="00275DB1">
                <w:rPr>
                  <w:rFonts w:ascii="Arial" w:eastAsia="Times New Roman" w:hAnsi="Arial" w:cs="Arial"/>
                  <w:color w:val="000000"/>
                  <w:sz w:val="20"/>
                  <w:szCs w:val="20"/>
                </w:rPr>
                <w:t xml:space="preserve">zaken zijn </w:t>
              </w:r>
              <w:r w:rsidR="00275DB1" w:rsidRPr="00F2006F">
                <w:rPr>
                  <w:rFonts w:ascii="Arial" w:eastAsia="Times New Roman" w:hAnsi="Arial" w:cs="Arial"/>
                  <w:color w:val="000000"/>
                  <w:sz w:val="20"/>
                  <w:szCs w:val="20"/>
                </w:rPr>
                <w:t xml:space="preserve">waarin een bijdrage geleverd wordt aan het bereiken van de uitkomst van de </w:t>
              </w:r>
              <w:r w:rsidR="00275DB1">
                <w:rPr>
                  <w:rFonts w:ascii="Arial" w:eastAsia="Times New Roman" w:hAnsi="Arial" w:cs="Arial"/>
                  <w:color w:val="000000"/>
                  <w:sz w:val="20"/>
                  <w:szCs w:val="20"/>
                </w:rPr>
                <w:t xml:space="preserve">onderhanden </w:t>
              </w:r>
              <w:r w:rsidR="00275DB1" w:rsidRPr="00F2006F">
                <w:rPr>
                  <w:rFonts w:ascii="Arial" w:eastAsia="Times New Roman" w:hAnsi="Arial" w:cs="Arial"/>
                  <w:color w:val="000000"/>
                  <w:sz w:val="20"/>
                  <w:szCs w:val="20"/>
                </w:rPr>
                <w:t>zaak</w:t>
              </w:r>
              <w:r w:rsidR="00275DB1">
                <w:rPr>
                  <w:rFonts w:ascii="Arial" w:eastAsia="Times New Roman" w:hAnsi="Arial" w:cs="Arial"/>
                  <w:color w:val="000000"/>
                  <w:sz w:val="20"/>
                  <w:szCs w:val="20"/>
                </w:rPr>
                <w:t>, vergelijkbaar met gerelat</w:t>
              </w:r>
            </w:ins>
            <w:ins w:id="5402" w:author="Arjan" w:date="2013-02-08T00:15:00Z">
              <w:r w:rsidR="00275DB1">
                <w:rPr>
                  <w:rFonts w:ascii="Arial" w:eastAsia="Times New Roman" w:hAnsi="Arial" w:cs="Arial"/>
                  <w:color w:val="000000"/>
                  <w:sz w:val="20"/>
                  <w:szCs w:val="20"/>
                </w:rPr>
                <w:t xml:space="preserve">eerde externe zaken. </w:t>
              </w:r>
            </w:ins>
            <w:ins w:id="5403" w:author="Arjan" w:date="2013-02-08T00:39:00Z">
              <w:r w:rsidR="00A41FFB">
                <w:rPr>
                  <w:rFonts w:ascii="Arial" w:eastAsia="Times New Roman" w:hAnsi="Arial" w:cs="Arial"/>
                  <w:color w:val="000000"/>
                  <w:sz w:val="20"/>
                  <w:szCs w:val="20"/>
                </w:rPr>
                <w:t>Een voorbeeld is het behandelen van zienswijze</w:t>
              </w:r>
            </w:ins>
            <w:ins w:id="5404" w:author="Arjan" w:date="2013-02-08T00:40:00Z">
              <w:r w:rsidR="00A41FFB">
                <w:rPr>
                  <w:rFonts w:ascii="Arial" w:eastAsia="Times New Roman" w:hAnsi="Arial" w:cs="Arial"/>
                  <w:color w:val="000000"/>
                  <w:sz w:val="20"/>
                  <w:szCs w:val="20"/>
                </w:rPr>
                <w:t>n</w:t>
              </w:r>
            </w:ins>
            <w:ins w:id="5405" w:author="Arjan" w:date="2013-02-08T00:39:00Z">
              <w:r w:rsidR="00A41FFB">
                <w:rPr>
                  <w:rFonts w:ascii="Arial" w:eastAsia="Times New Roman" w:hAnsi="Arial" w:cs="Arial"/>
                  <w:color w:val="000000"/>
                  <w:sz w:val="20"/>
                  <w:szCs w:val="20"/>
                </w:rPr>
                <w:t xml:space="preserve"> </w:t>
              </w:r>
            </w:ins>
            <w:ins w:id="5406" w:author="Arjan" w:date="2013-02-08T00:40:00Z">
              <w:r w:rsidR="00A41FFB">
                <w:rPr>
                  <w:rFonts w:ascii="Arial" w:eastAsia="Times New Roman" w:hAnsi="Arial" w:cs="Arial"/>
                  <w:color w:val="000000"/>
                  <w:sz w:val="20"/>
                  <w:szCs w:val="20"/>
                </w:rPr>
                <w:t xml:space="preserve">in </w:t>
              </w:r>
            </w:ins>
            <w:proofErr w:type="spellStart"/>
            <w:ins w:id="5407" w:author="Arjan" w:date="2013-02-08T00:58:00Z">
              <w:r w:rsidR="00235FE4">
                <w:rPr>
                  <w:rFonts w:ascii="Arial" w:eastAsia="Times New Roman" w:hAnsi="Arial" w:cs="Arial"/>
                  <w:color w:val="000000"/>
                  <w:sz w:val="20"/>
                  <w:szCs w:val="20"/>
                </w:rPr>
                <w:t>evenzovele</w:t>
              </w:r>
              <w:proofErr w:type="spellEnd"/>
              <w:r w:rsidR="00235FE4">
                <w:rPr>
                  <w:rFonts w:ascii="Arial" w:eastAsia="Times New Roman" w:hAnsi="Arial" w:cs="Arial"/>
                  <w:color w:val="000000"/>
                  <w:sz w:val="20"/>
                  <w:szCs w:val="20"/>
                </w:rPr>
                <w:t xml:space="preserve"> </w:t>
              </w:r>
            </w:ins>
            <w:ins w:id="5408" w:author="Arjan" w:date="2013-02-08T00:40:00Z">
              <w:r w:rsidR="00A41FFB">
                <w:rPr>
                  <w:rFonts w:ascii="Arial" w:eastAsia="Times New Roman" w:hAnsi="Arial" w:cs="Arial"/>
                  <w:color w:val="000000"/>
                  <w:sz w:val="20"/>
                  <w:szCs w:val="20"/>
                </w:rPr>
                <w:t>daartoe dienende zaken waarvan de uitkomst</w:t>
              </w:r>
            </w:ins>
            <w:ins w:id="5409" w:author="Arjan" w:date="2013-02-08T00:58:00Z">
              <w:r w:rsidR="00235FE4">
                <w:rPr>
                  <w:rFonts w:ascii="Arial" w:eastAsia="Times New Roman" w:hAnsi="Arial" w:cs="Arial"/>
                  <w:color w:val="000000"/>
                  <w:sz w:val="20"/>
                  <w:szCs w:val="20"/>
                </w:rPr>
                <w:t>en</w:t>
              </w:r>
            </w:ins>
            <w:ins w:id="5410" w:author="Arjan" w:date="2013-02-08T00:40:00Z">
              <w:r w:rsidR="00A41FFB">
                <w:rPr>
                  <w:rFonts w:ascii="Arial" w:eastAsia="Times New Roman" w:hAnsi="Arial" w:cs="Arial"/>
                  <w:color w:val="000000"/>
                  <w:sz w:val="20"/>
                  <w:szCs w:val="20"/>
                </w:rPr>
                <w:t xml:space="preserve"> relevant </w:t>
              </w:r>
            </w:ins>
            <w:ins w:id="5411" w:author="Arjan" w:date="2013-02-08T00:58:00Z">
              <w:r w:rsidR="00235FE4">
                <w:rPr>
                  <w:rFonts w:ascii="Arial" w:eastAsia="Times New Roman" w:hAnsi="Arial" w:cs="Arial"/>
                  <w:color w:val="000000"/>
                  <w:sz w:val="20"/>
                  <w:szCs w:val="20"/>
                </w:rPr>
                <w:t>zijn</w:t>
              </w:r>
            </w:ins>
            <w:ins w:id="5412" w:author="Arjan" w:date="2013-02-08T00:40:00Z">
              <w:r w:rsidR="00A41FFB">
                <w:rPr>
                  <w:rFonts w:ascii="Arial" w:eastAsia="Times New Roman" w:hAnsi="Arial" w:cs="Arial"/>
                  <w:color w:val="000000"/>
                  <w:sz w:val="20"/>
                  <w:szCs w:val="20"/>
                </w:rPr>
                <w:t xml:space="preserve"> voor de vergunningzaak. </w:t>
              </w:r>
            </w:ins>
            <w:ins w:id="5413" w:author="Arjan" w:date="2013-02-08T10:25:00Z">
              <w:r w:rsidR="006F5256">
                <w:rPr>
                  <w:rFonts w:ascii="Arial" w:eastAsia="Times New Roman" w:hAnsi="Arial" w:cs="Arial"/>
                  <w:color w:val="000000"/>
                  <w:sz w:val="20"/>
                  <w:szCs w:val="20"/>
                </w:rPr>
                <w:t>Het is mogelijk dat</w:t>
              </w:r>
            </w:ins>
            <w:ins w:id="5414" w:author="Arjan" w:date="2013-02-08T10:26:00Z">
              <w:r w:rsidR="006F5256">
                <w:rPr>
                  <w:rFonts w:ascii="Arial" w:eastAsia="Times New Roman" w:hAnsi="Arial" w:cs="Arial"/>
                  <w:color w:val="000000"/>
                  <w:sz w:val="20"/>
                  <w:szCs w:val="20"/>
                </w:rPr>
                <w:t xml:space="preserve"> een dergelijke bijdrage geleverd wordt door een organisatie buiten het eigen informatiedomein. In dat ge al is de desbetreffende zaak niet aanwezig. De </w:t>
              </w:r>
            </w:ins>
            <w:ins w:id="5415" w:author="Arjan" w:date="2013-02-08T10:27:00Z">
              <w:r w:rsidR="006F5256">
                <w:rPr>
                  <w:rFonts w:ascii="Arial" w:eastAsia="Times New Roman" w:hAnsi="Arial" w:cs="Arial"/>
                  <w:color w:val="000000"/>
                  <w:sz w:val="20"/>
                  <w:szCs w:val="20"/>
                </w:rPr>
                <w:t xml:space="preserve">verwijzing naar een dergelijke zaak wordt gelegd met het </w:t>
              </w:r>
              <w:proofErr w:type="spellStart"/>
              <w:r w:rsidR="006F5256">
                <w:rPr>
                  <w:rFonts w:ascii="Arial" w:eastAsia="Times New Roman" w:hAnsi="Arial" w:cs="Arial"/>
                  <w:color w:val="000000"/>
                  <w:sz w:val="20"/>
                  <w:szCs w:val="20"/>
                </w:rPr>
                <w:t>groepattribuutsoort</w:t>
              </w:r>
              <w:proofErr w:type="spellEnd"/>
              <w:r w:rsidR="006F5256">
                <w:rPr>
                  <w:rFonts w:ascii="Arial" w:eastAsia="Times New Roman" w:hAnsi="Arial" w:cs="Arial"/>
                  <w:color w:val="000000"/>
                  <w:sz w:val="20"/>
                  <w:szCs w:val="20"/>
                </w:rPr>
                <w:t xml:space="preserve"> ‘Gerelateer</w:t>
              </w:r>
            </w:ins>
            <w:ins w:id="5416" w:author="Arjan" w:date="2013-02-08T10:28:00Z">
              <w:r w:rsidR="006F5256">
                <w:rPr>
                  <w:rFonts w:ascii="Arial" w:eastAsia="Times New Roman" w:hAnsi="Arial" w:cs="Arial"/>
                  <w:color w:val="000000"/>
                  <w:sz w:val="20"/>
                  <w:szCs w:val="20"/>
                </w:rPr>
                <w:t>de externe zaak’.</w:t>
              </w:r>
            </w:ins>
          </w:p>
          <w:p w:rsidR="00B34554" w:rsidRPr="00B34554" w:rsidRDefault="00275DB1" w:rsidP="00275DB1">
            <w:pPr>
              <w:autoSpaceDE w:val="0"/>
              <w:autoSpaceDN w:val="0"/>
              <w:adjustRightInd w:val="0"/>
              <w:spacing w:after="0" w:line="240" w:lineRule="auto"/>
              <w:rPr>
                <w:rFonts w:ascii="Arial" w:eastAsia="Times New Roman" w:hAnsi="Arial" w:cs="Arial"/>
                <w:color w:val="000000"/>
                <w:sz w:val="20"/>
                <w:szCs w:val="20"/>
              </w:rPr>
            </w:pPr>
            <w:ins w:id="5417" w:author="Arjan" w:date="2013-02-08T00:15:00Z">
              <w:r>
                <w:rPr>
                  <w:rFonts w:ascii="Arial" w:eastAsia="Times New Roman" w:hAnsi="Arial" w:cs="Arial"/>
                  <w:color w:val="000000"/>
                  <w:sz w:val="20"/>
                  <w:szCs w:val="20"/>
                </w:rPr>
                <w:t>Deze relatiesoort kent eigenschappen die we modelleren met de relatieklasse ZAKENRELATIE.</w:t>
              </w:r>
            </w:ins>
            <w:ins w:id="5418" w:author="Arjan" w:date="2013-02-08T00:09:00Z">
              <w:r w:rsidR="00B34554">
                <w:rPr>
                  <w:rFonts w:ascii="Arial" w:eastAsia="Times New Roman" w:hAnsi="Arial" w:cs="Arial"/>
                  <w:color w:val="000000"/>
                  <w:sz w:val="20"/>
                  <w:szCs w:val="20"/>
                </w:rPr>
                <w:t xml:space="preserve"> </w:t>
              </w:r>
            </w:ins>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 xml:space="preserve">Indien deze relatiesoort niet voorkomt bij een zaak, dan moet minimaal de attribuutsoort ‘Ander zaakobject’ of de </w:t>
            </w:r>
            <w:r w:rsidRPr="00B34554">
              <w:rPr>
                <w:rFonts w:ascii="Arial" w:eastAsia="Times New Roman" w:hAnsi="Arial" w:cs="Arial"/>
                <w:color w:val="000000"/>
                <w:sz w:val="20"/>
                <w:szCs w:val="20"/>
              </w:rPr>
              <w:lastRenderedPageBreak/>
              <w:t xml:space="preserve">attribuutsoort 'Zaakgeometrie' van een waarde voorzien zijn dan wel moet er minimaal sprake zijn van één relatiesoort ‘ZAAK heeft betrekking op </w:t>
            </w:r>
            <w:proofErr w:type="spellStart"/>
            <w:r w:rsidRPr="00B34554">
              <w:rPr>
                <w:rFonts w:ascii="Arial" w:eastAsia="Times New Roman" w:hAnsi="Arial" w:cs="Arial"/>
                <w:color w:val="000000"/>
                <w:sz w:val="20"/>
                <w:szCs w:val="20"/>
              </w:rPr>
              <w:t>OBJECTen</w:t>
            </w:r>
            <w:proofErr w:type="spellEnd"/>
            <w:r w:rsidRPr="00B34554">
              <w:rPr>
                <w:rFonts w:ascii="Arial" w:eastAsia="Times New Roman" w:hAnsi="Arial" w:cs="Arial"/>
                <w:color w:val="000000"/>
                <w:sz w:val="20"/>
                <w:szCs w:val="20"/>
              </w:rPr>
              <w:t>’ of één relatiesoort ‘ZAAK is deelzaak van ZAAK’.</w:t>
            </w:r>
          </w:p>
        </w:tc>
      </w:tr>
    </w:tbl>
    <w:p w:rsidR="00F2006F" w:rsidRDefault="00F2006F" w:rsidP="00EE4D07">
      <w:pPr>
        <w:rPr>
          <w:ins w:id="5419" w:author="Arjan" w:date="2013-02-08T00:29:00Z"/>
        </w:rPr>
      </w:pPr>
    </w:p>
    <w:bookmarkStart w:id="5420" w:name="BKM_918813B7_8301_4a58_A2DC_32CA7D59DEA5"/>
    <w:bookmarkEnd w:id="5420"/>
    <w:p w:rsidR="003E7E75" w:rsidRPr="003E7E75" w:rsidRDefault="00D44D5A" w:rsidP="003E7E75">
      <w:pPr>
        <w:autoSpaceDE w:val="0"/>
        <w:autoSpaceDN w:val="0"/>
        <w:adjustRightInd w:val="0"/>
        <w:spacing w:before="240" w:after="60" w:line="240" w:lineRule="auto"/>
        <w:outlineLvl w:val="3"/>
        <w:rPr>
          <w:ins w:id="5421" w:author="Arjan" w:date="2013-02-08T00:29:00Z"/>
          <w:rFonts w:ascii="Arial" w:eastAsia="Times New Roman" w:hAnsi="Arial" w:cs="Arial"/>
          <w:b/>
          <w:bCs/>
          <w:color w:val="004080"/>
          <w:sz w:val="24"/>
          <w:szCs w:val="24"/>
        </w:rPr>
      </w:pPr>
      <w:ins w:id="5422" w:author="Arjan" w:date="2013-02-08T00:29:00Z">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00"/>
        <w:gridCol w:w="1080"/>
        <w:gridCol w:w="3330"/>
        <w:gridCol w:w="1350"/>
      </w:tblGrid>
      <w:tr w:rsidR="003E7E75" w:rsidRPr="003E7E75">
        <w:trPr>
          <w:ins w:id="5423"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5424" w:author="Arjan" w:date="2013-02-08T00:29:00Z"/>
                <w:rFonts w:ascii="Arial" w:eastAsia="Times New Roman" w:hAnsi="Arial" w:cs="Arial"/>
                <w:b/>
                <w:color w:val="000000"/>
                <w:sz w:val="20"/>
                <w:szCs w:val="24"/>
              </w:rPr>
            </w:pPr>
            <w:ins w:id="5425" w:author="Arjan" w:date="2013-02-08T00:29: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rsidR="003E7E75" w:rsidRPr="003E7E75" w:rsidRDefault="00D44D5A" w:rsidP="003E7E75">
            <w:pPr>
              <w:autoSpaceDE w:val="0"/>
              <w:autoSpaceDN w:val="0"/>
              <w:adjustRightInd w:val="0"/>
              <w:spacing w:after="0" w:line="240" w:lineRule="auto"/>
              <w:rPr>
                <w:ins w:id="5426" w:author="Arjan" w:date="2013-02-08T00:29:00Z"/>
                <w:rFonts w:ascii="Arial" w:eastAsia="Times New Roman" w:hAnsi="Arial" w:cs="Arial"/>
                <w:color w:val="000000"/>
                <w:sz w:val="20"/>
                <w:szCs w:val="24"/>
              </w:rPr>
            </w:pPr>
            <w:ins w:id="5427"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ins>
          </w:p>
        </w:tc>
      </w:tr>
      <w:tr w:rsidR="003E7E75" w:rsidRPr="003E7E75">
        <w:trPr>
          <w:trHeight w:val="230"/>
          <w:ins w:id="5428"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5429" w:author="Arjan" w:date="2013-02-08T00:29:00Z"/>
                <w:rFonts w:ascii="Arial" w:eastAsia="Times New Roman" w:hAnsi="Arial" w:cs="Arial"/>
                <w:b/>
                <w:color w:val="000000"/>
                <w:sz w:val="20"/>
                <w:szCs w:val="24"/>
              </w:rPr>
            </w:pPr>
            <w:ins w:id="5430" w:author="Arjan" w:date="2013-02-08T00:29: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rsidR="003E7E75" w:rsidRPr="003E7E75" w:rsidRDefault="00D44D5A" w:rsidP="003E7E75">
            <w:pPr>
              <w:autoSpaceDE w:val="0"/>
              <w:autoSpaceDN w:val="0"/>
              <w:adjustRightInd w:val="0"/>
              <w:spacing w:after="0" w:line="240" w:lineRule="auto"/>
              <w:rPr>
                <w:ins w:id="5431" w:author="Arjan" w:date="2013-02-08T00:29:00Z"/>
                <w:rFonts w:ascii="Arial" w:eastAsia="Times New Roman" w:hAnsi="Arial" w:cs="Arial"/>
                <w:b/>
                <w:color w:val="000000"/>
                <w:sz w:val="20"/>
                <w:szCs w:val="24"/>
              </w:rPr>
            </w:pPr>
            <w:ins w:id="5432"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Element.Notes</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De relevantie van de andere ZAAK voor de ZAAK.</w:t>
              </w:r>
              <w:r w:rsidRPr="003E7E75">
                <w:rPr>
                  <w:rFonts w:ascii="Arial" w:hAnsi="Arial" w:cs="Arial"/>
                  <w:sz w:val="20"/>
                  <w:szCs w:val="24"/>
                  <w:lang w:val="en-AU"/>
                </w:rPr>
                <w:fldChar w:fldCharType="end"/>
              </w:r>
            </w:ins>
          </w:p>
        </w:tc>
      </w:tr>
      <w:tr w:rsidR="003E7E75" w:rsidRPr="003E7E75">
        <w:trPr>
          <w:ins w:id="5433"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34" w:author="Arjan" w:date="2013-02-08T00:29:00Z"/>
                <w:rFonts w:ascii="Arial" w:eastAsia="Times New Roman" w:hAnsi="Arial" w:cs="Arial"/>
                <w:color w:val="000000"/>
                <w:sz w:val="20"/>
                <w:szCs w:val="24"/>
              </w:rPr>
            </w:pPr>
            <w:bookmarkStart w:id="5435" w:name="BKM_6A57A010_824B_439d_A4C7_51AF339D31F0"/>
            <w:bookmarkEnd w:id="5435"/>
            <w:ins w:id="5436" w:author="Arjan" w:date="2013-02-08T00:29: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37" w:author="Arjan" w:date="2013-02-08T00:29:00Z"/>
                <w:rFonts w:ascii="Arial" w:eastAsia="Times New Roman" w:hAnsi="Arial" w:cs="Arial"/>
                <w:color w:val="000000"/>
                <w:sz w:val="20"/>
                <w:szCs w:val="24"/>
              </w:rPr>
            </w:pPr>
            <w:ins w:id="5438" w:author="Arjan" w:date="2013-02-08T00:29: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39" w:author="Arjan" w:date="2013-02-08T00:29:00Z"/>
                <w:rFonts w:ascii="Arial" w:eastAsia="Times New Roman" w:hAnsi="Arial" w:cs="Arial"/>
                <w:color w:val="000000"/>
                <w:sz w:val="20"/>
                <w:szCs w:val="24"/>
              </w:rPr>
            </w:pPr>
            <w:ins w:id="5440" w:author="Arjan" w:date="2013-02-08T00:29: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41" w:author="Arjan" w:date="2013-02-08T00:29:00Z"/>
                <w:rFonts w:ascii="Arial" w:eastAsia="Times New Roman" w:hAnsi="Arial" w:cs="Arial"/>
                <w:color w:val="000000"/>
                <w:sz w:val="20"/>
                <w:szCs w:val="24"/>
              </w:rPr>
            </w:pPr>
            <w:ins w:id="5442" w:author="Arjan" w:date="2013-02-08T00:29:00Z">
              <w:r w:rsidRPr="003E7E75">
                <w:rPr>
                  <w:rFonts w:ascii="Arial" w:eastAsia="Times New Roman" w:hAnsi="Arial" w:cs="Arial"/>
                  <w:i/>
                  <w:color w:val="000000"/>
                  <w:sz w:val="20"/>
                  <w:szCs w:val="24"/>
                </w:rPr>
                <w:t>Herkomst</w:t>
              </w:r>
            </w:ins>
          </w:p>
        </w:tc>
      </w:tr>
      <w:tr w:rsidR="003E7E75" w:rsidRPr="003E7E75">
        <w:trPr>
          <w:ins w:id="5443"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44" w:author="Arjan" w:date="2013-02-08T00:29:00Z"/>
                <w:rFonts w:ascii="Arial" w:eastAsia="Times New Roman" w:hAnsi="Arial" w:cs="Arial"/>
                <w:color w:val="000000"/>
                <w:sz w:val="20"/>
                <w:szCs w:val="24"/>
              </w:rPr>
            </w:pP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45" w:author="Arjan" w:date="2013-02-08T00:29:00Z"/>
                <w:rFonts w:ascii="Arial" w:eastAsia="Times New Roman" w:hAnsi="Arial" w:cs="Arial"/>
                <w:color w:val="000000"/>
                <w:sz w:val="20"/>
                <w:szCs w:val="24"/>
              </w:rPr>
            </w:pPr>
          </w:p>
        </w:tc>
        <w:tc>
          <w:tcPr>
            <w:tcW w:w="333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446" w:author="Arjan" w:date="2013-02-08T00:29:00Z"/>
                <w:rFonts w:ascii="Arial" w:eastAsia="Times New Roman" w:hAnsi="Arial" w:cs="Arial"/>
                <w:color w:val="000000"/>
                <w:sz w:val="20"/>
                <w:szCs w:val="24"/>
              </w:rPr>
            </w:pPr>
            <w:ins w:id="5447"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48" w:author="Arjan" w:date="2013-02-08T00:29:00Z"/>
                <w:rFonts w:ascii="Arial" w:eastAsia="Times New Roman" w:hAnsi="Arial" w:cs="Arial"/>
                <w:color w:val="000000"/>
                <w:sz w:val="20"/>
                <w:szCs w:val="24"/>
              </w:rPr>
            </w:pPr>
            <w:ins w:id="5449" w:author="Arjan" w:date="2013-02-08T00:29:00Z">
              <w:r w:rsidRPr="003E7E75">
                <w:rPr>
                  <w:rFonts w:ascii="Arial" w:eastAsia="Times New Roman" w:hAnsi="Arial" w:cs="Arial"/>
                  <w:color w:val="000000"/>
                  <w:sz w:val="20"/>
                  <w:szCs w:val="24"/>
                </w:rPr>
                <w:t>KING</w:t>
              </w:r>
            </w:ins>
          </w:p>
        </w:tc>
      </w:tr>
    </w:tbl>
    <w:p w:rsidR="003E7E75" w:rsidRDefault="003E7E75" w:rsidP="00EE4D07"/>
    <w:p w:rsidR="003E7E75" w:rsidRPr="003E7E75" w:rsidRDefault="00D44D5A" w:rsidP="003E7E75">
      <w:pPr>
        <w:autoSpaceDE w:val="0"/>
        <w:autoSpaceDN w:val="0"/>
        <w:adjustRightInd w:val="0"/>
        <w:spacing w:before="240" w:after="60" w:line="240" w:lineRule="auto"/>
        <w:outlineLvl w:val="3"/>
        <w:rPr>
          <w:ins w:id="5450" w:author="Arjan" w:date="2013-02-08T00:31:00Z"/>
          <w:rFonts w:ascii="Arial" w:eastAsia="Times New Roman" w:hAnsi="Arial" w:cs="Arial"/>
          <w:b/>
          <w:bCs/>
          <w:color w:val="004080"/>
          <w:sz w:val="24"/>
          <w:szCs w:val="24"/>
        </w:rPr>
      </w:pPr>
      <w:ins w:id="5451"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E7E75" w:rsidRPr="003E7E75">
        <w:trPr>
          <w:trHeight w:val="215"/>
          <w:ins w:id="545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53" w:author="Arjan" w:date="2013-02-08T00:31:00Z"/>
                <w:rFonts w:ascii="Arial" w:eastAsia="Times New Roman" w:hAnsi="Arial" w:cs="Arial"/>
                <w:color w:val="000000"/>
                <w:sz w:val="20"/>
                <w:szCs w:val="20"/>
              </w:rPr>
            </w:pPr>
            <w:ins w:id="5454" w:author="Arjan" w:date="2013-02-08T00:31: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455" w:author="Arjan" w:date="2013-02-08T00:31:00Z"/>
                <w:rFonts w:ascii="Arial" w:eastAsia="Times New Roman" w:hAnsi="Arial" w:cs="Arial"/>
                <w:color w:val="000000"/>
                <w:sz w:val="20"/>
                <w:szCs w:val="20"/>
              </w:rPr>
            </w:pPr>
            <w:ins w:id="5456"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3E7E75" w:rsidRPr="003E7E75">
        <w:trPr>
          <w:ins w:id="545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5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59" w:author="Arjan" w:date="2013-02-08T00:31:00Z"/>
                <w:rFonts w:ascii="Arial" w:eastAsia="Times New Roman" w:hAnsi="Arial" w:cs="Arial"/>
                <w:b/>
                <w:bCs/>
                <w:color w:val="000000"/>
                <w:sz w:val="20"/>
                <w:szCs w:val="20"/>
              </w:rPr>
            </w:pPr>
          </w:p>
        </w:tc>
      </w:tr>
      <w:tr w:rsidR="003E7E75" w:rsidRPr="003E7E75">
        <w:trPr>
          <w:ins w:id="546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61" w:author="Arjan" w:date="2013-02-08T00:31:00Z"/>
                <w:rFonts w:ascii="Arial" w:eastAsia="Times New Roman" w:hAnsi="Arial" w:cs="Arial"/>
                <w:color w:val="000000"/>
                <w:sz w:val="20"/>
                <w:szCs w:val="20"/>
              </w:rPr>
            </w:pPr>
            <w:ins w:id="5462" w:author="Arjan" w:date="2013-02-08T00:31: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63" w:author="Arjan" w:date="2013-02-08T00:31:00Z"/>
                <w:rFonts w:ascii="Arial" w:eastAsia="Times New Roman" w:hAnsi="Arial" w:cs="Arial"/>
                <w:color w:val="000000"/>
                <w:sz w:val="20"/>
                <w:szCs w:val="20"/>
              </w:rPr>
            </w:pPr>
            <w:ins w:id="5464" w:author="Arjan" w:date="2013-02-08T00:31:00Z">
              <w:r w:rsidRPr="003E7E75">
                <w:rPr>
                  <w:rFonts w:ascii="Arial" w:eastAsia="Times New Roman" w:hAnsi="Arial" w:cs="Arial"/>
                  <w:color w:val="000000"/>
                  <w:sz w:val="20"/>
                  <w:szCs w:val="20"/>
                </w:rPr>
                <w:t>KING</w:t>
              </w:r>
            </w:ins>
          </w:p>
        </w:tc>
      </w:tr>
      <w:tr w:rsidR="003E7E75" w:rsidRPr="003E7E75">
        <w:trPr>
          <w:ins w:id="546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6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67" w:author="Arjan" w:date="2013-02-08T00:31:00Z"/>
                <w:rFonts w:ascii="Arial" w:eastAsia="Times New Roman" w:hAnsi="Arial" w:cs="Arial"/>
                <w:b/>
                <w:bCs/>
                <w:color w:val="000000"/>
                <w:sz w:val="20"/>
                <w:szCs w:val="20"/>
              </w:rPr>
            </w:pPr>
          </w:p>
        </w:tc>
      </w:tr>
      <w:tr w:rsidR="003E7E75" w:rsidRPr="003E7E75">
        <w:trPr>
          <w:ins w:id="546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69" w:author="Arjan" w:date="2013-02-08T00:31:00Z"/>
                <w:rFonts w:ascii="Arial" w:eastAsia="Times New Roman" w:hAnsi="Arial" w:cs="Arial"/>
                <w:color w:val="000000"/>
                <w:sz w:val="20"/>
                <w:szCs w:val="20"/>
              </w:rPr>
            </w:pPr>
            <w:ins w:id="5470" w:author="Arjan" w:date="2013-02-08T00:31: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71" w:author="Arjan" w:date="2013-02-08T00:31:00Z"/>
                <w:rFonts w:ascii="Arial" w:eastAsia="Times New Roman" w:hAnsi="Arial" w:cs="Arial"/>
                <w:color w:val="000000"/>
                <w:sz w:val="20"/>
                <w:szCs w:val="20"/>
              </w:rPr>
            </w:pPr>
          </w:p>
        </w:tc>
      </w:tr>
      <w:tr w:rsidR="003E7E75" w:rsidRPr="003E7E75">
        <w:trPr>
          <w:ins w:id="547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7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74" w:author="Arjan" w:date="2013-02-08T00:31:00Z"/>
                <w:rFonts w:ascii="Arial" w:eastAsia="Times New Roman" w:hAnsi="Arial" w:cs="Arial"/>
                <w:b/>
                <w:bCs/>
                <w:color w:val="000000"/>
                <w:sz w:val="20"/>
                <w:szCs w:val="20"/>
              </w:rPr>
            </w:pPr>
          </w:p>
        </w:tc>
      </w:tr>
      <w:tr w:rsidR="003E7E75" w:rsidRPr="003E7E75">
        <w:trPr>
          <w:ins w:id="547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76" w:author="Arjan" w:date="2013-02-08T00:31:00Z"/>
                <w:rFonts w:ascii="Arial" w:eastAsia="Times New Roman" w:hAnsi="Arial" w:cs="Arial"/>
                <w:color w:val="000000"/>
                <w:sz w:val="20"/>
                <w:szCs w:val="20"/>
              </w:rPr>
            </w:pPr>
            <w:proofErr w:type="spellStart"/>
            <w:ins w:id="5477" w:author="Arjan" w:date="2013-02-08T00:31:00Z">
              <w:r w:rsidRPr="003E7E75">
                <w:rPr>
                  <w:rFonts w:ascii="Arial" w:eastAsia="Times New Roman" w:hAnsi="Arial" w:cs="Arial"/>
                  <w:b/>
                  <w:bCs/>
                  <w:color w:val="000000"/>
                  <w:sz w:val="20"/>
                  <w:szCs w:val="20"/>
                </w:rPr>
                <w:t>XML-tag</w:t>
              </w:r>
              <w:proofErr w:type="spellEnd"/>
              <w:r w:rsidRPr="003E7E75">
                <w:rPr>
                  <w:rFonts w:ascii="Arial" w:eastAsia="Times New Roman" w:hAnsi="Arial" w:cs="Arial"/>
                  <w:b/>
                  <w:bCs/>
                  <w:color w:val="000000"/>
                  <w:sz w:val="20"/>
                  <w:szCs w:val="20"/>
                </w:rPr>
                <w:t xml:space="preserve"> attribuutsoort</w:t>
              </w:r>
            </w:ins>
          </w:p>
        </w:tc>
        <w:tc>
          <w:tcPr>
            <w:tcW w:w="567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478" w:author="Arjan" w:date="2013-02-08T00:31:00Z"/>
                <w:rFonts w:ascii="Arial" w:eastAsia="Times New Roman" w:hAnsi="Arial" w:cs="Arial"/>
                <w:color w:val="000000"/>
                <w:sz w:val="20"/>
                <w:szCs w:val="20"/>
              </w:rPr>
            </w:pPr>
            <w:ins w:id="5479"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3E7E75" w:rsidRPr="003E7E75">
        <w:trPr>
          <w:trHeight w:val="260"/>
          <w:ins w:id="548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8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82" w:author="Arjan" w:date="2013-02-08T00:31:00Z"/>
                <w:rFonts w:ascii="Arial" w:eastAsia="Times New Roman" w:hAnsi="Arial" w:cs="Arial"/>
                <w:b/>
                <w:bCs/>
                <w:color w:val="000000"/>
                <w:sz w:val="20"/>
                <w:szCs w:val="20"/>
              </w:rPr>
            </w:pPr>
          </w:p>
        </w:tc>
      </w:tr>
      <w:tr w:rsidR="003E7E75" w:rsidRPr="003E7E75">
        <w:trPr>
          <w:ins w:id="548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84" w:author="Arjan" w:date="2013-02-08T00:31:00Z"/>
                <w:rFonts w:ascii="Arial" w:eastAsia="Times New Roman" w:hAnsi="Arial" w:cs="Arial"/>
                <w:color w:val="000000"/>
                <w:sz w:val="20"/>
                <w:szCs w:val="20"/>
              </w:rPr>
            </w:pPr>
            <w:ins w:id="5485" w:author="Arjan" w:date="2013-02-08T00:31: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486" w:author="Arjan" w:date="2013-02-08T00:31:00Z"/>
                <w:rFonts w:ascii="Arial" w:eastAsia="Times New Roman" w:hAnsi="Arial" w:cs="Arial"/>
                <w:color w:val="000000"/>
                <w:sz w:val="20"/>
                <w:szCs w:val="20"/>
              </w:rPr>
            </w:pPr>
            <w:ins w:id="5487"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Att.Notes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Omschrijving van de aard van de relatie van de andere ZAAK tot de (onderhanden) ZAAK</w:t>
              </w:r>
              <w:r w:rsidRPr="003E7E75">
                <w:rPr>
                  <w:rFonts w:ascii="Arial" w:hAnsi="Arial" w:cs="Arial"/>
                  <w:sz w:val="20"/>
                  <w:szCs w:val="20"/>
                  <w:lang w:val="en-AU"/>
                </w:rPr>
                <w:fldChar w:fldCharType="end"/>
              </w:r>
            </w:ins>
          </w:p>
        </w:tc>
      </w:tr>
      <w:tr w:rsidR="003E7E75" w:rsidRPr="003E7E75">
        <w:trPr>
          <w:trHeight w:val="230"/>
          <w:ins w:id="548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8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90" w:author="Arjan" w:date="2013-02-08T00:31:00Z"/>
                <w:rFonts w:ascii="Arial" w:eastAsia="Times New Roman" w:hAnsi="Arial" w:cs="Arial"/>
                <w:b/>
                <w:bCs/>
                <w:color w:val="000000"/>
                <w:sz w:val="20"/>
                <w:szCs w:val="20"/>
              </w:rPr>
            </w:pPr>
          </w:p>
        </w:tc>
      </w:tr>
      <w:tr w:rsidR="003E7E75" w:rsidRPr="003E7E75">
        <w:trPr>
          <w:trHeight w:val="230"/>
          <w:ins w:id="549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92" w:author="Arjan" w:date="2013-02-08T00:31:00Z"/>
                <w:rFonts w:ascii="Arial" w:eastAsia="Times New Roman" w:hAnsi="Arial" w:cs="Arial"/>
                <w:color w:val="000000"/>
                <w:sz w:val="20"/>
                <w:szCs w:val="20"/>
              </w:rPr>
            </w:pPr>
            <w:ins w:id="5493" w:author="Arjan" w:date="2013-02-08T00:31: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94" w:author="Arjan" w:date="2013-02-08T00:31:00Z"/>
                <w:rFonts w:ascii="Arial" w:eastAsia="Times New Roman" w:hAnsi="Arial" w:cs="Arial"/>
                <w:color w:val="000000"/>
                <w:sz w:val="20"/>
                <w:szCs w:val="20"/>
              </w:rPr>
            </w:pPr>
            <w:ins w:id="5495" w:author="Arjan" w:date="2013-02-08T00:31:00Z">
              <w:r w:rsidRPr="003E7E75">
                <w:rPr>
                  <w:rFonts w:ascii="Arial" w:eastAsia="Times New Roman" w:hAnsi="Arial" w:cs="Arial"/>
                  <w:color w:val="000000"/>
                  <w:sz w:val="20"/>
                  <w:szCs w:val="20"/>
                </w:rPr>
                <w:t>KING</w:t>
              </w:r>
            </w:ins>
          </w:p>
        </w:tc>
      </w:tr>
      <w:tr w:rsidR="003E7E75" w:rsidRPr="003E7E75">
        <w:trPr>
          <w:ins w:id="549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9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498" w:author="Arjan" w:date="2013-02-08T00:31:00Z"/>
                <w:rFonts w:ascii="Arial" w:eastAsia="Times New Roman" w:hAnsi="Arial" w:cs="Arial"/>
                <w:b/>
                <w:bCs/>
                <w:color w:val="000000"/>
                <w:sz w:val="20"/>
                <w:szCs w:val="20"/>
              </w:rPr>
            </w:pPr>
          </w:p>
        </w:tc>
      </w:tr>
      <w:tr w:rsidR="003E7E75" w:rsidRPr="003E7E75">
        <w:trPr>
          <w:ins w:id="549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00" w:author="Arjan" w:date="2013-02-08T00:31:00Z"/>
                <w:rFonts w:ascii="Arial" w:eastAsia="Times New Roman" w:hAnsi="Arial" w:cs="Arial"/>
                <w:color w:val="000000"/>
                <w:sz w:val="20"/>
                <w:szCs w:val="20"/>
              </w:rPr>
            </w:pPr>
            <w:ins w:id="5501" w:author="Arjan" w:date="2013-02-08T00:31: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02" w:author="Arjan" w:date="2013-02-08T00:31:00Z"/>
                <w:rFonts w:ascii="Arial" w:eastAsia="Times New Roman" w:hAnsi="Arial" w:cs="Arial"/>
                <w:color w:val="000000"/>
                <w:sz w:val="20"/>
                <w:szCs w:val="20"/>
              </w:rPr>
            </w:pPr>
            <w:ins w:id="5503" w:author="Arjan" w:date="2013-02-08T00:31:00Z">
              <w:r w:rsidRPr="003E7E75">
                <w:rPr>
                  <w:rFonts w:ascii="Arial" w:eastAsia="Times New Roman" w:hAnsi="Arial" w:cs="Arial"/>
                  <w:color w:val="000000"/>
                  <w:sz w:val="20"/>
                  <w:szCs w:val="20"/>
                </w:rPr>
                <w:t>1 januari 2013</w:t>
              </w:r>
            </w:ins>
          </w:p>
        </w:tc>
      </w:tr>
      <w:tr w:rsidR="003E7E75" w:rsidRPr="003E7E75">
        <w:trPr>
          <w:ins w:id="550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0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06" w:author="Arjan" w:date="2013-02-08T00:31:00Z"/>
                <w:rFonts w:ascii="Arial" w:eastAsia="Times New Roman" w:hAnsi="Arial" w:cs="Arial"/>
                <w:b/>
                <w:bCs/>
                <w:color w:val="000000"/>
                <w:sz w:val="20"/>
                <w:szCs w:val="20"/>
              </w:rPr>
            </w:pPr>
          </w:p>
        </w:tc>
      </w:tr>
      <w:tr w:rsidR="003E7E75" w:rsidRPr="003E7E75">
        <w:trPr>
          <w:ins w:id="550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08" w:author="Arjan" w:date="2013-02-08T00:31:00Z"/>
                <w:rFonts w:ascii="Arial" w:eastAsia="Times New Roman" w:hAnsi="Arial" w:cs="Arial"/>
                <w:color w:val="000000"/>
                <w:sz w:val="20"/>
                <w:szCs w:val="20"/>
              </w:rPr>
            </w:pPr>
            <w:ins w:id="5509" w:author="Arjan" w:date="2013-02-08T00:31: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10" w:author="Arjan" w:date="2013-02-08T00:31:00Z"/>
                <w:rFonts w:ascii="Arial" w:eastAsia="Times New Roman" w:hAnsi="Arial" w:cs="Arial"/>
                <w:color w:val="000000"/>
                <w:sz w:val="20"/>
                <w:szCs w:val="20"/>
              </w:rPr>
            </w:pPr>
          </w:p>
        </w:tc>
      </w:tr>
      <w:tr w:rsidR="003E7E75" w:rsidRPr="003E7E75">
        <w:trPr>
          <w:ins w:id="551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1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13" w:author="Arjan" w:date="2013-02-08T00:31:00Z"/>
                <w:rFonts w:ascii="Arial" w:eastAsia="Times New Roman" w:hAnsi="Arial" w:cs="Arial"/>
                <w:b/>
                <w:bCs/>
                <w:color w:val="000000"/>
                <w:sz w:val="20"/>
                <w:szCs w:val="20"/>
              </w:rPr>
            </w:pPr>
          </w:p>
        </w:tc>
      </w:tr>
      <w:tr w:rsidR="003E7E75" w:rsidRPr="003E7E75">
        <w:trPr>
          <w:ins w:id="551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15" w:author="Arjan" w:date="2013-02-08T00:31:00Z"/>
                <w:rFonts w:ascii="Arial" w:eastAsia="Times New Roman" w:hAnsi="Arial" w:cs="Arial"/>
                <w:color w:val="000000"/>
                <w:sz w:val="20"/>
                <w:szCs w:val="20"/>
              </w:rPr>
            </w:pPr>
            <w:ins w:id="5516" w:author="Arjan" w:date="2013-02-08T00:31: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517" w:author="Arjan" w:date="2013-02-08T00:31:00Z"/>
                <w:rFonts w:ascii="Arial" w:eastAsia="Times New Roman" w:hAnsi="Arial" w:cs="Arial"/>
                <w:color w:val="000000"/>
                <w:sz w:val="20"/>
                <w:szCs w:val="20"/>
              </w:rPr>
            </w:pPr>
            <w:ins w:id="5518"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Att.Type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AN15</w:t>
              </w:r>
              <w:r w:rsidRPr="003E7E75">
                <w:rPr>
                  <w:rFonts w:ascii="Arial" w:hAnsi="Arial" w:cs="Arial"/>
                  <w:sz w:val="20"/>
                  <w:szCs w:val="20"/>
                  <w:lang w:val="en-AU"/>
                </w:rPr>
                <w:fldChar w:fldCharType="end"/>
              </w:r>
            </w:ins>
          </w:p>
        </w:tc>
      </w:tr>
      <w:tr w:rsidR="003E7E75" w:rsidRPr="003E7E75">
        <w:trPr>
          <w:trHeight w:val="230"/>
          <w:ins w:id="551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2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21" w:author="Arjan" w:date="2013-02-08T00:31:00Z"/>
                <w:rFonts w:ascii="Arial" w:eastAsia="Times New Roman" w:hAnsi="Arial" w:cs="Arial"/>
                <w:b/>
                <w:bCs/>
                <w:color w:val="000000"/>
                <w:sz w:val="20"/>
                <w:szCs w:val="20"/>
              </w:rPr>
            </w:pPr>
          </w:p>
        </w:tc>
      </w:tr>
      <w:tr w:rsidR="003E7E75" w:rsidRPr="003E7E75">
        <w:trPr>
          <w:trHeight w:val="230"/>
          <w:ins w:id="552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23" w:author="Arjan" w:date="2013-02-08T00:31:00Z"/>
                <w:rFonts w:ascii="Arial" w:eastAsia="Times New Roman" w:hAnsi="Arial" w:cs="Arial"/>
                <w:color w:val="000000"/>
                <w:sz w:val="20"/>
                <w:szCs w:val="20"/>
              </w:rPr>
            </w:pPr>
            <w:proofErr w:type="spellStart"/>
            <w:ins w:id="5524" w:author="Arjan" w:date="2013-02-08T00:31:00Z">
              <w:r w:rsidRPr="003E7E75">
                <w:rPr>
                  <w:rFonts w:ascii="Arial" w:eastAsia="Times New Roman" w:hAnsi="Arial" w:cs="Arial"/>
                  <w:b/>
                  <w:bCs/>
                  <w:color w:val="000000"/>
                  <w:sz w:val="20"/>
                  <w:szCs w:val="20"/>
                </w:rPr>
                <w:t>Waardenverzameling</w:t>
              </w:r>
              <w:proofErr w:type="spellEnd"/>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25" w:author="Arjan" w:date="2013-02-08T00:31:00Z"/>
                <w:rFonts w:ascii="Arial" w:eastAsia="Times New Roman" w:hAnsi="Arial" w:cs="Arial"/>
                <w:color w:val="000000"/>
                <w:sz w:val="20"/>
                <w:szCs w:val="20"/>
              </w:rPr>
            </w:pPr>
            <w:ins w:id="5526" w:author="Arjan" w:date="2013-02-08T00:31:00Z">
              <w:r w:rsidRPr="003E7E75">
                <w:rPr>
                  <w:rFonts w:ascii="Arial" w:eastAsia="Times New Roman" w:hAnsi="Arial" w:cs="Arial"/>
                  <w:color w:val="000000"/>
                  <w:sz w:val="20"/>
                  <w:szCs w:val="20"/>
                </w:rPr>
                <w:t>- "is vervolg op" (de onderhanden zaak is een vervolg op de andere zaak)</w:t>
              </w:r>
            </w:ins>
          </w:p>
          <w:p w:rsidR="003E7E75" w:rsidRPr="003E7E75" w:rsidRDefault="003E7E75" w:rsidP="003E7E75">
            <w:pPr>
              <w:autoSpaceDE w:val="0"/>
              <w:autoSpaceDN w:val="0"/>
              <w:adjustRightInd w:val="0"/>
              <w:spacing w:after="0" w:line="240" w:lineRule="auto"/>
              <w:rPr>
                <w:ins w:id="5527" w:author="Arjan" w:date="2013-02-08T00:31:00Z"/>
                <w:rFonts w:ascii="Arial" w:eastAsia="Times New Roman" w:hAnsi="Arial" w:cs="Arial"/>
                <w:color w:val="000000"/>
                <w:sz w:val="20"/>
                <w:szCs w:val="20"/>
              </w:rPr>
            </w:pPr>
            <w:ins w:id="5528" w:author="Arjan" w:date="2013-02-08T00:31:00Z">
              <w:r w:rsidRPr="003E7E75">
                <w:rPr>
                  <w:rFonts w:ascii="Arial" w:eastAsia="Times New Roman" w:hAnsi="Arial" w:cs="Arial"/>
                  <w:color w:val="000000"/>
                  <w:sz w:val="20"/>
                  <w:szCs w:val="20"/>
                </w:rPr>
                <w:t>- "betreft" (de andere zaak heeft betrekking op de onderhanden zaak)</w:t>
              </w:r>
            </w:ins>
          </w:p>
          <w:p w:rsidR="003E7E75" w:rsidRPr="003E7E75" w:rsidRDefault="003E7E75" w:rsidP="003E7E75">
            <w:pPr>
              <w:autoSpaceDE w:val="0"/>
              <w:autoSpaceDN w:val="0"/>
              <w:adjustRightInd w:val="0"/>
              <w:spacing w:after="0" w:line="240" w:lineRule="auto"/>
              <w:rPr>
                <w:ins w:id="5529" w:author="Arjan" w:date="2013-02-08T00:31:00Z"/>
                <w:rFonts w:ascii="Arial" w:eastAsia="Times New Roman" w:hAnsi="Arial" w:cs="Arial"/>
                <w:color w:val="000000"/>
                <w:sz w:val="20"/>
                <w:szCs w:val="20"/>
              </w:rPr>
            </w:pPr>
            <w:ins w:id="5530" w:author="Arjan" w:date="2013-02-08T00:31:00Z">
              <w:r w:rsidRPr="003E7E75">
                <w:rPr>
                  <w:rFonts w:ascii="Arial" w:eastAsia="Times New Roman" w:hAnsi="Arial" w:cs="Arial"/>
                  <w:color w:val="000000"/>
                  <w:sz w:val="20"/>
                  <w:szCs w:val="20"/>
                </w:rPr>
                <w:t>- "draagt bij" (de andere zaak levert een bijdrage aan het bereiken van de uitkomst van de onderhanden zaak)</w:t>
              </w:r>
            </w:ins>
          </w:p>
        </w:tc>
      </w:tr>
      <w:tr w:rsidR="003E7E75" w:rsidRPr="003E7E75">
        <w:trPr>
          <w:trHeight w:val="215"/>
          <w:ins w:id="553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3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33" w:author="Arjan" w:date="2013-02-08T00:31:00Z"/>
                <w:rFonts w:ascii="Arial" w:eastAsia="Times New Roman" w:hAnsi="Arial" w:cs="Arial"/>
                <w:b/>
                <w:bCs/>
                <w:color w:val="000000"/>
                <w:sz w:val="20"/>
                <w:szCs w:val="20"/>
              </w:rPr>
            </w:pPr>
          </w:p>
        </w:tc>
      </w:tr>
      <w:tr w:rsidR="003E7E75" w:rsidRPr="003E7E75">
        <w:trPr>
          <w:trHeight w:val="215"/>
          <w:ins w:id="553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35" w:author="Arjan" w:date="2013-02-08T00:31:00Z"/>
                <w:rFonts w:ascii="Arial" w:eastAsia="Times New Roman" w:hAnsi="Arial" w:cs="Arial"/>
                <w:color w:val="000000"/>
                <w:sz w:val="20"/>
                <w:szCs w:val="20"/>
              </w:rPr>
            </w:pPr>
            <w:ins w:id="5536" w:author="Arjan" w:date="2013-02-08T00:31: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37" w:author="Arjan" w:date="2013-02-08T00:31:00Z"/>
                <w:rFonts w:ascii="Arial" w:eastAsia="Times New Roman" w:hAnsi="Arial" w:cs="Arial"/>
                <w:color w:val="000000"/>
                <w:sz w:val="20"/>
                <w:szCs w:val="20"/>
              </w:rPr>
            </w:pPr>
            <w:ins w:id="5538" w:author="Arjan" w:date="2013-02-08T00:31:00Z">
              <w:r w:rsidRPr="003E7E75">
                <w:rPr>
                  <w:rFonts w:ascii="Arial" w:eastAsia="Times New Roman" w:hAnsi="Arial" w:cs="Arial"/>
                  <w:color w:val="000000"/>
                  <w:sz w:val="20"/>
                  <w:szCs w:val="20"/>
                </w:rPr>
                <w:t>Nee</w:t>
              </w:r>
            </w:ins>
          </w:p>
        </w:tc>
      </w:tr>
      <w:tr w:rsidR="003E7E75" w:rsidRPr="003E7E75">
        <w:trPr>
          <w:trHeight w:val="230"/>
          <w:ins w:id="553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1" w:author="Arjan" w:date="2013-02-08T00:31:00Z"/>
                <w:rFonts w:ascii="Arial" w:eastAsia="Times New Roman" w:hAnsi="Arial" w:cs="Arial"/>
                <w:b/>
                <w:bCs/>
                <w:color w:val="000000"/>
                <w:sz w:val="20"/>
                <w:szCs w:val="20"/>
              </w:rPr>
            </w:pPr>
          </w:p>
        </w:tc>
      </w:tr>
      <w:tr w:rsidR="003E7E75" w:rsidRPr="003E7E75">
        <w:trPr>
          <w:trHeight w:val="230"/>
          <w:ins w:id="554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3" w:author="Arjan" w:date="2013-02-08T00:31:00Z"/>
                <w:rFonts w:ascii="Arial" w:eastAsia="Times New Roman" w:hAnsi="Arial" w:cs="Arial"/>
                <w:color w:val="000000"/>
                <w:sz w:val="20"/>
                <w:szCs w:val="20"/>
              </w:rPr>
            </w:pPr>
            <w:ins w:id="5544" w:author="Arjan" w:date="2013-02-08T00:31: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5" w:author="Arjan" w:date="2013-02-08T00:31:00Z"/>
                <w:rFonts w:ascii="Arial" w:eastAsia="Times New Roman" w:hAnsi="Arial" w:cs="Arial"/>
                <w:color w:val="000000"/>
                <w:sz w:val="20"/>
                <w:szCs w:val="20"/>
              </w:rPr>
            </w:pPr>
            <w:ins w:id="5546" w:author="Arjan" w:date="2013-02-08T00:31:00Z">
              <w:r w:rsidRPr="003E7E75">
                <w:rPr>
                  <w:rFonts w:ascii="Arial" w:eastAsia="Times New Roman" w:hAnsi="Arial" w:cs="Arial"/>
                  <w:color w:val="000000"/>
                  <w:sz w:val="20"/>
                  <w:szCs w:val="20"/>
                </w:rPr>
                <w:t>Nee</w:t>
              </w:r>
            </w:ins>
          </w:p>
        </w:tc>
      </w:tr>
      <w:tr w:rsidR="003E7E75" w:rsidRPr="003E7E75">
        <w:trPr>
          <w:trHeight w:val="230"/>
          <w:ins w:id="554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49" w:author="Arjan" w:date="2013-02-08T00:31:00Z"/>
                <w:rFonts w:ascii="Arial" w:eastAsia="Times New Roman" w:hAnsi="Arial" w:cs="Arial"/>
                <w:b/>
                <w:bCs/>
                <w:color w:val="000000"/>
                <w:sz w:val="20"/>
                <w:szCs w:val="20"/>
              </w:rPr>
            </w:pPr>
          </w:p>
        </w:tc>
      </w:tr>
      <w:tr w:rsidR="003E7E75" w:rsidRPr="003E7E75">
        <w:trPr>
          <w:trHeight w:val="230"/>
          <w:ins w:id="555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51" w:author="Arjan" w:date="2013-02-08T00:31:00Z"/>
                <w:rFonts w:ascii="Arial" w:eastAsia="Times New Roman" w:hAnsi="Arial" w:cs="Arial"/>
                <w:color w:val="000000"/>
                <w:sz w:val="20"/>
                <w:szCs w:val="20"/>
              </w:rPr>
            </w:pPr>
            <w:ins w:id="5552" w:author="Arjan" w:date="2013-02-08T00:31: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53" w:author="Arjan" w:date="2013-02-08T00:31:00Z"/>
                <w:rFonts w:ascii="Arial" w:eastAsia="Times New Roman" w:hAnsi="Arial" w:cs="Arial"/>
                <w:color w:val="000000"/>
                <w:sz w:val="20"/>
                <w:szCs w:val="20"/>
              </w:rPr>
            </w:pPr>
          </w:p>
        </w:tc>
      </w:tr>
      <w:tr w:rsidR="003E7E75" w:rsidRPr="003E7E75">
        <w:trPr>
          <w:trHeight w:val="230"/>
          <w:ins w:id="555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5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56" w:author="Arjan" w:date="2013-02-08T00:31:00Z"/>
                <w:rFonts w:ascii="Arial" w:eastAsia="Times New Roman" w:hAnsi="Arial" w:cs="Arial"/>
                <w:b/>
                <w:bCs/>
                <w:color w:val="000000"/>
                <w:sz w:val="20"/>
                <w:szCs w:val="20"/>
              </w:rPr>
            </w:pPr>
          </w:p>
        </w:tc>
      </w:tr>
      <w:tr w:rsidR="003E7E75" w:rsidRPr="003E7E75">
        <w:trPr>
          <w:trHeight w:val="230"/>
          <w:ins w:id="555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58" w:author="Arjan" w:date="2013-02-08T00:31:00Z"/>
                <w:rFonts w:ascii="Arial" w:eastAsia="Times New Roman" w:hAnsi="Arial" w:cs="Arial"/>
                <w:color w:val="000000"/>
                <w:sz w:val="20"/>
                <w:szCs w:val="20"/>
              </w:rPr>
            </w:pPr>
            <w:ins w:id="5559" w:author="Arjan" w:date="2013-02-08T00:31: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60" w:author="Arjan" w:date="2013-02-08T00:31:00Z"/>
                <w:rFonts w:ascii="Arial" w:eastAsia="Times New Roman" w:hAnsi="Arial" w:cs="Arial"/>
                <w:color w:val="000000"/>
                <w:sz w:val="20"/>
                <w:szCs w:val="20"/>
              </w:rPr>
            </w:pPr>
            <w:ins w:id="5561" w:author="Arjan" w:date="2013-02-08T00:31:00Z">
              <w:r w:rsidRPr="003E7E75">
                <w:rPr>
                  <w:rFonts w:ascii="Arial" w:eastAsia="Times New Roman" w:hAnsi="Arial" w:cs="Arial"/>
                  <w:color w:val="000000"/>
                  <w:sz w:val="20"/>
                  <w:szCs w:val="20"/>
                </w:rPr>
                <w:t>Nee</w:t>
              </w:r>
            </w:ins>
          </w:p>
        </w:tc>
      </w:tr>
      <w:tr w:rsidR="003E7E75" w:rsidRPr="003E7E75">
        <w:trPr>
          <w:trHeight w:val="230"/>
          <w:ins w:id="556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6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64" w:author="Arjan" w:date="2013-02-08T00:31:00Z"/>
                <w:rFonts w:ascii="Arial" w:eastAsia="Times New Roman" w:hAnsi="Arial" w:cs="Arial"/>
                <w:b/>
                <w:bCs/>
                <w:color w:val="000000"/>
                <w:sz w:val="20"/>
                <w:szCs w:val="20"/>
              </w:rPr>
            </w:pPr>
          </w:p>
        </w:tc>
      </w:tr>
      <w:tr w:rsidR="003E7E75" w:rsidRPr="003E7E75">
        <w:trPr>
          <w:trHeight w:val="230"/>
          <w:ins w:id="556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66" w:author="Arjan" w:date="2013-02-08T00:31:00Z"/>
                <w:rFonts w:ascii="Arial" w:eastAsia="Times New Roman" w:hAnsi="Arial" w:cs="Arial"/>
                <w:color w:val="000000"/>
                <w:sz w:val="20"/>
                <w:szCs w:val="20"/>
              </w:rPr>
            </w:pPr>
            <w:ins w:id="5567" w:author="Arjan" w:date="2013-02-08T00:31: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68" w:author="Arjan" w:date="2013-02-08T00:31:00Z"/>
                <w:rFonts w:ascii="Arial" w:eastAsia="Times New Roman" w:hAnsi="Arial" w:cs="Arial"/>
                <w:color w:val="000000"/>
                <w:sz w:val="20"/>
                <w:szCs w:val="20"/>
              </w:rPr>
            </w:pPr>
            <w:ins w:id="5569" w:author="Arjan" w:date="2013-02-08T00:31:00Z">
              <w:r w:rsidRPr="003E7E75">
                <w:rPr>
                  <w:rFonts w:ascii="Arial" w:eastAsia="Times New Roman" w:hAnsi="Arial" w:cs="Arial"/>
                  <w:color w:val="000000"/>
                  <w:sz w:val="20"/>
                  <w:szCs w:val="20"/>
                </w:rPr>
                <w:t>Nee</w:t>
              </w:r>
            </w:ins>
          </w:p>
        </w:tc>
      </w:tr>
      <w:tr w:rsidR="003E7E75" w:rsidRPr="003E7E75">
        <w:trPr>
          <w:trHeight w:val="230"/>
          <w:ins w:id="557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7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72" w:author="Arjan" w:date="2013-02-08T00:31:00Z"/>
                <w:rFonts w:ascii="Arial" w:eastAsia="Times New Roman" w:hAnsi="Arial" w:cs="Arial"/>
                <w:b/>
                <w:bCs/>
                <w:color w:val="000000"/>
                <w:sz w:val="20"/>
                <w:szCs w:val="20"/>
              </w:rPr>
            </w:pPr>
          </w:p>
        </w:tc>
      </w:tr>
      <w:tr w:rsidR="003E7E75" w:rsidRPr="003E7E75">
        <w:trPr>
          <w:trHeight w:val="230"/>
          <w:ins w:id="557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74" w:author="Arjan" w:date="2013-02-08T00:31:00Z"/>
                <w:rFonts w:ascii="Arial" w:eastAsia="Times New Roman" w:hAnsi="Arial" w:cs="Arial"/>
                <w:color w:val="000000"/>
                <w:sz w:val="20"/>
                <w:szCs w:val="20"/>
              </w:rPr>
            </w:pPr>
            <w:ins w:id="5575" w:author="Arjan" w:date="2013-02-08T00:31:00Z">
              <w:r w:rsidRPr="003E7E75">
                <w:rPr>
                  <w:rFonts w:ascii="Arial" w:eastAsia="Times New Roman" w:hAnsi="Arial" w:cs="Arial"/>
                  <w:b/>
                  <w:bCs/>
                  <w:color w:val="000000"/>
                  <w:sz w:val="20"/>
                  <w:szCs w:val="20"/>
                </w:rPr>
                <w:t xml:space="preserve">Indicatie </w:t>
              </w:r>
              <w:proofErr w:type="spellStart"/>
              <w:r w:rsidRPr="003E7E75">
                <w:rPr>
                  <w:rFonts w:ascii="Arial" w:eastAsia="Times New Roman" w:hAnsi="Arial" w:cs="Arial"/>
                  <w:b/>
                  <w:bCs/>
                  <w:color w:val="000000"/>
                  <w:sz w:val="20"/>
                  <w:szCs w:val="20"/>
                </w:rPr>
                <w:t>kardinaliteit</w:t>
              </w:r>
              <w:proofErr w:type="spellEnd"/>
            </w:ins>
          </w:p>
        </w:tc>
        <w:tc>
          <w:tcPr>
            <w:tcW w:w="5670" w:type="dxa"/>
            <w:tcBorders>
              <w:top w:val="nil"/>
              <w:left w:val="nil"/>
              <w:bottom w:val="nil"/>
              <w:right w:val="nil"/>
            </w:tcBorders>
          </w:tcPr>
          <w:p w:rsidR="003E7E75" w:rsidRPr="003E7E75" w:rsidRDefault="00D44D5A" w:rsidP="003E7E75">
            <w:pPr>
              <w:autoSpaceDE w:val="0"/>
              <w:autoSpaceDN w:val="0"/>
              <w:adjustRightInd w:val="0"/>
              <w:spacing w:after="0" w:line="240" w:lineRule="auto"/>
              <w:rPr>
                <w:ins w:id="5576" w:author="Arjan" w:date="2013-02-08T00:31:00Z"/>
                <w:rFonts w:ascii="Arial" w:eastAsia="Times New Roman" w:hAnsi="Arial" w:cs="Arial"/>
                <w:color w:val="000000"/>
                <w:sz w:val="20"/>
                <w:szCs w:val="20"/>
              </w:rPr>
            </w:pPr>
            <w:ins w:id="5577"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3E7E75" w:rsidRPr="003E7E75">
        <w:trPr>
          <w:trHeight w:val="230"/>
          <w:ins w:id="557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7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80" w:author="Arjan" w:date="2013-02-08T00:31:00Z"/>
                <w:rFonts w:ascii="Arial" w:eastAsia="Times New Roman" w:hAnsi="Arial" w:cs="Arial"/>
                <w:b/>
                <w:bCs/>
                <w:color w:val="000000"/>
                <w:sz w:val="20"/>
                <w:szCs w:val="20"/>
              </w:rPr>
            </w:pPr>
          </w:p>
        </w:tc>
      </w:tr>
      <w:tr w:rsidR="003E7E75" w:rsidRPr="003E7E75">
        <w:trPr>
          <w:trHeight w:val="230"/>
          <w:ins w:id="558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82" w:author="Arjan" w:date="2013-02-08T00:31:00Z"/>
                <w:rFonts w:ascii="Arial" w:eastAsia="Times New Roman" w:hAnsi="Arial" w:cs="Arial"/>
                <w:color w:val="000000"/>
                <w:sz w:val="20"/>
                <w:szCs w:val="20"/>
              </w:rPr>
            </w:pPr>
            <w:ins w:id="5583" w:author="Arjan" w:date="2013-02-08T00:31: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84" w:author="Arjan" w:date="2013-02-08T00:31:00Z"/>
                <w:rFonts w:ascii="Arial" w:eastAsia="Times New Roman" w:hAnsi="Arial" w:cs="Arial"/>
                <w:color w:val="000000"/>
                <w:sz w:val="20"/>
                <w:szCs w:val="20"/>
              </w:rPr>
            </w:pPr>
            <w:ins w:id="5585" w:author="Arjan" w:date="2013-02-08T00:31:00Z">
              <w:r w:rsidRPr="003E7E75">
                <w:rPr>
                  <w:rFonts w:ascii="Arial" w:eastAsia="Times New Roman" w:hAnsi="Arial" w:cs="Arial"/>
                  <w:color w:val="000000"/>
                  <w:sz w:val="20"/>
                  <w:szCs w:val="20"/>
                </w:rPr>
                <w:t>Gemeentelijk basisgegeven</w:t>
              </w:r>
            </w:ins>
          </w:p>
        </w:tc>
      </w:tr>
      <w:tr w:rsidR="003E7E75" w:rsidRPr="003E7E75">
        <w:trPr>
          <w:trHeight w:val="230"/>
          <w:ins w:id="558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8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88" w:author="Arjan" w:date="2013-02-08T00:31:00Z"/>
                <w:rFonts w:ascii="Arial" w:eastAsia="Times New Roman" w:hAnsi="Arial" w:cs="Arial"/>
                <w:b/>
                <w:bCs/>
                <w:color w:val="000000"/>
                <w:sz w:val="20"/>
                <w:szCs w:val="20"/>
              </w:rPr>
            </w:pPr>
          </w:p>
        </w:tc>
      </w:tr>
      <w:tr w:rsidR="003E7E75" w:rsidRPr="003E7E75">
        <w:trPr>
          <w:trHeight w:val="230"/>
          <w:ins w:id="558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90" w:author="Arjan" w:date="2013-02-08T00:31:00Z"/>
                <w:rFonts w:ascii="Arial" w:eastAsia="Times New Roman" w:hAnsi="Arial" w:cs="Arial"/>
                <w:b/>
                <w:bCs/>
                <w:color w:val="000000"/>
                <w:sz w:val="20"/>
                <w:szCs w:val="20"/>
              </w:rPr>
            </w:pPr>
            <w:ins w:id="5591" w:author="Arjan" w:date="2013-02-08T00:31: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5592" w:author="Arjan" w:date="2013-02-08T00:31:00Z"/>
                <w:rFonts w:ascii="Arial" w:eastAsia="Times New Roman" w:hAnsi="Arial" w:cs="Arial"/>
                <w:b/>
                <w:bCs/>
                <w:color w:val="000000"/>
                <w:sz w:val="20"/>
                <w:szCs w:val="20"/>
              </w:rPr>
            </w:pPr>
            <w:ins w:id="5593" w:author="Arjan" w:date="2013-02-08T00:31:00Z">
              <w:r w:rsidRPr="003E7E75">
                <w:rPr>
                  <w:rFonts w:ascii="Arial" w:eastAsia="Times New Roman" w:hAnsi="Arial" w:cs="Arial"/>
                  <w:b/>
                  <w:bCs/>
                  <w:color w:val="000000"/>
                  <w:sz w:val="20"/>
                  <w:szCs w:val="20"/>
                </w:rPr>
                <w:t>-</w:t>
              </w:r>
            </w:ins>
          </w:p>
        </w:tc>
      </w:tr>
    </w:tbl>
    <w:p w:rsidR="00107DE5" w:rsidRPr="00107DE5" w:rsidRDefault="00D44D5A"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lastRenderedPageBreak/>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107DE5" w:rsidRPr="00107DE5" w:rsidRDefault="00D44D5A"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 xml:space="preserve">Indicatie </w:t>
            </w:r>
            <w:proofErr w:type="spellStart"/>
            <w:r w:rsidRPr="00107DE5">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107DE5" w:rsidRPr="00107DE5" w:rsidRDefault="00D44D5A"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rsidR="00107DE5" w:rsidRPr="00107DE5" w:rsidRDefault="00D44D5A"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107DE5" w:rsidRPr="00107DE5" w:rsidRDefault="00D44D5A"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Connector.Notes</w:instrText>
            </w:r>
            <w:r w:rsidRPr="00107DE5">
              <w:rPr>
                <w:rFonts w:ascii="Arial" w:hAnsi="Arial" w:cs="Arial"/>
                <w:sz w:val="20"/>
                <w:szCs w:val="20"/>
                <w:lang w:val="en-AU"/>
              </w:rPr>
              <w:fldChar w:fldCharType="end"/>
            </w:r>
            <w:r w:rsidR="00107DE5" w:rsidRPr="00107DE5">
              <w:rPr>
                <w:rFonts w:ascii="Arial" w:eastAsia="Times New Roman" w:hAnsi="Arial" w:cs="Arial"/>
                <w:color w:val="610E6A"/>
                <w:sz w:val="20"/>
                <w:szCs w:val="20"/>
              </w:rPr>
              <w:t xml:space="preserve">De verwijzing naar de ZAAK, waarom verzocht is door de initiator daarvan, die </w:t>
            </w:r>
            <w:del w:id="5594" w:author="Arjan" w:date="2013-02-08T13:43:00Z">
              <w:r w:rsidR="00107DE5" w:rsidRPr="00107DE5" w:rsidDel="00107DE5">
                <w:rPr>
                  <w:rFonts w:ascii="Arial" w:eastAsia="Times New Roman" w:hAnsi="Arial" w:cs="Arial"/>
                  <w:color w:val="610E6A"/>
                  <w:sz w:val="20"/>
                  <w:szCs w:val="20"/>
                </w:rPr>
                <w:delText>door de zaak</w:delText>
              </w:r>
            </w:del>
            <w:r w:rsidR="00107DE5" w:rsidRPr="00107DE5">
              <w:rPr>
                <w:rFonts w:ascii="Arial" w:eastAsia="Times New Roman" w:hAnsi="Arial" w:cs="Arial"/>
                <w:color w:val="610E6A"/>
                <w:sz w:val="20"/>
                <w:szCs w:val="20"/>
              </w:rPr>
              <w:t>behandel</w:t>
            </w:r>
            <w:del w:id="5595" w:author="Arjan" w:date="2013-02-08T13:43:00Z">
              <w:r w:rsidR="00107DE5" w:rsidRPr="00107DE5" w:rsidDel="00107DE5">
                <w:rPr>
                  <w:rFonts w:ascii="Arial" w:eastAsia="Times New Roman" w:hAnsi="Arial" w:cs="Arial"/>
                  <w:color w:val="610E6A"/>
                  <w:sz w:val="20"/>
                  <w:szCs w:val="20"/>
                </w:rPr>
                <w:delText>en</w:delText>
              </w:r>
            </w:del>
            <w:r w:rsidR="00107DE5" w:rsidRPr="00107DE5">
              <w:rPr>
                <w:rFonts w:ascii="Arial" w:eastAsia="Times New Roman" w:hAnsi="Arial" w:cs="Arial"/>
                <w:color w:val="610E6A"/>
                <w:sz w:val="20"/>
                <w:szCs w:val="20"/>
              </w:rPr>
              <w:t>d</w:t>
            </w:r>
            <w:del w:id="5596" w:author="Arjan" w:date="2013-02-08T13:43:00Z">
              <w:r w:rsidR="00107DE5" w:rsidRPr="00107DE5" w:rsidDel="00107DE5">
                <w:rPr>
                  <w:rFonts w:ascii="Arial" w:eastAsia="Times New Roman" w:hAnsi="Arial" w:cs="Arial"/>
                  <w:color w:val="610E6A"/>
                  <w:sz w:val="20"/>
                  <w:szCs w:val="20"/>
                </w:rPr>
                <w:delText>e</w:delText>
              </w:r>
            </w:del>
            <w:r w:rsidR="00107DE5" w:rsidRPr="00107DE5">
              <w:rPr>
                <w:rFonts w:ascii="Arial" w:eastAsia="Times New Roman" w:hAnsi="Arial" w:cs="Arial"/>
                <w:color w:val="610E6A"/>
                <w:sz w:val="20"/>
                <w:szCs w:val="20"/>
              </w:rPr>
              <w:t xml:space="preserve"> </w:t>
            </w:r>
            <w:del w:id="5597" w:author="Arjan" w:date="2013-02-08T13:43:00Z">
              <w:r w:rsidR="00107DE5" w:rsidRPr="00107DE5" w:rsidDel="00107DE5">
                <w:rPr>
                  <w:rFonts w:ascii="Arial" w:eastAsia="Times New Roman" w:hAnsi="Arial" w:cs="Arial"/>
                  <w:color w:val="610E6A"/>
                  <w:sz w:val="20"/>
                  <w:szCs w:val="20"/>
                </w:rPr>
                <w:delText>organisatie is opgedeeld</w:delText>
              </w:r>
            </w:del>
            <w:ins w:id="5598" w:author="Arjan" w:date="2013-02-08T13:43:00Z">
              <w:r w:rsidR="00107DE5">
                <w:rPr>
                  <w:rFonts w:ascii="Arial" w:eastAsia="Times New Roman" w:hAnsi="Arial" w:cs="Arial"/>
                  <w:color w:val="610E6A"/>
                  <w:sz w:val="20"/>
                  <w:szCs w:val="20"/>
                </w:rPr>
                <w:t>wordt</w:t>
              </w:r>
            </w:ins>
            <w:r w:rsidR="00107DE5" w:rsidRPr="00107DE5">
              <w:rPr>
                <w:rFonts w:ascii="Arial" w:eastAsia="Times New Roman" w:hAnsi="Arial" w:cs="Arial"/>
                <w:color w:val="610E6A"/>
                <w:sz w:val="20"/>
                <w:szCs w:val="20"/>
              </w:rPr>
              <w:t xml:space="preserve"> in twee of meer separa</w:t>
            </w:r>
            <w:del w:id="5599" w:author="Arjan" w:date="2013-02-08T13:43:00Z">
              <w:r w:rsidR="00107DE5" w:rsidRPr="00107DE5" w:rsidDel="00107DE5">
                <w:rPr>
                  <w:rFonts w:ascii="Arial" w:eastAsia="Times New Roman" w:hAnsi="Arial" w:cs="Arial"/>
                  <w:color w:val="610E6A"/>
                  <w:sz w:val="20"/>
                  <w:szCs w:val="20"/>
                </w:rPr>
                <w:delText>a</w:delText>
              </w:r>
            </w:del>
            <w:r w:rsidR="00107DE5" w:rsidRPr="00107DE5">
              <w:rPr>
                <w:rFonts w:ascii="Arial" w:eastAsia="Times New Roman" w:hAnsi="Arial" w:cs="Arial"/>
                <w:color w:val="610E6A"/>
                <w:sz w:val="20"/>
                <w:szCs w:val="20"/>
              </w:rPr>
              <w:t>t</w:t>
            </w:r>
            <w:ins w:id="5600" w:author="Arjan" w:date="2013-02-08T13:43:00Z">
              <w:r w:rsidR="00107DE5">
                <w:rPr>
                  <w:rFonts w:ascii="Arial" w:eastAsia="Times New Roman" w:hAnsi="Arial" w:cs="Arial"/>
                  <w:color w:val="610E6A"/>
                  <w:sz w:val="20"/>
                  <w:szCs w:val="20"/>
                </w:rPr>
                <w:t>e</w:t>
              </w:r>
            </w:ins>
            <w:r w:rsidR="00107DE5" w:rsidRPr="00107DE5">
              <w:rPr>
                <w:rFonts w:ascii="Arial" w:eastAsia="Times New Roman" w:hAnsi="Arial" w:cs="Arial"/>
                <w:color w:val="610E6A"/>
                <w:sz w:val="20"/>
                <w:szCs w:val="20"/>
              </w:rPr>
              <w:t xml:space="preserve"> </w:t>
            </w:r>
            <w:del w:id="5601" w:author="Arjan" w:date="2013-02-08T13:43:00Z">
              <w:r w:rsidR="00107DE5" w:rsidRPr="00107DE5" w:rsidDel="00107DE5">
                <w:rPr>
                  <w:rFonts w:ascii="Arial" w:eastAsia="Times New Roman" w:hAnsi="Arial" w:cs="Arial"/>
                  <w:color w:val="610E6A"/>
                  <w:sz w:val="20"/>
                  <w:szCs w:val="20"/>
                </w:rPr>
                <w:delText>te behandelen zak</w:delText>
              </w:r>
            </w:del>
            <w:proofErr w:type="spellStart"/>
            <w:ins w:id="5602" w:author="Arjan" w:date="2013-02-08T13:43:00Z">
              <w:r w:rsidR="00107DE5">
                <w:rPr>
                  <w:rFonts w:ascii="Arial" w:eastAsia="Times New Roman" w:hAnsi="Arial" w:cs="Arial"/>
                  <w:color w:val="610E6A"/>
                  <w:sz w:val="20"/>
                  <w:szCs w:val="20"/>
                </w:rPr>
                <w:t>ZAAK</w:t>
              </w:r>
            </w:ins>
            <w:r w:rsidR="00107DE5" w:rsidRPr="00107DE5">
              <w:rPr>
                <w:rFonts w:ascii="Arial" w:eastAsia="Times New Roman" w:hAnsi="Arial" w:cs="Arial"/>
                <w:color w:val="610E6A"/>
                <w:sz w:val="20"/>
                <w:szCs w:val="20"/>
              </w:rPr>
              <w:t>en</w:t>
            </w:r>
            <w:proofErr w:type="spellEnd"/>
            <w:r w:rsidR="00107DE5" w:rsidRPr="00107DE5">
              <w:rPr>
                <w:rFonts w:ascii="Arial" w:eastAsia="Times New Roman" w:hAnsi="Arial" w:cs="Arial"/>
                <w:color w:val="610E6A"/>
                <w:sz w:val="20"/>
                <w:szCs w:val="20"/>
              </w:rPr>
              <w:t xml:space="preserve"> waarvan de onderhavige </w:t>
            </w:r>
            <w:del w:id="5603" w:author="Arjan" w:date="2013-02-08T13:44:00Z">
              <w:r w:rsidR="00107DE5" w:rsidRPr="00107DE5" w:rsidDel="00107DE5">
                <w:rPr>
                  <w:rFonts w:ascii="Arial" w:eastAsia="Times New Roman" w:hAnsi="Arial" w:cs="Arial"/>
                  <w:color w:val="610E6A"/>
                  <w:sz w:val="20"/>
                  <w:szCs w:val="20"/>
                </w:rPr>
                <w:delText>zaak</w:delText>
              </w:r>
            </w:del>
            <w:ins w:id="5604" w:author="Arjan" w:date="2013-02-08T13:44:00Z">
              <w:r w:rsidR="00107DE5">
                <w:rPr>
                  <w:rFonts w:ascii="Arial" w:eastAsia="Times New Roman" w:hAnsi="Arial" w:cs="Arial"/>
                  <w:color w:val="610E6A"/>
                  <w:sz w:val="20"/>
                  <w:szCs w:val="20"/>
                </w:rPr>
                <w:t>ZAAK</w:t>
              </w:r>
            </w:ins>
            <w:r w:rsidR="00107DE5" w:rsidRPr="00107DE5">
              <w:rPr>
                <w:rFonts w:ascii="Arial" w:eastAsia="Times New Roman" w:hAnsi="Arial" w:cs="Arial"/>
                <w:color w:val="610E6A"/>
                <w:sz w:val="20"/>
                <w:szCs w:val="20"/>
              </w:rPr>
              <w:t xml:space="preserve"> er één is.</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 xml:space="preserve">Niet altijd is het mogelijk om een zaak, die in de ogen van de initiator daarvan als één samenhangend geheel beschouwd wordt, als één zaak binnen de organisatie te behandelen. </w:t>
            </w:r>
            <w:ins w:id="5605" w:author="Arjan" w:date="2013-02-08T13:46:00Z">
              <w:r>
                <w:rPr>
                  <w:rFonts w:ascii="Arial" w:eastAsia="Times New Roman" w:hAnsi="Arial" w:cs="Arial"/>
                  <w:color w:val="000000"/>
                  <w:sz w:val="20"/>
                  <w:szCs w:val="20"/>
                </w:rPr>
                <w:t xml:space="preserve">Dit doet zich voor </w:t>
              </w:r>
              <w:r w:rsidRPr="00CD63CD">
                <w:rPr>
                  <w:rFonts w:ascii="Arial" w:eastAsia="Times New Roman" w:hAnsi="Arial" w:cs="Arial"/>
                  <w:color w:val="000000"/>
                  <w:sz w:val="20"/>
                  <w:szCs w:val="20"/>
                </w:rPr>
                <w:t xml:space="preserve">als de </w:t>
              </w:r>
              <w:r>
                <w:rPr>
                  <w:rFonts w:ascii="Arial" w:eastAsia="Times New Roman" w:hAnsi="Arial" w:cs="Arial"/>
                  <w:color w:val="000000"/>
                  <w:sz w:val="20"/>
                  <w:szCs w:val="20"/>
                </w:rPr>
                <w:t xml:space="preserve">gewenste producten en diensten in verschillende bedrijfsprocessen vervaardigd worden d.w.z. voor elk gewenst product of dienst, of groep daarvan, is een zelfstandig bedrijfsproces operationeel. </w:t>
              </w:r>
            </w:ins>
            <w:r w:rsidRPr="00107DE5">
              <w:rPr>
                <w:rFonts w:ascii="Arial" w:eastAsia="Times New Roman" w:hAnsi="Arial" w:cs="Arial"/>
                <w:color w:val="000000"/>
                <w:sz w:val="20"/>
                <w:szCs w:val="20"/>
              </w:rPr>
              <w:t xml:space="preserve">In dat geval kan de zaakbehandelende organisatie </w:t>
            </w:r>
            <w:ins w:id="5606" w:author="Arjan" w:date="2013-02-08T13:48:00Z">
              <w:r>
                <w:rPr>
                  <w:rFonts w:ascii="Arial" w:eastAsia="Times New Roman" w:hAnsi="Arial" w:cs="Arial"/>
                  <w:color w:val="000000"/>
                  <w:sz w:val="20"/>
                  <w:szCs w:val="20"/>
                </w:rPr>
                <w:t xml:space="preserve">er voor kiezen </w:t>
              </w:r>
            </w:ins>
            <w:r w:rsidRPr="00107DE5">
              <w:rPr>
                <w:rFonts w:ascii="Arial" w:eastAsia="Times New Roman" w:hAnsi="Arial" w:cs="Arial"/>
                <w:color w:val="000000"/>
                <w:sz w:val="20"/>
                <w:szCs w:val="20"/>
              </w:rPr>
              <w:t xml:space="preserve">de aangevraagde zaak </w:t>
            </w:r>
            <w:del w:id="5607" w:author="Arjan" w:date="2013-02-08T13:47:00Z">
              <w:r w:rsidRPr="00107DE5" w:rsidDel="00107DE5">
                <w:rPr>
                  <w:rFonts w:ascii="Arial" w:eastAsia="Times New Roman" w:hAnsi="Arial" w:cs="Arial"/>
                  <w:color w:val="000000"/>
                  <w:sz w:val="20"/>
                  <w:szCs w:val="20"/>
                </w:rPr>
                <w:delText xml:space="preserve">opsplitsen </w:delText>
              </w:r>
            </w:del>
            <w:ins w:id="5608" w:author="Arjan" w:date="2013-02-08T13:49:00Z">
              <w:r>
                <w:rPr>
                  <w:rFonts w:ascii="Arial" w:eastAsia="Times New Roman" w:hAnsi="Arial" w:cs="Arial"/>
                  <w:color w:val="000000"/>
                  <w:sz w:val="20"/>
                  <w:szCs w:val="20"/>
                </w:rPr>
                <w:t xml:space="preserve">te </w:t>
              </w:r>
            </w:ins>
            <w:ins w:id="5609" w:author="Arjan" w:date="2013-02-08T13:47:00Z">
              <w:r>
                <w:rPr>
                  <w:rFonts w:ascii="Arial" w:eastAsia="Times New Roman" w:hAnsi="Arial" w:cs="Arial"/>
                  <w:color w:val="000000"/>
                  <w:sz w:val="20"/>
                  <w:szCs w:val="20"/>
                </w:rPr>
                <w:t xml:space="preserve">behandelen </w:t>
              </w:r>
            </w:ins>
            <w:r w:rsidRPr="00107DE5">
              <w:rPr>
                <w:rFonts w:ascii="Arial" w:eastAsia="Times New Roman" w:hAnsi="Arial" w:cs="Arial"/>
                <w:color w:val="000000"/>
                <w:sz w:val="20"/>
                <w:szCs w:val="20"/>
              </w:rPr>
              <w:t>in meerdere ‘deelzaken’ die ieder op zich weer een zaak vormen</w:t>
            </w:r>
            <w:ins w:id="5610" w:author="Arjan" w:date="2013-02-08T13:47:00Z">
              <w:r>
                <w:rPr>
                  <w:rFonts w:ascii="Arial" w:eastAsia="Times New Roman" w:hAnsi="Arial" w:cs="Arial"/>
                  <w:color w:val="000000"/>
                  <w:sz w:val="20"/>
                  <w:szCs w:val="20"/>
                </w:rPr>
                <w:t xml:space="preserve"> voor één bedrijfsproces</w:t>
              </w:r>
            </w:ins>
            <w:r w:rsidRPr="00107DE5">
              <w:rPr>
                <w:rFonts w:ascii="Arial" w:eastAsia="Times New Roman" w:hAnsi="Arial" w:cs="Arial"/>
                <w:color w:val="000000"/>
                <w:sz w:val="20"/>
                <w:szCs w:val="20"/>
              </w:rPr>
              <w:t>. Voor de initiator is en blijft de zaak als geheel relevant. De zaakbehandelende organisatie richt zich meer op de deelzaken</w:t>
            </w:r>
            <w:ins w:id="5611" w:author="Arjan" w:date="2013-02-08T13:47:00Z">
              <w:r>
                <w:rPr>
                  <w:rFonts w:ascii="Arial" w:eastAsia="Times New Roman" w:hAnsi="Arial" w:cs="Arial"/>
                  <w:color w:val="000000"/>
                  <w:sz w:val="20"/>
                  <w:szCs w:val="20"/>
                </w:rPr>
                <w:t xml:space="preserve"> en de coördinatie daar</w:t>
              </w:r>
            </w:ins>
            <w:ins w:id="5612" w:author="Arjan" w:date="2013-02-08T13:48:00Z">
              <w:r>
                <w:rPr>
                  <w:rFonts w:ascii="Arial" w:eastAsia="Times New Roman" w:hAnsi="Arial" w:cs="Arial"/>
                  <w:color w:val="000000"/>
                  <w:sz w:val="20"/>
                  <w:szCs w:val="20"/>
                </w:rPr>
                <w:t>tussen (de ‘hoofdzaak’)</w:t>
              </w:r>
            </w:ins>
            <w:r w:rsidRPr="00107DE5">
              <w:rPr>
                <w:rFonts w:ascii="Arial" w:eastAsia="Times New Roman" w:hAnsi="Arial" w:cs="Arial"/>
                <w:color w:val="000000"/>
                <w:sz w:val="20"/>
                <w:szCs w:val="20"/>
              </w:rPr>
              <w:t xml:space="preserve">. De relatiesoort brengt het verband aan tussen al deze zaken zodat alle betrokkenen juist en doelgericht </w:t>
            </w:r>
            <w:proofErr w:type="spellStart"/>
            <w:r w:rsidRPr="00107DE5">
              <w:rPr>
                <w:rFonts w:ascii="Arial" w:eastAsia="Times New Roman" w:hAnsi="Arial" w:cs="Arial"/>
                <w:color w:val="000000"/>
                <w:sz w:val="20"/>
                <w:szCs w:val="20"/>
              </w:rPr>
              <w:t>geinformeerd</w:t>
            </w:r>
            <w:proofErr w:type="spellEnd"/>
            <w:r w:rsidRPr="00107DE5">
              <w:rPr>
                <w:rFonts w:ascii="Arial" w:eastAsia="Times New Roman" w:hAnsi="Arial" w:cs="Arial"/>
                <w:color w:val="000000"/>
                <w:sz w:val="20"/>
                <w:szCs w:val="20"/>
              </w:rPr>
              <w:t xml:space="preserve"> zijn.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 xml:space="preserve">De relatie vanuit een zaak mag niet verwijzen naar dezelfde zaak d.w.z. moet verwijzen naar een andere zaak. Indien deze relatiesoort niet voorkomt bij een zaak, dan moet minimaal de attribuutsoort ‘Ander zaakobject’ of de attribuutsoort 'Zaakgeometrie' van een waarde voorzien zijn dan wel moet er minimaal sprake zijn van één relatiesoort ‘ZAAK heeft betrekking op </w:t>
            </w:r>
            <w:proofErr w:type="spellStart"/>
            <w:r w:rsidRPr="00107DE5">
              <w:rPr>
                <w:rFonts w:ascii="Arial" w:eastAsia="Times New Roman" w:hAnsi="Arial" w:cs="Arial"/>
                <w:color w:val="000000"/>
                <w:sz w:val="20"/>
                <w:szCs w:val="20"/>
              </w:rPr>
              <w:t>ZAAKOBJECTen</w:t>
            </w:r>
            <w:proofErr w:type="spellEnd"/>
            <w:r w:rsidRPr="00107DE5">
              <w:rPr>
                <w:rFonts w:ascii="Arial" w:eastAsia="Times New Roman" w:hAnsi="Arial" w:cs="Arial"/>
                <w:color w:val="000000"/>
                <w:sz w:val="20"/>
                <w:szCs w:val="20"/>
              </w:rPr>
              <w:t>’ of één relatiesoort ‘ZAAK heeft betrekking op andere ZAAK’.</w:t>
            </w:r>
          </w:p>
        </w:tc>
      </w:tr>
    </w:tbl>
    <w:p w:rsidR="00107DE5" w:rsidRPr="00EE4D07" w:rsidRDefault="00107DE5" w:rsidP="00EE4D07"/>
    <w:p w:rsidR="0099098F" w:rsidRDefault="00533859" w:rsidP="0099098F">
      <w:pPr>
        <w:pStyle w:val="Kop3"/>
        <w:rPr>
          <w:noProof/>
        </w:rPr>
      </w:pPr>
      <w:bookmarkStart w:id="5613" w:name="_Toc348096668"/>
      <w:r>
        <w:rPr>
          <w:noProof/>
        </w:rPr>
        <w:lastRenderedPageBreak/>
        <w:t xml:space="preserve">Archiefnominatie, Datum archiefactie en </w:t>
      </w:r>
      <w:r w:rsidR="0099098F">
        <w:rPr>
          <w:noProof/>
        </w:rPr>
        <w:t>Archief</w:t>
      </w:r>
      <w:r w:rsidR="00334791">
        <w:rPr>
          <w:noProof/>
        </w:rPr>
        <w:t>status</w:t>
      </w:r>
      <w:bookmarkEnd w:id="5613"/>
    </w:p>
    <w:p w:rsidR="00334791" w:rsidRDefault="0099098F" w:rsidP="00334791">
      <w:pPr>
        <w:spacing w:after="0"/>
        <w:rPr>
          <w:noProof/>
        </w:rPr>
      </w:pPr>
      <w:r>
        <w:rPr>
          <w:noProof/>
        </w:rPr>
        <w:t xml:space="preserve">Het </w:t>
      </w:r>
      <w:r w:rsidR="004F6790">
        <w:rPr>
          <w:noProof/>
        </w:rPr>
        <w:t>zaak</w:t>
      </w:r>
      <w:r>
        <w:rPr>
          <w:noProof/>
        </w:rPr>
        <w:t xml:space="preserve">attribuut Archiefnominatie kent de waarden: Ja en Nee. </w:t>
      </w:r>
      <w:r w:rsidR="00334791">
        <w:rPr>
          <w:noProof/>
        </w:rPr>
        <w:t xml:space="preserve">In de ZTC 2.0 kent het gelijknamige attribiuutsoort de waarden ‘Blijvend bewaren’, ‘Vernietigen’ en ‘Overbrengen’. </w:t>
      </w:r>
      <w:r>
        <w:rPr>
          <w:noProof/>
        </w:rPr>
        <w:t>Volgens de Baseline Informatiehuishouding moet ook aangegeven kunnen worden dat het zaakdossier gearchiveerd is.</w:t>
      </w:r>
      <w:r w:rsidR="00334791">
        <w:rPr>
          <w:noProof/>
        </w:rPr>
        <w:t xml:space="preserve"> Van belang is tevens te weten dat het zaakdossier overgebracht is en wanneer dit dient te geschieden. ZAAK kent nu alleen een datum voor vernietiging van het dossier.</w:t>
      </w:r>
      <w:r>
        <w:rPr>
          <w:noProof/>
        </w:rPr>
        <w:t xml:space="preserve"> </w:t>
      </w:r>
      <w:r w:rsidR="00334791">
        <w:rPr>
          <w:noProof/>
        </w:rPr>
        <w:t xml:space="preserve"> </w:t>
      </w:r>
      <w:r>
        <w:rPr>
          <w:noProof/>
        </w:rPr>
        <w:t xml:space="preserve">Om dit </w:t>
      </w:r>
      <w:r w:rsidR="00334791">
        <w:rPr>
          <w:noProof/>
        </w:rPr>
        <w:t xml:space="preserve">alles </w:t>
      </w:r>
      <w:r>
        <w:rPr>
          <w:noProof/>
        </w:rPr>
        <w:t>mogelijk te maken</w:t>
      </w:r>
      <w:r w:rsidR="00334791">
        <w:rPr>
          <w:noProof/>
        </w:rPr>
        <w:t>:</w:t>
      </w:r>
    </w:p>
    <w:p w:rsidR="0099098F" w:rsidRDefault="00334791" w:rsidP="00334791">
      <w:pPr>
        <w:pStyle w:val="Lijstalinea"/>
        <w:numPr>
          <w:ilvl w:val="0"/>
          <w:numId w:val="19"/>
        </w:numPr>
        <w:spacing w:after="0"/>
        <w:ind w:left="714" w:hanging="357"/>
        <w:rPr>
          <w:noProof/>
        </w:rPr>
      </w:pPr>
      <w:r>
        <w:rPr>
          <w:noProof/>
        </w:rPr>
        <w:t>geven</w:t>
      </w:r>
      <w:r w:rsidR="0099098F">
        <w:rPr>
          <w:noProof/>
        </w:rPr>
        <w:t xml:space="preserve"> we de attribuutsoort </w:t>
      </w:r>
      <w:r>
        <w:rPr>
          <w:noProof/>
        </w:rPr>
        <w:t>´Archiefnominatie</w:t>
      </w:r>
      <w:r w:rsidR="0099098F">
        <w:rPr>
          <w:noProof/>
        </w:rPr>
        <w:t>´ e</w:t>
      </w:r>
      <w:r>
        <w:rPr>
          <w:noProof/>
        </w:rPr>
        <w:t>e</w:t>
      </w:r>
      <w:r w:rsidR="0099098F">
        <w:rPr>
          <w:noProof/>
        </w:rPr>
        <w:t xml:space="preserve">n </w:t>
      </w:r>
      <w:r>
        <w:rPr>
          <w:noProof/>
        </w:rPr>
        <w:t>betekenis en</w:t>
      </w:r>
      <w:r w:rsidR="0099098F">
        <w:rPr>
          <w:noProof/>
        </w:rPr>
        <w:t xml:space="preserve"> waardenverzameling </w:t>
      </w:r>
      <w:r>
        <w:rPr>
          <w:noProof/>
        </w:rPr>
        <w:t>waaruit blijkt wat er met het dossier moet gebeuren na afronding van de zaak (bewaren en daarna vernietigen dan wel overbrengen) ;</w:t>
      </w:r>
    </w:p>
    <w:p w:rsidR="00743406" w:rsidRDefault="00743406" w:rsidP="00334791">
      <w:pPr>
        <w:pStyle w:val="Lijstalinea"/>
        <w:numPr>
          <w:ilvl w:val="0"/>
          <w:numId w:val="19"/>
        </w:numPr>
        <w:spacing w:after="0"/>
        <w:ind w:left="714" w:hanging="357"/>
        <w:rPr>
          <w:noProof/>
        </w:rPr>
      </w:pPr>
      <w:r>
        <w:rPr>
          <w:noProof/>
        </w:rPr>
        <w:t>hernoemen we de ‘Datum vernietiging dossier’ in ‘</w:t>
      </w:r>
      <w:r w:rsidR="006B5AB9">
        <w:rPr>
          <w:noProof/>
        </w:rPr>
        <w:t>A</w:t>
      </w:r>
      <w:r>
        <w:rPr>
          <w:noProof/>
        </w:rPr>
        <w:t>rchiefactie</w:t>
      </w:r>
      <w:r w:rsidR="006B5AB9">
        <w:rPr>
          <w:noProof/>
        </w:rPr>
        <w:t>datum</w:t>
      </w:r>
      <w:r>
        <w:rPr>
          <w:noProof/>
        </w:rPr>
        <w:t>’ wat, afhankelijk van de waarde van Archiefnominatie, vermeld wanneer het zaakdossier vernietigd dan wel overgedragen moet worden;</w:t>
      </w:r>
    </w:p>
    <w:p w:rsidR="00334791" w:rsidRDefault="00743406" w:rsidP="00334791">
      <w:pPr>
        <w:pStyle w:val="Lijstalinea"/>
        <w:numPr>
          <w:ilvl w:val="0"/>
          <w:numId w:val="19"/>
        </w:numPr>
        <w:spacing w:after="0"/>
        <w:ind w:left="714" w:hanging="357"/>
        <w:rPr>
          <w:noProof/>
        </w:rPr>
      </w:pPr>
      <w:r>
        <w:rPr>
          <w:noProof/>
        </w:rPr>
        <w:t>voegen we de attribuutsoort ‘Archiefstatus’  toe dat de status van archivering van het zaakdossier betreft.</w:t>
      </w:r>
    </w:p>
    <w:p w:rsidR="00334791" w:rsidRDefault="00334791" w:rsidP="00334791">
      <w:pPr>
        <w:rPr>
          <w:noProof/>
        </w:rPr>
      </w:pPr>
    </w:p>
    <w:tbl>
      <w:tblPr>
        <w:tblW w:w="0" w:type="auto"/>
        <w:tblInd w:w="60" w:type="dxa"/>
        <w:tblLayout w:type="fixed"/>
        <w:tblCellMar>
          <w:left w:w="60" w:type="dxa"/>
          <w:right w:w="60" w:type="dxa"/>
        </w:tblCellMar>
        <w:tblLook w:val="0000"/>
      </w:tblPr>
      <w:tblGrid>
        <w:gridCol w:w="3780"/>
        <w:gridCol w:w="5580"/>
      </w:tblGrid>
      <w:tr w:rsidR="00954A12" w:rsidRPr="00954A12" w:rsidTr="00F31C58">
        <w:trPr>
          <w:trHeight w:val="230"/>
        </w:trPr>
        <w:tc>
          <w:tcPr>
            <w:tcW w:w="3780" w:type="dxa"/>
            <w:tcBorders>
              <w:top w:val="single" w:sz="4" w:space="0" w:color="auto"/>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954A12" w:rsidRPr="00954A12" w:rsidRDefault="00D44D5A"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roofErr w:type="spellStart"/>
            <w:r w:rsidRPr="00954A12">
              <w:rPr>
                <w:rFonts w:ascii="Arial" w:eastAsia="Times New Roman" w:hAnsi="Arial" w:cs="Arial"/>
                <w:b/>
                <w:bCs/>
                <w:color w:val="000000"/>
                <w:sz w:val="20"/>
                <w:szCs w:val="20"/>
              </w:rPr>
              <w:t>XML-tag</w:t>
            </w:r>
            <w:proofErr w:type="spellEnd"/>
            <w:r w:rsidRPr="00954A12">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954A12" w:rsidRPr="00954A12" w:rsidRDefault="00D44D5A"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54A12" w:rsidRPr="00954A12" w:rsidRDefault="00D44D5A" w:rsidP="00DB7C93">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Att.Notes</w:instrText>
            </w:r>
            <w:r w:rsidRPr="00954A12">
              <w:rPr>
                <w:rFonts w:ascii="Arial" w:hAnsi="Arial" w:cs="Arial"/>
                <w:sz w:val="20"/>
                <w:szCs w:val="20"/>
                <w:lang w:val="en-AU"/>
              </w:rPr>
              <w:fldChar w:fldCharType="end"/>
            </w:r>
            <w:del w:id="5614" w:author="Arjan" w:date="2013-02-05T15:03:00Z">
              <w:r w:rsidR="00954A12" w:rsidRPr="00954A12" w:rsidDel="00DB7C93">
                <w:rPr>
                  <w:rFonts w:ascii="Arial" w:eastAsia="Times New Roman" w:hAnsi="Arial" w:cs="Arial"/>
                  <w:color w:val="610E6A"/>
                  <w:sz w:val="20"/>
                  <w:szCs w:val="20"/>
                </w:rPr>
                <w:delText>Indicatie</w:delText>
              </w:r>
            </w:del>
            <w:ins w:id="5615" w:author="Arjan" w:date="2013-02-05T15:03:00Z">
              <w:r w:rsidR="00DB7C93">
                <w:rPr>
                  <w:rFonts w:ascii="Arial" w:eastAsia="Times New Roman" w:hAnsi="Arial" w:cs="Arial"/>
                  <w:color w:val="610E6A"/>
                  <w:sz w:val="20"/>
                  <w:szCs w:val="20"/>
                </w:rPr>
                <w:t>Aanduiding</w:t>
              </w:r>
            </w:ins>
            <w:r w:rsidR="00954A12" w:rsidRPr="00954A12">
              <w:rPr>
                <w:rFonts w:ascii="Arial" w:eastAsia="Times New Roman" w:hAnsi="Arial" w:cs="Arial"/>
                <w:color w:val="610E6A"/>
                <w:sz w:val="20"/>
                <w:szCs w:val="20"/>
              </w:rPr>
              <w:t xml:space="preserve"> of het zaakdossier </w:t>
            </w:r>
            <w:del w:id="5616" w:author="Arjan" w:date="2012-12-12T09:48:00Z">
              <w:r w:rsidR="00954A12" w:rsidRPr="00954A12" w:rsidDel="00D54BC0">
                <w:rPr>
                  <w:rFonts w:ascii="Arial" w:eastAsia="Times New Roman" w:hAnsi="Arial" w:cs="Arial"/>
                  <w:color w:val="610E6A"/>
                  <w:sz w:val="20"/>
                  <w:szCs w:val="20"/>
                </w:rPr>
                <w:delText xml:space="preserve">(de ZAAK met alle bijbehorende </w:delText>
              </w:r>
            </w:del>
            <w:del w:id="5617" w:author="Arjan" w:date="2012-11-14T15:46:00Z">
              <w:r w:rsidR="00954A12" w:rsidRPr="00954A12" w:rsidDel="00F64D19">
                <w:rPr>
                  <w:rFonts w:ascii="Arial" w:eastAsia="Times New Roman" w:hAnsi="Arial" w:cs="Arial"/>
                  <w:color w:val="610E6A"/>
                  <w:sz w:val="20"/>
                  <w:szCs w:val="20"/>
                </w:rPr>
                <w:delText>DOCUMENT</w:delText>
              </w:r>
            </w:del>
            <w:del w:id="5618" w:author="Arjan" w:date="2012-12-12T09:48:00Z">
              <w:r w:rsidR="00954A12" w:rsidRPr="00954A12" w:rsidDel="00D54BC0">
                <w:rPr>
                  <w:rFonts w:ascii="Arial" w:eastAsia="Times New Roman" w:hAnsi="Arial" w:cs="Arial"/>
                  <w:color w:val="610E6A"/>
                  <w:sz w:val="20"/>
                  <w:szCs w:val="20"/>
                </w:rPr>
                <w:delText>en)</w:delText>
              </w:r>
            </w:del>
            <w:ins w:id="5619" w:author="Arjan" w:date="2013-02-05T10:19:00Z">
              <w:r w:rsidR="00515E1F">
                <w:rPr>
                  <w:rFonts w:ascii="Arial" w:eastAsia="Times New Roman" w:hAnsi="Arial" w:cs="Arial"/>
                  <w:color w:val="610E6A"/>
                  <w:sz w:val="20"/>
                  <w:szCs w:val="20"/>
                </w:rPr>
                <w:t xml:space="preserve">blijvend bewaard of </w:t>
              </w:r>
            </w:ins>
            <w:ins w:id="5620" w:author="Arjan" w:date="2012-12-11T23:49:00Z">
              <w:r w:rsidR="00743406">
                <w:t>na een bepaalde termijn</w:t>
              </w:r>
            </w:ins>
            <w:r w:rsidR="00954A12" w:rsidRPr="00954A12">
              <w:rPr>
                <w:rFonts w:ascii="Arial" w:eastAsia="Times New Roman" w:hAnsi="Arial" w:cs="Arial"/>
                <w:color w:val="610E6A"/>
                <w:sz w:val="20"/>
                <w:szCs w:val="20"/>
              </w:rPr>
              <w:t xml:space="preserve"> </w:t>
            </w:r>
            <w:del w:id="5621" w:author="Arjan" w:date="2012-12-11T23:38:00Z">
              <w:r w:rsidR="00954A12" w:rsidRPr="00954A12" w:rsidDel="00743406">
                <w:rPr>
                  <w:rFonts w:ascii="Arial" w:eastAsia="Times New Roman" w:hAnsi="Arial" w:cs="Arial"/>
                  <w:color w:val="610E6A"/>
                  <w:sz w:val="20"/>
                  <w:szCs w:val="20"/>
                </w:rPr>
                <w:delText>gearchiveerd dient te worden</w:delText>
              </w:r>
            </w:del>
            <w:ins w:id="5622" w:author="Arjan" w:date="2012-12-11T23:38:00Z">
              <w:r w:rsidR="00743406" w:rsidRPr="00EC2421">
                <w:t xml:space="preserve">vernietigd </w:t>
              </w:r>
            </w:ins>
            <w:ins w:id="5623" w:author="Arjan" w:date="2013-02-05T10:17:00Z">
              <w:r w:rsidR="00515E1F">
                <w:t>moet worden</w:t>
              </w:r>
            </w:ins>
            <w:ins w:id="5624" w:author="Arjan" w:date="2013-02-05T10:19:00Z">
              <w:r w:rsidR="00515E1F">
                <w:t>.</w:t>
              </w:r>
            </w:ins>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3406" w:rsidRDefault="00954A12" w:rsidP="00743406">
            <w:pPr>
              <w:autoSpaceDE w:val="0"/>
              <w:autoSpaceDN w:val="0"/>
              <w:adjustRightInd w:val="0"/>
              <w:spacing w:after="0" w:line="240" w:lineRule="auto"/>
              <w:rPr>
                <w:ins w:id="5625" w:author="Arjan" w:date="2012-12-12T00:01:00Z"/>
                <w:rFonts w:ascii="Arial" w:eastAsia="Times New Roman" w:hAnsi="Arial" w:cs="Arial"/>
                <w:color w:val="000000"/>
                <w:sz w:val="20"/>
                <w:szCs w:val="20"/>
              </w:rPr>
            </w:pPr>
            <w:del w:id="5626" w:author="Arjan" w:date="2012-12-11T23:51:00Z">
              <w:r w:rsidRPr="00954A12" w:rsidDel="00743406">
                <w:rPr>
                  <w:rFonts w:ascii="Arial" w:eastAsia="Times New Roman" w:hAnsi="Arial" w:cs="Arial"/>
                  <w:color w:val="000000"/>
                  <w:sz w:val="20"/>
                  <w:szCs w:val="20"/>
                </w:rPr>
                <w:delText>Of e</w:delText>
              </w:r>
            </w:del>
            <w:ins w:id="5627" w:author="Arjan" w:date="2012-12-11T23:51:00Z">
              <w:r w:rsidR="00743406">
                <w:rPr>
                  <w:rFonts w:ascii="Arial" w:eastAsia="Times New Roman" w:hAnsi="Arial" w:cs="Arial"/>
                  <w:color w:val="000000"/>
                  <w:sz w:val="20"/>
                  <w:szCs w:val="20"/>
                </w:rPr>
                <w:t>E</w:t>
              </w:r>
            </w:ins>
            <w:r w:rsidRPr="00954A12">
              <w:rPr>
                <w:rFonts w:ascii="Arial" w:eastAsia="Times New Roman" w:hAnsi="Arial" w:cs="Arial"/>
                <w:color w:val="000000"/>
                <w:sz w:val="20"/>
                <w:szCs w:val="20"/>
              </w:rPr>
              <w:t xml:space="preserve">en </w:t>
            </w:r>
            <w:ins w:id="5628" w:author="Arjan" w:date="2012-12-11T23:51:00Z">
              <w:r w:rsidR="00743406">
                <w:rPr>
                  <w:rFonts w:ascii="Arial" w:eastAsia="Times New Roman" w:hAnsi="Arial" w:cs="Arial"/>
                  <w:color w:val="000000"/>
                  <w:sz w:val="20"/>
                  <w:szCs w:val="20"/>
                </w:rPr>
                <w:t xml:space="preserve">gearchiveerd </w:t>
              </w:r>
            </w:ins>
            <w:r w:rsidRPr="00954A12">
              <w:rPr>
                <w:rFonts w:ascii="Arial" w:eastAsia="Times New Roman" w:hAnsi="Arial" w:cs="Arial"/>
                <w:color w:val="000000"/>
                <w:sz w:val="20"/>
                <w:szCs w:val="20"/>
              </w:rPr>
              <w:t>zaak</w:t>
            </w:r>
            <w:ins w:id="5629" w:author="Arjan" w:date="2012-12-11T23:42:00Z">
              <w:r w:rsidR="00743406">
                <w:rPr>
                  <w:rFonts w:ascii="Arial" w:eastAsia="Times New Roman" w:hAnsi="Arial" w:cs="Arial"/>
                  <w:color w:val="000000"/>
                  <w:sz w:val="20"/>
                  <w:szCs w:val="20"/>
                </w:rPr>
                <w:t>dossier</w:t>
              </w:r>
            </w:ins>
            <w:ins w:id="5630" w:author="Arjan" w:date="2012-12-11T23:51:00Z">
              <w:r w:rsidR="00743406">
                <w:rPr>
                  <w:rFonts w:ascii="Arial" w:eastAsia="Times New Roman" w:hAnsi="Arial" w:cs="Arial"/>
                  <w:color w:val="000000"/>
                  <w:sz w:val="20"/>
                  <w:szCs w:val="20"/>
                </w:rPr>
                <w:t xml:space="preserve"> moet</w:t>
              </w:r>
            </w:ins>
            <w:ins w:id="5631" w:author="Arjan" w:date="2013-02-05T10:19:00Z">
              <w:r w:rsidR="00515E1F">
                <w:rPr>
                  <w:rFonts w:ascii="Arial" w:eastAsia="Times New Roman" w:hAnsi="Arial" w:cs="Arial"/>
                  <w:color w:val="000000"/>
                  <w:sz w:val="20"/>
                  <w:szCs w:val="20"/>
                </w:rPr>
                <w:t xml:space="preserve"> blijvend bew</w:t>
              </w:r>
            </w:ins>
            <w:ins w:id="5632" w:author="Arjan" w:date="2013-02-05T10:20:00Z">
              <w:r w:rsidR="00515E1F">
                <w:rPr>
                  <w:rFonts w:ascii="Arial" w:eastAsia="Times New Roman" w:hAnsi="Arial" w:cs="Arial"/>
                  <w:color w:val="000000"/>
                  <w:sz w:val="20"/>
                  <w:szCs w:val="20"/>
                </w:rPr>
                <w:t>aard worden dan wel</w:t>
              </w:r>
            </w:ins>
            <w:ins w:id="5633" w:author="Arjan" w:date="2012-12-11T23:42:00Z">
              <w:r w:rsidR="00743406">
                <w:rPr>
                  <w:rFonts w:ascii="Arial" w:eastAsia="Times New Roman" w:hAnsi="Arial" w:cs="Arial"/>
                  <w:color w:val="000000"/>
                  <w:sz w:val="20"/>
                  <w:szCs w:val="20"/>
                </w:rPr>
                <w:t xml:space="preserve">, na enige tijd bewaard </w:t>
              </w:r>
            </w:ins>
            <w:del w:id="5634" w:author="Arjan" w:date="2012-12-11T23:51:00Z">
              <w:r w:rsidR="00743406" w:rsidRPr="00954A12" w:rsidDel="00743406">
                <w:rPr>
                  <w:rFonts w:ascii="Arial" w:eastAsia="Times New Roman" w:hAnsi="Arial" w:cs="Arial"/>
                  <w:color w:val="000000"/>
                  <w:sz w:val="20"/>
                  <w:szCs w:val="20"/>
                </w:rPr>
                <w:delText>gearchiveerd</w:delText>
              </w:r>
            </w:del>
            <w:ins w:id="5635" w:author="Arjan" w:date="2012-12-11T23:42:00Z">
              <w:r w:rsidR="00743406">
                <w:rPr>
                  <w:rFonts w:ascii="Arial" w:eastAsia="Times New Roman" w:hAnsi="Arial" w:cs="Arial"/>
                  <w:color w:val="000000"/>
                  <w:sz w:val="20"/>
                  <w:szCs w:val="20"/>
                </w:rPr>
                <w:t>te zijn</w:t>
              </w:r>
            </w:ins>
            <w:ins w:id="5636" w:author="Arjan" w:date="2012-12-11T23:48:00Z">
              <w:r w:rsidR="00743406">
                <w:rPr>
                  <w:rFonts w:ascii="Arial" w:eastAsia="Times New Roman" w:hAnsi="Arial" w:cs="Arial"/>
                  <w:color w:val="000000"/>
                  <w:sz w:val="20"/>
                  <w:szCs w:val="20"/>
                </w:rPr>
                <w:t>,</w:t>
              </w:r>
            </w:ins>
            <w:ins w:id="5637" w:author="Arjan" w:date="2012-12-11T23:43:00Z">
              <w:r w:rsidR="00743406">
                <w:rPr>
                  <w:rFonts w:ascii="Arial" w:eastAsia="Times New Roman" w:hAnsi="Arial" w:cs="Arial"/>
                  <w:color w:val="000000"/>
                  <w:sz w:val="20"/>
                  <w:szCs w:val="20"/>
                </w:rPr>
                <w:t xml:space="preserve"> </w:t>
              </w:r>
            </w:ins>
            <w:r w:rsidRPr="00954A12">
              <w:rPr>
                <w:rFonts w:ascii="Arial" w:eastAsia="Times New Roman" w:hAnsi="Arial" w:cs="Arial"/>
                <w:color w:val="000000"/>
                <w:sz w:val="20"/>
                <w:szCs w:val="20"/>
              </w:rPr>
              <w:t xml:space="preserve"> </w:t>
            </w:r>
            <w:del w:id="5638" w:author="Arjan" w:date="2012-12-11T23:51:00Z">
              <w:r w:rsidRPr="00954A12" w:rsidDel="00743406">
                <w:rPr>
                  <w:rFonts w:ascii="Arial" w:eastAsia="Times New Roman" w:hAnsi="Arial" w:cs="Arial"/>
                  <w:color w:val="000000"/>
                  <w:sz w:val="20"/>
                  <w:szCs w:val="20"/>
                </w:rPr>
                <w:delText xml:space="preserve">moet </w:delText>
              </w:r>
            </w:del>
            <w:r w:rsidRPr="00954A12">
              <w:rPr>
                <w:rFonts w:ascii="Arial" w:eastAsia="Times New Roman" w:hAnsi="Arial" w:cs="Arial"/>
                <w:color w:val="000000"/>
                <w:sz w:val="20"/>
                <w:szCs w:val="20"/>
              </w:rPr>
              <w:t xml:space="preserve">worden </w:t>
            </w:r>
            <w:ins w:id="5639" w:author="Arjan" w:date="2012-12-11T23:46:00Z">
              <w:r w:rsidR="00743406">
                <w:rPr>
                  <w:rFonts w:ascii="Arial" w:eastAsia="Times New Roman" w:hAnsi="Arial" w:cs="Arial"/>
                  <w:color w:val="000000"/>
                  <w:sz w:val="20"/>
                  <w:szCs w:val="20"/>
                </w:rPr>
                <w:t>vernietigd</w:t>
              </w:r>
            </w:ins>
            <w:ins w:id="5640" w:author="Arjan" w:date="2013-02-05T10:20:00Z">
              <w:r w:rsidR="00515E1F">
                <w:rPr>
                  <w:rFonts w:ascii="Arial" w:eastAsia="Times New Roman" w:hAnsi="Arial" w:cs="Arial"/>
                  <w:color w:val="000000"/>
                  <w:sz w:val="20"/>
                  <w:szCs w:val="20"/>
                </w:rPr>
                <w:t xml:space="preserve">. </w:t>
              </w:r>
            </w:ins>
            <w:ins w:id="5641" w:author="Arjan" w:date="2012-12-11T23:46:00Z">
              <w:r w:rsidR="00743406">
                <w:rPr>
                  <w:rFonts w:ascii="Arial" w:eastAsia="Times New Roman" w:hAnsi="Arial" w:cs="Arial"/>
                  <w:color w:val="000000"/>
                  <w:sz w:val="20"/>
                  <w:szCs w:val="20"/>
                </w:rPr>
                <w:t xml:space="preserve"> </w:t>
              </w:r>
            </w:ins>
            <w:ins w:id="5642" w:author="Arjan" w:date="2013-02-05T10:21:00Z">
              <w:r w:rsidR="00515E1F">
                <w:rPr>
                  <w:rFonts w:ascii="Arial" w:eastAsia="Times New Roman" w:hAnsi="Arial" w:cs="Arial"/>
                  <w:color w:val="000000"/>
                  <w:sz w:val="20"/>
                  <w:szCs w:val="20"/>
                </w:rPr>
                <w:t xml:space="preserve">In het geval van blijvend bewaren </w:t>
              </w:r>
            </w:ins>
            <w:ins w:id="5643" w:author="Arjan" w:date="2013-02-05T10:22:00Z">
              <w:r w:rsidR="00515E1F">
                <w:rPr>
                  <w:rFonts w:ascii="Arial" w:eastAsia="Times New Roman" w:hAnsi="Arial" w:cs="Arial"/>
                  <w:color w:val="000000"/>
                  <w:sz w:val="20"/>
                  <w:szCs w:val="20"/>
                </w:rPr>
                <w:t xml:space="preserve">vindt na enige tijd </w:t>
              </w:r>
            </w:ins>
            <w:ins w:id="5644" w:author="Arjan" w:date="2012-12-11T23:47:00Z">
              <w:r w:rsidR="00743406">
                <w:rPr>
                  <w:rFonts w:ascii="Arial" w:eastAsia="Times New Roman" w:hAnsi="Arial" w:cs="Arial"/>
                  <w:color w:val="000000"/>
                  <w:sz w:val="20"/>
                  <w:szCs w:val="20"/>
                </w:rPr>
                <w:t>over</w:t>
              </w:r>
            </w:ins>
            <w:ins w:id="5645" w:author="Arjan" w:date="2013-02-05T10:22:00Z">
              <w:r w:rsidR="00515E1F">
                <w:rPr>
                  <w:rFonts w:ascii="Arial" w:eastAsia="Times New Roman" w:hAnsi="Arial" w:cs="Arial"/>
                  <w:color w:val="000000"/>
                  <w:sz w:val="20"/>
                  <w:szCs w:val="20"/>
                </w:rPr>
                <w:t>brenging</w:t>
              </w:r>
            </w:ins>
            <w:ins w:id="5646" w:author="Arjan" w:date="2012-12-11T23:47:00Z">
              <w:r w:rsidR="00743406">
                <w:rPr>
                  <w:rFonts w:ascii="Arial" w:eastAsia="Times New Roman" w:hAnsi="Arial" w:cs="Arial"/>
                  <w:color w:val="000000"/>
                  <w:sz w:val="20"/>
                  <w:szCs w:val="20"/>
                </w:rPr>
                <w:t xml:space="preserve"> </w:t>
              </w:r>
            </w:ins>
            <w:ins w:id="5647" w:author="Arjan" w:date="2013-02-05T10:22:00Z">
              <w:r w:rsidR="00515E1F">
                <w:rPr>
                  <w:rFonts w:ascii="Arial" w:eastAsia="Times New Roman" w:hAnsi="Arial" w:cs="Arial"/>
                  <w:color w:val="000000"/>
                  <w:sz w:val="20"/>
                  <w:szCs w:val="20"/>
                </w:rPr>
                <w:t xml:space="preserve">plaats </w:t>
              </w:r>
            </w:ins>
            <w:ins w:id="5648" w:author="Arjan" w:date="2012-12-11T23:47:00Z">
              <w:r w:rsidR="00743406">
                <w:rPr>
                  <w:rFonts w:ascii="Arial" w:eastAsia="Times New Roman" w:hAnsi="Arial" w:cs="Arial"/>
                  <w:color w:val="000000"/>
                  <w:sz w:val="20"/>
                  <w:szCs w:val="20"/>
                </w:rPr>
                <w:t>naar een archiefbewaarplaats</w:t>
              </w:r>
            </w:ins>
            <w:ins w:id="5649" w:author="Arjan" w:date="2012-12-11T23:52:00Z">
              <w:r w:rsidR="00743406">
                <w:rPr>
                  <w:rFonts w:ascii="Arial" w:eastAsia="Times New Roman" w:hAnsi="Arial" w:cs="Arial"/>
                  <w:color w:val="000000"/>
                  <w:sz w:val="20"/>
                  <w:szCs w:val="20"/>
                </w:rPr>
                <w:t xml:space="preserve">. </w:t>
              </w:r>
            </w:ins>
            <w:ins w:id="5650" w:author="Arjan" w:date="2013-02-05T10:27:00Z">
              <w:r w:rsidR="00C5049E">
                <w:rPr>
                  <w:rFonts w:ascii="Arial" w:eastAsia="Times New Roman" w:hAnsi="Arial" w:cs="Arial"/>
                  <w:color w:val="000000"/>
                  <w:sz w:val="20"/>
                  <w:szCs w:val="20"/>
                </w:rPr>
                <w:br/>
              </w:r>
            </w:ins>
            <w:ins w:id="5651" w:author="Arjan" w:date="2012-12-11T23:52:00Z">
              <w:r w:rsidR="00743406">
                <w:rPr>
                  <w:rFonts w:ascii="Arial" w:eastAsia="Times New Roman" w:hAnsi="Arial" w:cs="Arial"/>
                  <w:color w:val="000000"/>
                  <w:sz w:val="20"/>
                  <w:szCs w:val="20"/>
                </w:rPr>
                <w:t xml:space="preserve">Van welke van de twee </w:t>
              </w:r>
            </w:ins>
            <w:ins w:id="5652" w:author="Arjan" w:date="2013-02-05T10:20:00Z">
              <w:r w:rsidR="00515E1F">
                <w:rPr>
                  <w:rFonts w:ascii="Arial" w:eastAsia="Times New Roman" w:hAnsi="Arial" w:cs="Arial"/>
                  <w:color w:val="000000"/>
                  <w:sz w:val="20"/>
                  <w:szCs w:val="20"/>
                </w:rPr>
                <w:t xml:space="preserve">situaties </w:t>
              </w:r>
            </w:ins>
            <w:ins w:id="5653" w:author="Arjan" w:date="2012-12-11T23:52:00Z">
              <w:r w:rsidR="00743406">
                <w:rPr>
                  <w:rFonts w:ascii="Arial" w:eastAsia="Times New Roman" w:hAnsi="Arial" w:cs="Arial"/>
                  <w:color w:val="000000"/>
                  <w:sz w:val="20"/>
                  <w:szCs w:val="20"/>
                </w:rPr>
                <w:t>sprake is,</w:t>
              </w:r>
            </w:ins>
            <w:ins w:id="5654" w:author="Arjan" w:date="2012-12-11T23:47:00Z">
              <w:r w:rsidR="00743406">
                <w:rPr>
                  <w:rFonts w:ascii="Arial" w:eastAsia="Times New Roman" w:hAnsi="Arial" w:cs="Arial"/>
                  <w:color w:val="000000"/>
                  <w:sz w:val="20"/>
                  <w:szCs w:val="20"/>
                </w:rPr>
                <w:t xml:space="preserve"> </w:t>
              </w:r>
            </w:ins>
            <w:r w:rsidRPr="00954A12">
              <w:rPr>
                <w:rFonts w:ascii="Arial" w:eastAsia="Times New Roman" w:hAnsi="Arial" w:cs="Arial"/>
                <w:color w:val="000000"/>
                <w:sz w:val="20"/>
                <w:szCs w:val="20"/>
              </w:rPr>
              <w:t xml:space="preserve">hangt af van het zaaktype, het resultaat van de zaak en </w:t>
            </w:r>
            <w:ins w:id="5655" w:author="Arjan" w:date="2012-12-11T23:50:00Z">
              <w:r w:rsidR="00743406">
                <w:rPr>
                  <w:rFonts w:ascii="Arial" w:eastAsia="Times New Roman" w:hAnsi="Arial" w:cs="Arial"/>
                  <w:color w:val="000000"/>
                  <w:sz w:val="20"/>
                  <w:szCs w:val="20"/>
                </w:rPr>
                <w:t xml:space="preserve">de resultaten van </w:t>
              </w:r>
            </w:ins>
            <w:r w:rsidRPr="00954A12">
              <w:rPr>
                <w:rFonts w:ascii="Arial" w:eastAsia="Times New Roman" w:hAnsi="Arial" w:cs="Arial"/>
                <w:color w:val="000000"/>
                <w:sz w:val="20"/>
                <w:szCs w:val="20"/>
              </w:rPr>
              <w:t>eventuele andere gerelateerde zaken.</w:t>
            </w:r>
            <w:ins w:id="5656" w:author="Arjan" w:date="2012-12-11T23:58:00Z">
              <w:r w:rsidR="00743406">
                <w:rPr>
                  <w:rFonts w:ascii="Arial" w:eastAsia="Times New Roman" w:hAnsi="Arial" w:cs="Arial"/>
                  <w:color w:val="000000"/>
                  <w:sz w:val="20"/>
                  <w:szCs w:val="20"/>
                </w:rPr>
                <w:t xml:space="preserve"> </w:t>
              </w:r>
            </w:ins>
          </w:p>
          <w:p w:rsidR="00954A12" w:rsidRDefault="00743406" w:rsidP="00743406">
            <w:pPr>
              <w:autoSpaceDE w:val="0"/>
              <w:autoSpaceDN w:val="0"/>
              <w:adjustRightInd w:val="0"/>
              <w:spacing w:after="0" w:line="240" w:lineRule="auto"/>
              <w:rPr>
                <w:ins w:id="5657" w:author="Arjan" w:date="2012-12-12T09:48:00Z"/>
                <w:rFonts w:ascii="Arial" w:eastAsia="Times New Roman" w:hAnsi="Arial" w:cs="Arial"/>
                <w:color w:val="000000"/>
                <w:sz w:val="20"/>
                <w:szCs w:val="20"/>
              </w:rPr>
            </w:pPr>
            <w:ins w:id="5658" w:author="Arjan" w:date="2012-12-11T23:58:00Z">
              <w:r>
                <w:rPr>
                  <w:rFonts w:ascii="Arial" w:eastAsia="Times New Roman" w:hAnsi="Arial" w:cs="Arial"/>
                  <w:color w:val="000000"/>
                  <w:sz w:val="20"/>
                  <w:szCs w:val="20"/>
                </w:rPr>
                <w:t>De archiefnominatie van een gearchiveerd z</w:t>
              </w:r>
            </w:ins>
            <w:ins w:id="5659" w:author="Arjan" w:date="2012-12-11T23:59:00Z">
              <w:r>
                <w:rPr>
                  <w:rFonts w:ascii="Arial" w:eastAsia="Times New Roman" w:hAnsi="Arial" w:cs="Arial"/>
                  <w:color w:val="000000"/>
                  <w:sz w:val="20"/>
                  <w:szCs w:val="20"/>
                </w:rPr>
                <w:t>aakdossier kan derhalve wijzigen als gevolg van resultaten van gerelateerde zaken. Voorbeelden zijn een vergunning</w:t>
              </w:r>
            </w:ins>
            <w:ins w:id="5660" w:author="Arjan" w:date="2012-12-12T00:00:00Z">
              <w:r>
                <w:rPr>
                  <w:rFonts w:ascii="Arial" w:eastAsia="Times New Roman" w:hAnsi="Arial" w:cs="Arial"/>
                  <w:color w:val="000000"/>
                  <w:sz w:val="20"/>
                  <w:szCs w:val="20"/>
                </w:rPr>
                <w:t>zaak</w:t>
              </w:r>
            </w:ins>
            <w:ins w:id="5661" w:author="Arjan" w:date="2012-12-11T23:59:00Z">
              <w:r>
                <w:rPr>
                  <w:rFonts w:ascii="Arial" w:eastAsia="Times New Roman" w:hAnsi="Arial" w:cs="Arial"/>
                  <w:color w:val="000000"/>
                  <w:sz w:val="20"/>
                  <w:szCs w:val="20"/>
                </w:rPr>
                <w:t xml:space="preserve"> </w:t>
              </w:r>
            </w:ins>
            <w:ins w:id="5662" w:author="Arjan" w:date="2012-12-12T00:00:00Z">
              <w:r>
                <w:rPr>
                  <w:rFonts w:ascii="Arial" w:eastAsia="Times New Roman" w:hAnsi="Arial" w:cs="Arial"/>
                  <w:color w:val="000000"/>
                  <w:sz w:val="20"/>
                  <w:szCs w:val="20"/>
                </w:rPr>
                <w:t xml:space="preserve">met als resultaat een verleende vergunning, </w:t>
              </w:r>
            </w:ins>
            <w:ins w:id="5663" w:author="Arjan" w:date="2012-12-11T23:59:00Z">
              <w:r>
                <w:rPr>
                  <w:rFonts w:ascii="Arial" w:eastAsia="Times New Roman" w:hAnsi="Arial" w:cs="Arial"/>
                  <w:color w:val="000000"/>
                  <w:sz w:val="20"/>
                  <w:szCs w:val="20"/>
                </w:rPr>
                <w:t xml:space="preserve">gevolgd </w:t>
              </w:r>
            </w:ins>
            <w:ins w:id="5664" w:author="Arjan" w:date="2012-12-12T00:00:00Z">
              <w:r>
                <w:rPr>
                  <w:rFonts w:ascii="Arial" w:eastAsia="Times New Roman" w:hAnsi="Arial" w:cs="Arial"/>
                  <w:color w:val="000000"/>
                  <w:sz w:val="20"/>
                  <w:szCs w:val="20"/>
                </w:rPr>
                <w:t xml:space="preserve">door een bezwaarzaak met als resultaat het nietig verklaren van de </w:t>
              </w:r>
            </w:ins>
            <w:ins w:id="5665" w:author="Arjan" w:date="2012-12-12T00:01:00Z">
              <w:r>
                <w:rPr>
                  <w:rFonts w:ascii="Arial" w:eastAsia="Times New Roman" w:hAnsi="Arial" w:cs="Arial"/>
                  <w:color w:val="000000"/>
                  <w:sz w:val="20"/>
                  <w:szCs w:val="20"/>
                </w:rPr>
                <w:t>eerder verleende vergunning.</w:t>
              </w:r>
            </w:ins>
          </w:p>
          <w:p w:rsidR="00D54BC0" w:rsidRPr="00954A12" w:rsidRDefault="00D54BC0" w:rsidP="00743406">
            <w:pPr>
              <w:autoSpaceDE w:val="0"/>
              <w:autoSpaceDN w:val="0"/>
              <w:adjustRightInd w:val="0"/>
              <w:spacing w:after="0" w:line="240" w:lineRule="auto"/>
              <w:rPr>
                <w:rFonts w:ascii="Arial" w:eastAsia="Times New Roman" w:hAnsi="Arial" w:cs="Arial"/>
                <w:color w:val="000000"/>
                <w:sz w:val="20"/>
                <w:szCs w:val="20"/>
              </w:rPr>
            </w:pPr>
            <w:ins w:id="5666" w:author="Arjan" w:date="2012-12-12T09:48:00Z">
              <w:r>
                <w:rPr>
                  <w:rFonts w:ascii="Arial" w:eastAsia="Times New Roman" w:hAnsi="Arial" w:cs="Arial"/>
                  <w:color w:val="000000"/>
                  <w:sz w:val="20"/>
                  <w:szCs w:val="20"/>
                </w:rPr>
                <w:t xml:space="preserve">Zie voor een toelichting op de term ‘zaakdossier’ </w:t>
              </w:r>
            </w:ins>
            <w:ins w:id="5667" w:author="Arjan" w:date="2012-12-12T09:49:00Z">
              <w:r>
                <w:rPr>
                  <w:rFonts w:ascii="Arial" w:eastAsia="Times New Roman" w:hAnsi="Arial" w:cs="Arial"/>
                  <w:color w:val="000000"/>
                  <w:sz w:val="20"/>
                  <w:szCs w:val="20"/>
                </w:rPr>
                <w:t xml:space="preserve">de attribuutsoort ‘Archiefstatus’. </w:t>
              </w:r>
            </w:ins>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54A12" w:rsidRPr="00954A12" w:rsidRDefault="00D44D5A"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ins w:id="5668" w:author="Arjan" w:date="2013-02-05T10:23:00Z">
              <w:r w:rsidR="00515E1F">
                <w:rPr>
                  <w:rFonts w:ascii="Arial" w:hAnsi="Arial" w:cs="Arial"/>
                  <w:sz w:val="20"/>
                  <w:szCs w:val="20"/>
                  <w:lang w:val="en-AU"/>
                </w:rPr>
                <w:t>6</w:t>
              </w:r>
            </w:ins>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roofErr w:type="spellStart"/>
            <w:r w:rsidRPr="00954A12">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954A12" w:rsidRPr="00954A12" w:rsidRDefault="00954A12" w:rsidP="00743406">
            <w:pPr>
              <w:autoSpaceDE w:val="0"/>
              <w:autoSpaceDN w:val="0"/>
              <w:adjustRightInd w:val="0"/>
              <w:spacing w:after="0" w:line="240" w:lineRule="auto"/>
              <w:rPr>
                <w:ins w:id="5669" w:author="Arjan" w:date="2012-11-14T15:36:00Z"/>
                <w:rFonts w:ascii="Arial" w:eastAsia="Times New Roman" w:hAnsi="Arial" w:cs="Arial"/>
                <w:color w:val="000000"/>
                <w:sz w:val="20"/>
                <w:szCs w:val="20"/>
              </w:rPr>
            </w:pPr>
            <w:del w:id="5670" w:author="Arjan" w:date="2012-11-14T15:35:00Z">
              <w:r w:rsidRPr="00954A12" w:rsidDel="00954A12">
                <w:rPr>
                  <w:rFonts w:ascii="Arial" w:eastAsia="Times New Roman" w:hAnsi="Arial" w:cs="Arial"/>
                  <w:color w:val="000000"/>
                  <w:sz w:val="20"/>
                  <w:szCs w:val="20"/>
                </w:rPr>
                <w:delText>J, N</w:delText>
              </w:r>
            </w:del>
            <w:ins w:id="5671" w:author="Arjan" w:date="2012-11-14T15:36:00Z">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ns w:id="5672" w:author="Arjan" w:date="2012-12-11T23:55:00Z">
              <w:r w:rsidR="00515E1F">
                <w:rPr>
                  <w:rFonts w:ascii="Arial" w:eastAsia="Times New Roman" w:hAnsi="Arial" w:cs="Arial"/>
                  <w:color w:val="000000"/>
                  <w:sz w:val="20"/>
                  <w:szCs w:val="20"/>
                </w:rPr>
                <w:t>Vern</w:t>
              </w:r>
            </w:ins>
            <w:ins w:id="5673" w:author="Arjan" w:date="2013-02-05T10:23:00Z">
              <w:r w:rsidR="00515E1F">
                <w:rPr>
                  <w:rFonts w:ascii="Arial" w:eastAsia="Times New Roman" w:hAnsi="Arial" w:cs="Arial"/>
                  <w:color w:val="000000"/>
                  <w:sz w:val="20"/>
                  <w:szCs w:val="20"/>
                </w:rPr>
                <w:t>ietigen</w:t>
              </w:r>
            </w:ins>
          </w:p>
          <w:p w:rsidR="00954A12" w:rsidRPr="00954A12" w:rsidRDefault="00954A12" w:rsidP="00515E1F">
            <w:pPr>
              <w:autoSpaceDE w:val="0"/>
              <w:autoSpaceDN w:val="0"/>
              <w:adjustRightInd w:val="0"/>
              <w:spacing w:after="0" w:line="240" w:lineRule="auto"/>
              <w:rPr>
                <w:rFonts w:ascii="Arial" w:eastAsia="Times New Roman" w:hAnsi="Arial" w:cs="Arial"/>
                <w:color w:val="000000"/>
                <w:sz w:val="20"/>
                <w:szCs w:val="20"/>
              </w:rPr>
            </w:pPr>
            <w:ins w:id="5674" w:author="Arjan" w:date="2012-11-14T15:36:00Z">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ns w:id="5675" w:author="Arjan" w:date="2013-02-05T10:23:00Z">
              <w:r w:rsidR="00515E1F">
                <w:rPr>
                  <w:rFonts w:ascii="Arial" w:eastAsia="Times New Roman" w:hAnsi="Arial" w:cs="Arial"/>
                  <w:color w:val="000000"/>
                  <w:sz w:val="20"/>
                  <w:szCs w:val="20"/>
                </w:rPr>
                <w:t>Blijvend bewaren</w:t>
              </w:r>
            </w:ins>
          </w:p>
        </w:tc>
      </w:tr>
      <w:tr w:rsidR="00954A12" w:rsidRPr="00954A12">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411"/>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trPr>
          <w:trHeight w:val="24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 xml:space="preserve">Indicatie </w:t>
            </w:r>
            <w:proofErr w:type="spellStart"/>
            <w:r w:rsidRPr="00954A12">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954A12" w:rsidRPr="00954A12" w:rsidRDefault="00D44D5A" w:rsidP="00954A12">
            <w:pPr>
              <w:autoSpaceDE w:val="0"/>
              <w:autoSpaceDN w:val="0"/>
              <w:adjustRightInd w:val="0"/>
              <w:spacing w:after="0" w:line="240" w:lineRule="auto"/>
              <w:rPr>
                <w:rFonts w:ascii="Arial" w:eastAsia="Times New Roman" w:hAnsi="Arial" w:cs="Arial"/>
                <w:color w:val="000000"/>
                <w:sz w:val="20"/>
                <w:szCs w:val="20"/>
              </w:rPr>
            </w:pPr>
            <w:del w:id="5676" w:author="Arjan" w:date="2012-12-11T23:57:00Z">
              <w:r w:rsidRPr="00954A12" w:rsidDel="00743406">
                <w:rPr>
                  <w:rFonts w:ascii="Arial" w:hAnsi="Arial" w:cs="Arial"/>
                  <w:sz w:val="20"/>
                  <w:szCs w:val="20"/>
                  <w:lang w:val="en-AU"/>
                </w:rPr>
                <w:fldChar w:fldCharType="begin" w:fldLock="1"/>
              </w:r>
              <w:r w:rsidR="00954A12" w:rsidRPr="00954A12" w:rsidDel="00743406">
                <w:rPr>
                  <w:rFonts w:ascii="Arial" w:hAnsi="Arial" w:cs="Arial"/>
                  <w:sz w:val="20"/>
                  <w:szCs w:val="20"/>
                  <w:lang w:val="en-AU"/>
                </w:rPr>
                <w:delInstrText xml:space="preserve">MERGEFIELD </w:delInstrText>
              </w:r>
              <w:r w:rsidR="00954A12" w:rsidRPr="00954A12" w:rsidDel="00743406">
                <w:rPr>
                  <w:rFonts w:ascii="Arial" w:eastAsia="Times New Roman" w:hAnsi="Arial" w:cs="Arial"/>
                  <w:color w:val="000000"/>
                  <w:sz w:val="20"/>
                  <w:szCs w:val="20"/>
                </w:rPr>
                <w:delInstrText>Att.LowerBound</w:delInstrText>
              </w:r>
              <w:r w:rsidRPr="00954A12" w:rsidDel="00743406">
                <w:rPr>
                  <w:rFonts w:ascii="Arial" w:hAnsi="Arial" w:cs="Arial"/>
                  <w:sz w:val="20"/>
                  <w:szCs w:val="20"/>
                  <w:lang w:val="en-AU"/>
                </w:rPr>
                <w:fldChar w:fldCharType="separate"/>
              </w:r>
              <w:r w:rsidR="00954A12" w:rsidRPr="00954A12" w:rsidDel="00743406">
                <w:rPr>
                  <w:rFonts w:ascii="Arial" w:eastAsia="Times New Roman" w:hAnsi="Arial" w:cs="Arial"/>
                  <w:color w:val="000000"/>
                  <w:sz w:val="20"/>
                  <w:szCs w:val="20"/>
                </w:rPr>
                <w:delText>1</w:delText>
              </w:r>
              <w:r w:rsidRPr="00954A12" w:rsidDel="00743406">
                <w:rPr>
                  <w:rFonts w:ascii="Arial" w:hAnsi="Arial" w:cs="Arial"/>
                  <w:sz w:val="20"/>
                  <w:szCs w:val="20"/>
                  <w:lang w:val="en-AU"/>
                </w:rPr>
                <w:fldChar w:fldCharType="end"/>
              </w:r>
              <w:r w:rsidR="00954A12" w:rsidRPr="00954A12" w:rsidDel="00743406">
                <w:rPr>
                  <w:rFonts w:ascii="Arial" w:eastAsia="Times New Roman" w:hAnsi="Arial" w:cs="Arial"/>
                  <w:color w:val="000000"/>
                  <w:sz w:val="20"/>
                  <w:szCs w:val="20"/>
                </w:rPr>
                <w:delText xml:space="preserve"> </w:delText>
              </w:r>
            </w:del>
            <w:ins w:id="5677" w:author="Arjan" w:date="2012-12-11T23:57:00Z">
              <w:r w:rsidR="00743406">
                <w:rPr>
                  <w:rFonts w:ascii="Arial" w:eastAsia="Times New Roman" w:hAnsi="Arial" w:cs="Arial"/>
                  <w:color w:val="000000"/>
                  <w:sz w:val="20"/>
                  <w:szCs w:val="20"/>
                </w:rPr>
                <w:t xml:space="preserve">0 </w:t>
              </w:r>
            </w:ins>
            <w:r w:rsidR="00954A12" w:rsidRPr="00954A12">
              <w:rPr>
                <w:rFonts w:ascii="Arial" w:eastAsia="Times New Roman" w:hAnsi="Arial" w:cs="Arial"/>
                <w:color w:val="000000"/>
                <w:sz w:val="20"/>
                <w:szCs w:val="20"/>
              </w:rPr>
              <w:t xml:space="preserve">- </w:t>
            </w:r>
            <w:r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Pr="00954A12">
              <w:rPr>
                <w:rFonts w:ascii="Arial" w:eastAsia="Times New Roman" w:hAnsi="Arial" w:cs="Arial"/>
                <w:color w:val="000000"/>
                <w:sz w:val="20"/>
                <w:szCs w:val="20"/>
              </w:rPr>
              <w:fldChar w:fldCharType="end"/>
            </w: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rsidTr="00F31C58">
        <w:trPr>
          <w:trHeight w:val="230"/>
        </w:trPr>
        <w:tc>
          <w:tcPr>
            <w:tcW w:w="37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F31C58">
        <w:trPr>
          <w:trHeight w:val="230"/>
        </w:trPr>
        <w:tc>
          <w:tcPr>
            <w:tcW w:w="3780" w:type="dxa"/>
            <w:tcBorders>
              <w:top w:val="nil"/>
              <w:left w:val="nil"/>
              <w:bottom w:val="single" w:sz="4" w:space="0" w:color="auto"/>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954A12" w:rsidRPr="00954A12" w:rsidRDefault="00954A12" w:rsidP="006B5AB9">
            <w:pPr>
              <w:autoSpaceDE w:val="0"/>
              <w:autoSpaceDN w:val="0"/>
              <w:adjustRightInd w:val="0"/>
              <w:spacing w:after="0" w:line="240" w:lineRule="auto"/>
              <w:rPr>
                <w:rFonts w:ascii="Arial" w:eastAsia="Times New Roman" w:hAnsi="Arial" w:cs="Arial"/>
                <w:color w:val="000000"/>
                <w:sz w:val="20"/>
                <w:szCs w:val="20"/>
              </w:rPr>
            </w:pPr>
            <w:del w:id="5678" w:author="Arjan" w:date="2012-12-12T00:32:00Z">
              <w:r w:rsidRPr="00954A12" w:rsidDel="00E4465F">
                <w:rPr>
                  <w:rFonts w:ascii="Arial" w:eastAsia="Times New Roman" w:hAnsi="Arial" w:cs="Arial"/>
                  <w:color w:val="000000"/>
                  <w:sz w:val="20"/>
                  <w:szCs w:val="20"/>
                </w:rPr>
                <w:delText>-</w:delText>
              </w:r>
            </w:del>
            <w:ins w:id="5679" w:author="Arjan" w:date="2012-12-12T00:32:00Z">
              <w:r w:rsidR="00E4465F">
                <w:rPr>
                  <w:rFonts w:ascii="Arial" w:eastAsia="Times New Roman" w:hAnsi="Arial" w:cs="Arial"/>
                  <w:color w:val="000000"/>
                  <w:sz w:val="20"/>
                  <w:szCs w:val="20"/>
                </w:rPr>
                <w:t>Dit attribuutsoort moet van een waarde voorzien zijn als de attribuutsoort ‘</w:t>
              </w:r>
            </w:ins>
            <w:proofErr w:type="spellStart"/>
            <w:ins w:id="5680" w:author="Arjan" w:date="2013-02-05T12:23:00Z">
              <w:r w:rsidR="006B5AB9">
                <w:rPr>
                  <w:rFonts w:ascii="Arial" w:eastAsia="Times New Roman" w:hAnsi="Arial" w:cs="Arial"/>
                  <w:color w:val="000000"/>
                  <w:sz w:val="20"/>
                  <w:szCs w:val="20"/>
                </w:rPr>
                <w:t>A</w:t>
              </w:r>
            </w:ins>
            <w:ins w:id="5681" w:author="Arjan" w:date="2012-12-12T00:32:00Z">
              <w:r w:rsidR="00E4465F">
                <w:rPr>
                  <w:rFonts w:ascii="Arial" w:eastAsia="Times New Roman" w:hAnsi="Arial" w:cs="Arial"/>
                  <w:color w:val="000000"/>
                  <w:sz w:val="20"/>
                  <w:szCs w:val="20"/>
                </w:rPr>
                <w:t>rchiefactie</w:t>
              </w:r>
            </w:ins>
            <w:ins w:id="5682" w:author="Arjan" w:date="2013-02-05T12:23:00Z">
              <w:r w:rsidR="006B5AB9">
                <w:rPr>
                  <w:rFonts w:ascii="Arial" w:eastAsia="Times New Roman" w:hAnsi="Arial" w:cs="Arial"/>
                  <w:color w:val="000000"/>
                  <w:sz w:val="20"/>
                  <w:szCs w:val="20"/>
                </w:rPr>
                <w:t>datum</w:t>
              </w:r>
            </w:ins>
            <w:proofErr w:type="spellEnd"/>
            <w:ins w:id="5683" w:author="Arjan" w:date="2012-12-12T00:32:00Z">
              <w:r w:rsidR="00E4465F">
                <w:rPr>
                  <w:rFonts w:ascii="Arial" w:eastAsia="Times New Roman" w:hAnsi="Arial" w:cs="Arial"/>
                  <w:color w:val="000000"/>
                  <w:sz w:val="20"/>
                  <w:szCs w:val="20"/>
                </w:rPr>
                <w:t xml:space="preserve">’ </w:t>
              </w:r>
            </w:ins>
            <w:ins w:id="5684" w:author="Arjan" w:date="2012-12-12T00:33:00Z">
              <w:r w:rsidR="00E4465F">
                <w:rPr>
                  <w:rFonts w:ascii="Arial" w:eastAsia="Times New Roman" w:hAnsi="Arial" w:cs="Arial"/>
                  <w:color w:val="000000"/>
                  <w:sz w:val="20"/>
                  <w:szCs w:val="20"/>
                </w:rPr>
                <w:t xml:space="preserve">een waarde heeft. </w:t>
              </w:r>
            </w:ins>
            <w:ins w:id="5685" w:author="Arjan" w:date="2012-12-11T16:32:00Z">
              <w:r w:rsidR="002E42B6">
                <w:rPr>
                  <w:rFonts w:ascii="Arial" w:eastAsia="Times New Roman" w:hAnsi="Arial" w:cs="Arial"/>
                  <w:color w:val="000000"/>
                  <w:sz w:val="20"/>
                  <w:szCs w:val="20"/>
                </w:rPr>
                <w:t xml:space="preserve"> </w:t>
              </w:r>
            </w:ins>
          </w:p>
        </w:tc>
      </w:tr>
    </w:tbl>
    <w:p w:rsidR="0099098F" w:rsidRDefault="0099098F" w:rsidP="0099098F">
      <w:pPr>
        <w:rPr>
          <w:noProof/>
        </w:rPr>
      </w:pPr>
    </w:p>
    <w:tbl>
      <w:tblPr>
        <w:tblW w:w="9360" w:type="dxa"/>
        <w:tblInd w:w="60" w:type="dxa"/>
        <w:tblLayout w:type="fixed"/>
        <w:tblCellMar>
          <w:left w:w="60" w:type="dxa"/>
          <w:right w:w="60" w:type="dxa"/>
        </w:tblCellMar>
        <w:tblLook w:val="0000"/>
      </w:tblPr>
      <w:tblGrid>
        <w:gridCol w:w="3780"/>
        <w:gridCol w:w="5580"/>
      </w:tblGrid>
      <w:tr w:rsidR="00547E22" w:rsidRPr="00547E22" w:rsidTr="00547E22">
        <w:trPr>
          <w:trHeight w:val="230"/>
        </w:trPr>
        <w:tc>
          <w:tcPr>
            <w:tcW w:w="3780" w:type="dxa"/>
            <w:tcBorders>
              <w:top w:val="single" w:sz="4" w:space="0" w:color="auto"/>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5686" w:name="BKM_95D1CF5F_7994_46f6_84FF_0EC1C5E55606"/>
            <w:bookmarkEnd w:id="5686"/>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47E22" w:rsidRPr="00547E22" w:rsidRDefault="00D44D5A" w:rsidP="006B5AB9">
            <w:pPr>
              <w:autoSpaceDE w:val="0"/>
              <w:autoSpaceDN w:val="0"/>
              <w:adjustRightInd w:val="0"/>
              <w:spacing w:after="0" w:line="240" w:lineRule="auto"/>
              <w:rPr>
                <w:rFonts w:ascii="Arial" w:eastAsia="Times New Roman" w:hAnsi="Arial" w:cs="Arial"/>
                <w:color w:val="000000"/>
                <w:sz w:val="20"/>
                <w:szCs w:val="20"/>
              </w:rPr>
            </w:pPr>
            <w:del w:id="5687" w:author="Arjan" w:date="2013-02-05T12:24:00Z">
              <w:r w:rsidRPr="00547E22" w:rsidDel="006B5AB9">
                <w:rPr>
                  <w:rFonts w:ascii="Arial" w:hAnsi="Arial" w:cs="Arial"/>
                  <w:sz w:val="20"/>
                  <w:szCs w:val="20"/>
                  <w:lang w:val="en-AU"/>
                </w:rPr>
                <w:fldChar w:fldCharType="begin" w:fldLock="1"/>
              </w:r>
              <w:r w:rsidR="00547E22" w:rsidRPr="00547E22" w:rsidDel="006B5AB9">
                <w:rPr>
                  <w:rFonts w:ascii="Arial" w:hAnsi="Arial" w:cs="Arial"/>
                  <w:sz w:val="20"/>
                  <w:szCs w:val="20"/>
                  <w:lang w:val="en-AU"/>
                </w:rPr>
                <w:delInstrText xml:space="preserve">MERGEFIELD </w:delInstrText>
              </w:r>
              <w:r w:rsidR="00547E22" w:rsidRPr="00547E22" w:rsidDel="006B5AB9">
                <w:rPr>
                  <w:rFonts w:ascii="Arial" w:eastAsia="Times New Roman" w:hAnsi="Arial" w:cs="Arial"/>
                  <w:color w:val="000000"/>
                  <w:sz w:val="20"/>
                  <w:szCs w:val="20"/>
                </w:rPr>
                <w:delInstrText>Att.Name</w:delInstrText>
              </w:r>
              <w:r w:rsidRPr="00547E22" w:rsidDel="006B5AB9">
                <w:rPr>
                  <w:rFonts w:ascii="Arial" w:hAnsi="Arial" w:cs="Arial"/>
                  <w:sz w:val="20"/>
                  <w:szCs w:val="20"/>
                  <w:lang w:val="en-AU"/>
                </w:rPr>
                <w:fldChar w:fldCharType="separate"/>
              </w:r>
              <w:r w:rsidR="00547E22" w:rsidRPr="00547E22" w:rsidDel="006B5AB9">
                <w:rPr>
                  <w:rFonts w:ascii="Arial" w:eastAsia="Times New Roman" w:hAnsi="Arial" w:cs="Arial"/>
                  <w:color w:val="000000"/>
                  <w:sz w:val="20"/>
                  <w:szCs w:val="20"/>
                </w:rPr>
                <w:delText xml:space="preserve">Datum </w:delText>
              </w:r>
            </w:del>
            <w:del w:id="5688" w:author="Arjan" w:date="2012-12-12T00:09:00Z">
              <w:r w:rsidR="00547E22" w:rsidRPr="00547E22" w:rsidDel="00547E22">
                <w:rPr>
                  <w:rFonts w:ascii="Arial" w:eastAsia="Times New Roman" w:hAnsi="Arial" w:cs="Arial"/>
                  <w:color w:val="000000"/>
                  <w:sz w:val="20"/>
                  <w:szCs w:val="20"/>
                </w:rPr>
                <w:delText>vernietiging dossier</w:delText>
              </w:r>
            </w:del>
            <w:del w:id="5689" w:author="Arjan" w:date="2013-02-05T12:24:00Z">
              <w:r w:rsidRPr="00547E22" w:rsidDel="006B5AB9">
                <w:rPr>
                  <w:rFonts w:ascii="Arial" w:hAnsi="Arial" w:cs="Arial"/>
                  <w:sz w:val="20"/>
                  <w:szCs w:val="20"/>
                  <w:lang w:val="en-AU"/>
                </w:rPr>
                <w:fldChar w:fldCharType="end"/>
              </w:r>
            </w:del>
            <w:proofErr w:type="spellStart"/>
            <w:ins w:id="5690" w:author="Arjan" w:date="2013-02-05T12:24:00Z">
              <w:r w:rsidR="006B5AB9">
                <w:rPr>
                  <w:rFonts w:ascii="Arial" w:hAnsi="Arial" w:cs="Arial"/>
                  <w:sz w:val="20"/>
                  <w:szCs w:val="20"/>
                  <w:lang w:val="en-AU"/>
                </w:rPr>
                <w:t>A</w:t>
              </w:r>
            </w:ins>
            <w:ins w:id="5691" w:author="Arjan" w:date="2012-12-12T00:09:00Z">
              <w:r w:rsidR="00547E22">
                <w:rPr>
                  <w:rFonts w:ascii="Arial" w:hAnsi="Arial" w:cs="Arial"/>
                  <w:sz w:val="20"/>
                  <w:szCs w:val="20"/>
                  <w:lang w:val="en-AU"/>
                </w:rPr>
                <w:t>rchiefactie</w:t>
              </w:r>
            </w:ins>
            <w:ins w:id="5692" w:author="Arjan" w:date="2013-02-05T12:24:00Z">
              <w:r w:rsidR="006B5AB9">
                <w:rPr>
                  <w:rFonts w:ascii="Arial" w:hAnsi="Arial" w:cs="Arial"/>
                  <w:sz w:val="20"/>
                  <w:szCs w:val="20"/>
                  <w:lang w:val="en-AU"/>
                </w:rPr>
                <w:t>datum</w:t>
              </w:r>
            </w:ins>
            <w:proofErr w:type="spellEnd"/>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roofErr w:type="spellStart"/>
            <w:r w:rsidRPr="00547E22">
              <w:rPr>
                <w:rFonts w:ascii="Arial" w:eastAsia="Times New Roman" w:hAnsi="Arial" w:cs="Arial"/>
                <w:b/>
                <w:bCs/>
                <w:color w:val="000000"/>
                <w:sz w:val="20"/>
                <w:szCs w:val="20"/>
              </w:rPr>
              <w:t>XML-tag</w:t>
            </w:r>
            <w:proofErr w:type="spellEnd"/>
            <w:r w:rsidRPr="00547E22">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547E22" w:rsidRPr="00547E22" w:rsidRDefault="00D44D5A"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del w:id="5693" w:author="Arjan" w:date="2012-12-12T00:09:00Z">
              <w:r w:rsidR="00547E22" w:rsidRPr="00547E22" w:rsidDel="00547E22">
                <w:rPr>
                  <w:rFonts w:ascii="Arial" w:eastAsia="Times New Roman" w:hAnsi="Arial" w:cs="Arial"/>
                  <w:color w:val="000000"/>
                  <w:sz w:val="20"/>
                  <w:szCs w:val="20"/>
                </w:rPr>
                <w:delText>VernietigingDossier</w:delText>
              </w:r>
            </w:del>
            <w:r w:rsidRPr="00547E22">
              <w:rPr>
                <w:rFonts w:ascii="Arial" w:hAnsi="Arial" w:cs="Arial"/>
                <w:sz w:val="20"/>
                <w:szCs w:val="20"/>
                <w:lang w:val="en-AU"/>
              </w:rPr>
              <w:fldChar w:fldCharType="end"/>
            </w:r>
            <w:proofErr w:type="spellStart"/>
            <w:ins w:id="5694" w:author="Arjan" w:date="2012-12-12T00:09:00Z">
              <w:r w:rsidR="00547E22">
                <w:rPr>
                  <w:rFonts w:ascii="Arial" w:hAnsi="Arial" w:cs="Arial"/>
                  <w:sz w:val="20"/>
                  <w:szCs w:val="20"/>
                  <w:lang w:val="en-AU"/>
                </w:rPr>
                <w:t>Archiefactie</w:t>
              </w:r>
            </w:ins>
            <w:proofErr w:type="spellEnd"/>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47E22" w:rsidRPr="00547E22" w:rsidRDefault="00D44D5A" w:rsidP="00D54BC0">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Att.Notes</w:instrText>
            </w:r>
            <w:r w:rsidRPr="00547E22">
              <w:rPr>
                <w:rFonts w:ascii="Arial" w:hAnsi="Arial" w:cs="Arial"/>
                <w:sz w:val="20"/>
                <w:szCs w:val="20"/>
                <w:lang w:val="en-AU"/>
              </w:rPr>
              <w:fldChar w:fldCharType="end"/>
            </w:r>
            <w:r w:rsidR="00547E22" w:rsidRPr="00547E22">
              <w:rPr>
                <w:rFonts w:ascii="Arial" w:eastAsia="Times New Roman" w:hAnsi="Arial" w:cs="Arial"/>
                <w:color w:val="610E6A"/>
                <w:sz w:val="20"/>
                <w:szCs w:val="20"/>
              </w:rPr>
              <w:t>De datum waarop het</w:t>
            </w:r>
            <w:del w:id="5695" w:author="Arjan" w:date="2012-12-12T00:10:00Z">
              <w:r w:rsidR="00547E22" w:rsidRPr="00547E22" w:rsidDel="00547E22">
                <w:rPr>
                  <w:rFonts w:ascii="Arial" w:eastAsia="Times New Roman" w:hAnsi="Arial" w:cs="Arial"/>
                  <w:color w:val="610E6A"/>
                  <w:sz w:val="20"/>
                  <w:szCs w:val="20"/>
                </w:rPr>
                <w:delText>, al dan niet</w:delText>
              </w:r>
            </w:del>
            <w:r w:rsidR="00547E22" w:rsidRPr="00547E22">
              <w:rPr>
                <w:rFonts w:ascii="Arial" w:eastAsia="Times New Roman" w:hAnsi="Arial" w:cs="Arial"/>
                <w:color w:val="610E6A"/>
                <w:sz w:val="20"/>
                <w:szCs w:val="20"/>
              </w:rPr>
              <w:t xml:space="preserve"> gearchiveerde</w:t>
            </w:r>
            <w:del w:id="5696" w:author="Arjan" w:date="2012-12-12T00:10:00Z">
              <w:r w:rsidR="00547E22" w:rsidRPr="00547E22" w:rsidDel="00547E22">
                <w:rPr>
                  <w:rFonts w:ascii="Arial" w:eastAsia="Times New Roman" w:hAnsi="Arial" w:cs="Arial"/>
                  <w:color w:val="610E6A"/>
                  <w:sz w:val="20"/>
                  <w:szCs w:val="20"/>
                </w:rPr>
                <w:delText>,</w:delText>
              </w:r>
            </w:del>
            <w:r w:rsidR="00547E22" w:rsidRPr="00547E22">
              <w:rPr>
                <w:rFonts w:ascii="Arial" w:eastAsia="Times New Roman" w:hAnsi="Arial" w:cs="Arial"/>
                <w:color w:val="610E6A"/>
                <w:sz w:val="20"/>
                <w:szCs w:val="20"/>
              </w:rPr>
              <w:t xml:space="preserve"> zaakdossier </w:t>
            </w:r>
            <w:del w:id="5697" w:author="Arjan" w:date="2012-12-12T09:50:00Z">
              <w:r w:rsidR="00547E22" w:rsidRPr="00547E22" w:rsidDel="00D54BC0">
                <w:rPr>
                  <w:rFonts w:ascii="Arial" w:eastAsia="Times New Roman" w:hAnsi="Arial" w:cs="Arial"/>
                  <w:color w:val="610E6A"/>
                  <w:sz w:val="20"/>
                  <w:szCs w:val="20"/>
                </w:rPr>
                <w:delText>(de ZAAK met alle bijbehorende DOCUMENTen)</w:delText>
              </w:r>
            </w:del>
            <w:r w:rsidR="00547E22" w:rsidRPr="00547E22">
              <w:rPr>
                <w:rFonts w:ascii="Arial" w:eastAsia="Times New Roman" w:hAnsi="Arial" w:cs="Arial"/>
                <w:color w:val="610E6A"/>
                <w:sz w:val="20"/>
                <w:szCs w:val="20"/>
              </w:rPr>
              <w:t xml:space="preserve"> vernietigd m</w:t>
            </w:r>
            <w:del w:id="5698" w:author="Arjan" w:date="2012-12-12T00:10:00Z">
              <w:r w:rsidR="00547E22" w:rsidRPr="00547E22" w:rsidDel="00547E22">
                <w:rPr>
                  <w:rFonts w:ascii="Arial" w:eastAsia="Times New Roman" w:hAnsi="Arial" w:cs="Arial"/>
                  <w:color w:val="610E6A"/>
                  <w:sz w:val="20"/>
                  <w:szCs w:val="20"/>
                </w:rPr>
                <w:delText>ag</w:delText>
              </w:r>
            </w:del>
            <w:ins w:id="5699" w:author="Arjan" w:date="2012-12-12T00:10:00Z">
              <w:r w:rsidR="00547E22">
                <w:rPr>
                  <w:rFonts w:ascii="Arial" w:eastAsia="Times New Roman" w:hAnsi="Arial" w:cs="Arial"/>
                  <w:color w:val="610E6A"/>
                  <w:sz w:val="20"/>
                  <w:szCs w:val="20"/>
                </w:rPr>
                <w:t>oet</w:t>
              </w:r>
            </w:ins>
            <w:r w:rsidR="00547E22" w:rsidRPr="00547E22">
              <w:rPr>
                <w:rFonts w:ascii="Arial" w:eastAsia="Times New Roman" w:hAnsi="Arial" w:cs="Arial"/>
                <w:color w:val="610E6A"/>
                <w:sz w:val="20"/>
                <w:szCs w:val="20"/>
              </w:rPr>
              <w:t xml:space="preserve"> worden</w:t>
            </w:r>
            <w:ins w:id="5700" w:author="Arjan" w:date="2012-12-12T00:10:00Z">
              <w:r w:rsidR="00547E22">
                <w:rPr>
                  <w:rFonts w:ascii="Arial" w:eastAsia="Times New Roman" w:hAnsi="Arial" w:cs="Arial"/>
                  <w:color w:val="610E6A"/>
                  <w:sz w:val="20"/>
                  <w:szCs w:val="20"/>
                </w:rPr>
                <w:t xml:space="preserve"> dan wel overgebracht m</w:t>
              </w:r>
            </w:ins>
            <w:ins w:id="5701" w:author="Arjan" w:date="2012-12-12T00:11:00Z">
              <w:r w:rsidR="00547E22">
                <w:rPr>
                  <w:rFonts w:ascii="Arial" w:eastAsia="Times New Roman" w:hAnsi="Arial" w:cs="Arial"/>
                  <w:color w:val="610E6A"/>
                  <w:sz w:val="20"/>
                  <w:szCs w:val="20"/>
                </w:rPr>
                <w:t>oet worden naar een archiefbewaarplaats</w:t>
              </w:r>
            </w:ins>
            <w:r w:rsidR="00547E22" w:rsidRPr="00547E22">
              <w:rPr>
                <w:rFonts w:ascii="Arial" w:eastAsia="Times New Roman" w:hAnsi="Arial" w:cs="Arial"/>
                <w:color w:val="610E6A"/>
                <w:sz w:val="20"/>
                <w:szCs w:val="20"/>
              </w:rPr>
              <w:t>.</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47E22" w:rsidRDefault="00547E22" w:rsidP="00547E22">
            <w:pPr>
              <w:autoSpaceDE w:val="0"/>
              <w:autoSpaceDN w:val="0"/>
              <w:adjustRightInd w:val="0"/>
              <w:spacing w:after="0" w:line="240" w:lineRule="auto"/>
              <w:rPr>
                <w:ins w:id="5702" w:author="Arjan" w:date="2012-12-12T00:27:00Z"/>
                <w:rFonts w:ascii="Arial" w:eastAsia="Times New Roman" w:hAnsi="Arial" w:cs="Arial"/>
                <w:color w:val="000000"/>
                <w:sz w:val="20"/>
                <w:szCs w:val="20"/>
              </w:rPr>
            </w:pPr>
            <w:del w:id="5703" w:author="Arjan" w:date="2012-12-12T00:13:00Z">
              <w:r w:rsidRPr="00547E22" w:rsidDel="00547E22">
                <w:rPr>
                  <w:rFonts w:ascii="Arial" w:eastAsia="Times New Roman" w:hAnsi="Arial" w:cs="Arial"/>
                  <w:color w:val="000000"/>
                  <w:sz w:val="20"/>
                  <w:szCs w:val="20"/>
                </w:rPr>
                <w:delText xml:space="preserve">Met vernietigen wordt hier vooral bedoeld dat het zaakdossier uit het archief verwijderd wordt. </w:delText>
              </w:r>
            </w:del>
            <w:ins w:id="5704" w:author="Arjan" w:date="2012-12-12T00:15:00Z">
              <w:r>
                <w:rPr>
                  <w:rFonts w:ascii="Arial" w:eastAsia="Times New Roman" w:hAnsi="Arial" w:cs="Arial"/>
                  <w:color w:val="000000"/>
                  <w:sz w:val="20"/>
                  <w:szCs w:val="20"/>
                </w:rPr>
                <w:t>Voor elk zaakdossier</w:t>
              </w:r>
            </w:ins>
            <w:ins w:id="5705" w:author="Arjan" w:date="2012-12-12T00:27:00Z">
              <w:r>
                <w:rPr>
                  <w:rFonts w:ascii="Arial" w:eastAsia="Times New Roman" w:hAnsi="Arial" w:cs="Arial"/>
                  <w:color w:val="000000"/>
                  <w:sz w:val="20"/>
                  <w:szCs w:val="20"/>
                </w:rPr>
                <w:t>,</w:t>
              </w:r>
            </w:ins>
            <w:ins w:id="5706" w:author="Arjan" w:date="2012-12-12T00:15:00Z">
              <w:r>
                <w:rPr>
                  <w:rFonts w:ascii="Arial" w:eastAsia="Times New Roman" w:hAnsi="Arial" w:cs="Arial"/>
                  <w:color w:val="000000"/>
                  <w:sz w:val="20"/>
                  <w:szCs w:val="20"/>
                </w:rPr>
                <w:t xml:space="preserve"> dat gevormd is bij beëindiging van de zaak, geldt dat dit </w:t>
              </w:r>
            </w:ins>
            <w:ins w:id="5707" w:author="Arjan" w:date="2013-02-05T08:16:00Z">
              <w:r w:rsidR="00DF5AA6">
                <w:rPr>
                  <w:rFonts w:ascii="Arial" w:eastAsia="Times New Roman" w:hAnsi="Arial" w:cs="Arial"/>
                  <w:color w:val="000000"/>
                  <w:sz w:val="20"/>
                  <w:szCs w:val="20"/>
                </w:rPr>
                <w:t xml:space="preserve">veelal </w:t>
              </w:r>
            </w:ins>
            <w:ins w:id="5708" w:author="Arjan" w:date="2013-02-05T08:14:00Z">
              <w:r w:rsidR="00DF5AA6">
                <w:rPr>
                  <w:rFonts w:ascii="Arial" w:eastAsia="Times New Roman" w:hAnsi="Arial" w:cs="Arial"/>
                  <w:color w:val="000000"/>
                  <w:sz w:val="20"/>
                  <w:szCs w:val="20"/>
                </w:rPr>
                <w:t xml:space="preserve">gearchiveerd wordt en </w:t>
              </w:r>
            </w:ins>
            <w:ins w:id="5709" w:author="Arjan" w:date="2012-12-12T00:16:00Z">
              <w:r>
                <w:rPr>
                  <w:rFonts w:ascii="Arial" w:eastAsia="Times New Roman" w:hAnsi="Arial" w:cs="Arial"/>
                  <w:color w:val="000000"/>
                  <w:sz w:val="20"/>
                  <w:szCs w:val="20"/>
                </w:rPr>
                <w:t xml:space="preserve">na een bepaalde termijn vernietigd of overgebracht moet worden. </w:t>
              </w:r>
            </w:ins>
            <w:ins w:id="5710" w:author="Arjan" w:date="2012-12-12T00:17:00Z">
              <w:r>
                <w:rPr>
                  <w:rFonts w:ascii="Arial" w:eastAsia="Times New Roman" w:hAnsi="Arial" w:cs="Arial"/>
                  <w:color w:val="000000"/>
                  <w:sz w:val="20"/>
                  <w:szCs w:val="20"/>
                </w:rPr>
                <w:t xml:space="preserve">Die termijn eindigt met de </w:t>
              </w:r>
            </w:ins>
            <w:proofErr w:type="spellStart"/>
            <w:ins w:id="5711" w:author="Arjan" w:date="2013-02-05T12:25:00Z">
              <w:r w:rsidR="006B5AB9">
                <w:rPr>
                  <w:rFonts w:ascii="Arial" w:eastAsia="Times New Roman" w:hAnsi="Arial" w:cs="Arial"/>
                  <w:color w:val="000000"/>
                  <w:sz w:val="20"/>
                  <w:szCs w:val="20"/>
                </w:rPr>
                <w:t>A</w:t>
              </w:r>
            </w:ins>
            <w:ins w:id="5712" w:author="Arjan" w:date="2012-12-12T00:17:00Z">
              <w:r>
                <w:rPr>
                  <w:rFonts w:ascii="Arial" w:eastAsia="Times New Roman" w:hAnsi="Arial" w:cs="Arial"/>
                  <w:color w:val="000000"/>
                  <w:sz w:val="20"/>
                  <w:szCs w:val="20"/>
                </w:rPr>
                <w:t>rchiefactie</w:t>
              </w:r>
            </w:ins>
            <w:ins w:id="5713" w:author="Arjan" w:date="2013-02-05T12:25:00Z">
              <w:r w:rsidR="006B5AB9">
                <w:rPr>
                  <w:rFonts w:ascii="Arial" w:eastAsia="Times New Roman" w:hAnsi="Arial" w:cs="Arial"/>
                  <w:color w:val="000000"/>
                  <w:sz w:val="20"/>
                  <w:szCs w:val="20"/>
                </w:rPr>
                <w:t>datum</w:t>
              </w:r>
            </w:ins>
            <w:proofErr w:type="spellEnd"/>
            <w:ins w:id="5714" w:author="Arjan" w:date="2012-12-12T00:17:00Z">
              <w:r>
                <w:rPr>
                  <w:rFonts w:ascii="Arial" w:eastAsia="Times New Roman" w:hAnsi="Arial" w:cs="Arial"/>
                  <w:color w:val="000000"/>
                  <w:sz w:val="20"/>
                  <w:szCs w:val="20"/>
                </w:rPr>
                <w:t>.</w:t>
              </w:r>
            </w:ins>
            <w:ins w:id="5715" w:author="Arjan" w:date="2012-12-12T00:13:00Z">
              <w:r>
                <w:rPr>
                  <w:rFonts w:ascii="Arial" w:eastAsia="Times New Roman" w:hAnsi="Arial" w:cs="Arial"/>
                  <w:color w:val="000000"/>
                  <w:sz w:val="20"/>
                  <w:szCs w:val="20"/>
                </w:rPr>
                <w:t xml:space="preserve"> </w:t>
              </w:r>
            </w:ins>
            <w:ins w:id="5716" w:author="Arjan" w:date="2012-12-12T00:28:00Z">
              <w:r>
                <w:rPr>
                  <w:rFonts w:ascii="Arial" w:eastAsia="Times New Roman" w:hAnsi="Arial" w:cs="Arial"/>
                  <w:color w:val="000000"/>
                  <w:sz w:val="20"/>
                  <w:szCs w:val="20"/>
                </w:rPr>
                <w:t xml:space="preserve">Van welke van deze acties sprake is, blijkt uit de waarde van Archiefnominatie. </w:t>
              </w:r>
            </w:ins>
            <w:r w:rsidRPr="00547E22">
              <w:rPr>
                <w:rFonts w:ascii="Arial" w:eastAsia="Times New Roman" w:hAnsi="Arial" w:cs="Arial"/>
                <w:color w:val="000000"/>
                <w:sz w:val="20"/>
                <w:szCs w:val="20"/>
              </w:rPr>
              <w:t xml:space="preserve">De </w:t>
            </w:r>
            <w:ins w:id="5717" w:author="Arjan" w:date="2012-12-12T00:29:00Z">
              <w:r>
                <w:rPr>
                  <w:rFonts w:ascii="Arial" w:eastAsia="Times New Roman" w:hAnsi="Arial" w:cs="Arial"/>
                  <w:color w:val="000000"/>
                  <w:sz w:val="20"/>
                  <w:szCs w:val="20"/>
                </w:rPr>
                <w:t xml:space="preserve">voor de zaak geldende </w:t>
              </w:r>
            </w:ins>
            <w:proofErr w:type="spellStart"/>
            <w:ins w:id="5718" w:author="Arjan" w:date="2013-02-05T12:25:00Z">
              <w:r w:rsidR="006B5AB9">
                <w:rPr>
                  <w:rFonts w:ascii="Arial" w:eastAsia="Times New Roman" w:hAnsi="Arial" w:cs="Arial"/>
                  <w:color w:val="000000"/>
                  <w:sz w:val="20"/>
                  <w:szCs w:val="20"/>
                </w:rPr>
                <w:t>Archiefactie</w:t>
              </w:r>
            </w:ins>
            <w:r w:rsidRPr="00547E22">
              <w:rPr>
                <w:rFonts w:ascii="Arial" w:eastAsia="Times New Roman" w:hAnsi="Arial" w:cs="Arial"/>
                <w:color w:val="000000"/>
                <w:sz w:val="20"/>
                <w:szCs w:val="20"/>
              </w:rPr>
              <w:t>datum</w:t>
            </w:r>
            <w:proofErr w:type="spellEnd"/>
            <w:r w:rsidRPr="00547E22">
              <w:rPr>
                <w:rFonts w:ascii="Arial" w:eastAsia="Times New Roman" w:hAnsi="Arial" w:cs="Arial"/>
                <w:color w:val="000000"/>
                <w:sz w:val="20"/>
                <w:szCs w:val="20"/>
              </w:rPr>
              <w:t xml:space="preserve"> </w:t>
            </w:r>
            <w:del w:id="5719" w:author="Arjan" w:date="2012-12-12T00:17:00Z">
              <w:r w:rsidRPr="00547E22" w:rsidDel="00547E22">
                <w:rPr>
                  <w:rFonts w:ascii="Arial" w:eastAsia="Times New Roman" w:hAnsi="Arial" w:cs="Arial"/>
                  <w:color w:val="000000"/>
                  <w:sz w:val="20"/>
                  <w:szCs w:val="20"/>
                </w:rPr>
                <w:delText xml:space="preserve">waarop dit mag plaatsvinden </w:delText>
              </w:r>
            </w:del>
            <w:r w:rsidRPr="00547E22">
              <w:rPr>
                <w:rFonts w:ascii="Arial" w:eastAsia="Times New Roman" w:hAnsi="Arial" w:cs="Arial"/>
                <w:color w:val="000000"/>
                <w:sz w:val="20"/>
                <w:szCs w:val="20"/>
              </w:rPr>
              <w:t xml:space="preserve">hangt af van </w:t>
            </w:r>
            <w:del w:id="5720" w:author="Arjan" w:date="2012-12-12T00:18:00Z">
              <w:r w:rsidRPr="00547E22" w:rsidDel="00547E22">
                <w:rPr>
                  <w:rFonts w:ascii="Arial" w:eastAsia="Times New Roman" w:hAnsi="Arial" w:cs="Arial"/>
                  <w:color w:val="000000"/>
                  <w:sz w:val="20"/>
                  <w:szCs w:val="20"/>
                </w:rPr>
                <w:delText xml:space="preserve">de datums van besluiten die het gevolg zijn van de zaak, van </w:delText>
              </w:r>
            </w:del>
            <w:r w:rsidRPr="00547E22">
              <w:rPr>
                <w:rFonts w:ascii="Arial" w:eastAsia="Times New Roman" w:hAnsi="Arial" w:cs="Arial"/>
                <w:color w:val="000000"/>
                <w:sz w:val="20"/>
                <w:szCs w:val="20"/>
              </w:rPr>
              <w:t xml:space="preserve">het zaaktype, van het resultaat van de zaak en van </w:t>
            </w:r>
            <w:ins w:id="5721" w:author="Arjan" w:date="2012-12-12T00:20:00Z">
              <w:r>
                <w:rPr>
                  <w:rFonts w:ascii="Arial" w:eastAsia="Times New Roman" w:hAnsi="Arial" w:cs="Arial"/>
                  <w:color w:val="000000"/>
                  <w:sz w:val="20"/>
                  <w:szCs w:val="20"/>
                </w:rPr>
                <w:t xml:space="preserve">de resultaten van </w:t>
              </w:r>
            </w:ins>
            <w:r w:rsidRPr="00547E22">
              <w:rPr>
                <w:rFonts w:ascii="Arial" w:eastAsia="Times New Roman" w:hAnsi="Arial" w:cs="Arial"/>
                <w:color w:val="000000"/>
                <w:sz w:val="20"/>
                <w:szCs w:val="20"/>
              </w:rPr>
              <w:t>eventuele andere gerelateerde zaken.</w:t>
            </w:r>
            <w:ins w:id="5722" w:author="Arjan" w:date="2012-12-12T00:18:00Z">
              <w:r>
                <w:rPr>
                  <w:rFonts w:ascii="Arial" w:eastAsia="Times New Roman" w:hAnsi="Arial" w:cs="Arial"/>
                  <w:color w:val="000000"/>
                  <w:sz w:val="20"/>
                  <w:szCs w:val="20"/>
                </w:rPr>
                <w:t xml:space="preserve"> </w:t>
              </w:r>
            </w:ins>
            <w:ins w:id="5723" w:author="Arjan" w:date="2013-02-05T08:19:00Z">
              <w:r w:rsidR="00DF5AA6">
                <w:rPr>
                  <w:rFonts w:ascii="Arial" w:eastAsia="Times New Roman" w:hAnsi="Arial" w:cs="Arial"/>
                  <w:color w:val="000000"/>
                  <w:sz w:val="20"/>
                  <w:szCs w:val="20"/>
                </w:rPr>
                <w:t xml:space="preserve">De mogelijke bewaartermijnen </w:t>
              </w:r>
            </w:ins>
            <w:ins w:id="5724" w:author="Arjan" w:date="2013-02-05T08:20:00Z">
              <w:r w:rsidR="00DF5AA6">
                <w:rPr>
                  <w:rFonts w:ascii="Arial" w:eastAsia="Times New Roman" w:hAnsi="Arial" w:cs="Arial"/>
                  <w:color w:val="000000"/>
                  <w:sz w:val="20"/>
                  <w:szCs w:val="20"/>
                </w:rPr>
                <w:t>zijn per resultaat gespecificeerd bij het zaaktype in de van toepassing zijnde zaaktype</w:t>
              </w:r>
            </w:ins>
            <w:ins w:id="5725" w:author="Arjan" w:date="2013-02-05T08:21:00Z">
              <w:r w:rsidR="00DF5AA6">
                <w:rPr>
                  <w:rFonts w:ascii="Arial" w:eastAsia="Times New Roman" w:hAnsi="Arial" w:cs="Arial"/>
                  <w:color w:val="000000"/>
                  <w:sz w:val="20"/>
                  <w:szCs w:val="20"/>
                </w:rPr>
                <w:softHyphen/>
              </w:r>
            </w:ins>
            <w:ins w:id="5726" w:author="Arjan" w:date="2013-02-05T08:20:00Z">
              <w:r w:rsidR="00DF5AA6">
                <w:rPr>
                  <w:rFonts w:ascii="Arial" w:eastAsia="Times New Roman" w:hAnsi="Arial" w:cs="Arial"/>
                  <w:color w:val="000000"/>
                  <w:sz w:val="20"/>
                  <w:szCs w:val="20"/>
                </w:rPr>
                <w:t>catalogus.</w:t>
              </w:r>
            </w:ins>
          </w:p>
          <w:p w:rsidR="00D54BC0" w:rsidRDefault="00547E22" w:rsidP="00D54BC0">
            <w:pPr>
              <w:autoSpaceDE w:val="0"/>
              <w:autoSpaceDN w:val="0"/>
              <w:adjustRightInd w:val="0"/>
              <w:spacing w:after="0" w:line="240" w:lineRule="auto"/>
              <w:rPr>
                <w:ins w:id="5727" w:author="Arjan" w:date="2012-12-12T09:50:00Z"/>
                <w:rFonts w:ascii="Arial" w:eastAsia="Times New Roman" w:hAnsi="Arial" w:cs="Arial"/>
                <w:color w:val="000000"/>
                <w:sz w:val="20"/>
                <w:szCs w:val="20"/>
              </w:rPr>
            </w:pPr>
            <w:ins w:id="5728" w:author="Arjan" w:date="2012-12-12T00:18:00Z">
              <w:r>
                <w:rPr>
                  <w:rFonts w:ascii="Arial" w:eastAsia="Times New Roman" w:hAnsi="Arial" w:cs="Arial"/>
                  <w:color w:val="000000"/>
                  <w:sz w:val="20"/>
                  <w:szCs w:val="20"/>
                </w:rPr>
                <w:t xml:space="preserve">Voor een niet te archiveren zaakdossier is de termijn nul dagen en is de </w:t>
              </w:r>
            </w:ins>
            <w:proofErr w:type="spellStart"/>
            <w:ins w:id="5729" w:author="Arjan" w:date="2013-02-05T12:25:00Z">
              <w:r w:rsidR="006B5AB9">
                <w:rPr>
                  <w:rFonts w:ascii="Arial" w:eastAsia="Times New Roman" w:hAnsi="Arial" w:cs="Arial"/>
                  <w:color w:val="000000"/>
                  <w:sz w:val="20"/>
                  <w:szCs w:val="20"/>
                </w:rPr>
                <w:t>A</w:t>
              </w:r>
            </w:ins>
            <w:ins w:id="5730" w:author="Arjan" w:date="2012-12-12T00:18:00Z">
              <w:r>
                <w:rPr>
                  <w:rFonts w:ascii="Arial" w:eastAsia="Times New Roman" w:hAnsi="Arial" w:cs="Arial"/>
                  <w:color w:val="000000"/>
                  <w:sz w:val="20"/>
                  <w:szCs w:val="20"/>
                </w:rPr>
                <w:t>rchiefactie</w:t>
              </w:r>
            </w:ins>
            <w:ins w:id="5731" w:author="Arjan" w:date="2013-02-05T12:25:00Z">
              <w:r w:rsidR="006B5AB9">
                <w:rPr>
                  <w:rFonts w:ascii="Arial" w:eastAsia="Times New Roman" w:hAnsi="Arial" w:cs="Arial"/>
                  <w:color w:val="000000"/>
                  <w:sz w:val="20"/>
                  <w:szCs w:val="20"/>
                </w:rPr>
                <w:t>datum</w:t>
              </w:r>
            </w:ins>
            <w:proofErr w:type="spellEnd"/>
            <w:ins w:id="5732" w:author="Arjan" w:date="2012-12-12T00:18:00Z">
              <w:r>
                <w:rPr>
                  <w:rFonts w:ascii="Arial" w:eastAsia="Times New Roman" w:hAnsi="Arial" w:cs="Arial"/>
                  <w:color w:val="000000"/>
                  <w:sz w:val="20"/>
                  <w:szCs w:val="20"/>
                </w:rPr>
                <w:t xml:space="preserve"> gelijk aan de </w:t>
              </w:r>
            </w:ins>
            <w:ins w:id="5733" w:author="Arjan" w:date="2012-12-12T00:19:00Z">
              <w:r>
                <w:rPr>
                  <w:rFonts w:ascii="Arial" w:eastAsia="Times New Roman" w:hAnsi="Arial" w:cs="Arial"/>
                  <w:color w:val="000000"/>
                  <w:sz w:val="20"/>
                  <w:szCs w:val="20"/>
                </w:rPr>
                <w:t>Einddatum van de zaak.</w:t>
              </w:r>
            </w:ins>
            <w:ins w:id="5734" w:author="Arjan" w:date="2012-12-12T09:50:00Z">
              <w:r w:rsidR="00D54BC0">
                <w:rPr>
                  <w:rFonts w:ascii="Arial" w:eastAsia="Times New Roman" w:hAnsi="Arial" w:cs="Arial"/>
                  <w:color w:val="000000"/>
                  <w:sz w:val="20"/>
                  <w:szCs w:val="20"/>
                </w:rPr>
                <w:t xml:space="preserve"> </w:t>
              </w:r>
            </w:ins>
          </w:p>
          <w:p w:rsidR="00547E22" w:rsidRPr="00547E22" w:rsidRDefault="00D54BC0" w:rsidP="00D54BC0">
            <w:pPr>
              <w:autoSpaceDE w:val="0"/>
              <w:autoSpaceDN w:val="0"/>
              <w:adjustRightInd w:val="0"/>
              <w:spacing w:after="0" w:line="240" w:lineRule="auto"/>
              <w:rPr>
                <w:rFonts w:ascii="Arial" w:eastAsia="Times New Roman" w:hAnsi="Arial" w:cs="Arial"/>
                <w:color w:val="000000"/>
                <w:sz w:val="20"/>
                <w:szCs w:val="20"/>
              </w:rPr>
            </w:pPr>
            <w:ins w:id="5735" w:author="Arjan" w:date="2012-12-12T09:50:00Z">
              <w:r>
                <w:rPr>
                  <w:rFonts w:ascii="Arial" w:eastAsia="Times New Roman" w:hAnsi="Arial" w:cs="Arial"/>
                  <w:color w:val="000000"/>
                  <w:sz w:val="20"/>
                  <w:szCs w:val="20"/>
                </w:rPr>
                <w:t>Zie voor een toelichting op de term ‘zaakdossier’ de attribuutsoort ‘Archiefstatus’.</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47E22" w:rsidRPr="00547E22" w:rsidRDefault="00D44D5A"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roofErr w:type="spellStart"/>
            <w:r w:rsidRPr="00547E22">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Alle geldige datums gelegen op, voor of na de huidige datum </w:t>
            </w:r>
            <w:r w:rsidRPr="00547E22">
              <w:rPr>
                <w:rFonts w:ascii="Arial" w:eastAsia="Times New Roman" w:hAnsi="Arial" w:cs="Arial"/>
                <w:color w:val="000000"/>
                <w:sz w:val="20"/>
                <w:szCs w:val="20"/>
              </w:rPr>
              <w:lastRenderedPageBreak/>
              <w:t>en tijd</w:t>
            </w: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411"/>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4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 xml:space="preserve">Indicatie </w:t>
            </w:r>
            <w:proofErr w:type="spellStart"/>
            <w:r w:rsidRPr="00547E22">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547E22" w:rsidRPr="00547E22" w:rsidRDefault="00D44D5A"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rsidTr="00547E22">
        <w:trPr>
          <w:trHeight w:val="230"/>
        </w:trPr>
        <w:tc>
          <w:tcPr>
            <w:tcW w:w="37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del w:id="5736" w:author="Arjan" w:date="2012-12-12T09:39:00Z">
              <w:r w:rsidRPr="00547E22" w:rsidDel="008C517A">
                <w:rPr>
                  <w:rFonts w:ascii="Arial" w:eastAsia="Times New Roman" w:hAnsi="Arial" w:cs="Arial"/>
                  <w:color w:val="000000"/>
                  <w:sz w:val="20"/>
                  <w:szCs w:val="20"/>
                </w:rPr>
                <w:delText>-</w:delText>
              </w:r>
            </w:del>
            <w:ins w:id="5737" w:author="Arjan" w:date="2012-12-12T09:39:00Z">
              <w:r w:rsidR="008C517A">
                <w:rPr>
                  <w:rFonts w:ascii="Arial" w:eastAsia="Times New Roman" w:hAnsi="Arial" w:cs="Arial"/>
                  <w:color w:val="000000"/>
                  <w:sz w:val="20"/>
                  <w:szCs w:val="20"/>
                </w:rPr>
                <w:t xml:space="preserve">Dit attribuutsoort moet van een waarde voorzien zijn als de attribuutsoort </w:t>
              </w:r>
            </w:ins>
            <w:ins w:id="5738" w:author="Arjan" w:date="2012-12-12T09:40:00Z">
              <w:r w:rsidR="008C517A">
                <w:rPr>
                  <w:rFonts w:ascii="Arial" w:eastAsia="Times New Roman" w:hAnsi="Arial" w:cs="Arial"/>
                  <w:color w:val="000000"/>
                  <w:sz w:val="20"/>
                  <w:szCs w:val="20"/>
                </w:rPr>
                <w:t>‘A</w:t>
              </w:r>
            </w:ins>
            <w:ins w:id="5739" w:author="Arjan" w:date="2012-12-12T09:50:00Z">
              <w:r w:rsidR="00D54BC0">
                <w:rPr>
                  <w:rFonts w:ascii="Arial" w:eastAsia="Times New Roman" w:hAnsi="Arial" w:cs="Arial"/>
                  <w:color w:val="000000"/>
                  <w:sz w:val="20"/>
                  <w:szCs w:val="20"/>
                </w:rPr>
                <w:t>r</w:t>
              </w:r>
            </w:ins>
            <w:ins w:id="5740" w:author="Arjan" w:date="2012-12-12T09:40:00Z">
              <w:r w:rsidR="008C517A">
                <w:rPr>
                  <w:rFonts w:ascii="Arial" w:eastAsia="Times New Roman" w:hAnsi="Arial" w:cs="Arial"/>
                  <w:color w:val="000000"/>
                  <w:sz w:val="20"/>
                  <w:szCs w:val="20"/>
                </w:rPr>
                <w:t xml:space="preserve">chiefstatus’ een waarde ongelijk </w:t>
              </w:r>
              <w:r w:rsidR="008C517A" w:rsidRPr="008C517A">
                <w:rPr>
                  <w:rFonts w:ascii="Arial" w:eastAsia="Times New Roman" w:hAnsi="Arial" w:cs="Arial"/>
                  <w:color w:val="000000"/>
                  <w:sz w:val="20"/>
                  <w:szCs w:val="20"/>
                </w:rPr>
                <w:t>"Nog te archiveren" heeft</w:t>
              </w:r>
              <w:r w:rsidR="008C517A">
                <w:rPr>
                  <w:rFonts w:ascii="Arial" w:eastAsia="Times New Roman" w:hAnsi="Arial" w:cs="Arial"/>
                  <w:color w:val="000000"/>
                  <w:sz w:val="20"/>
                  <w:szCs w:val="20"/>
                </w:rPr>
                <w:t>.</w:t>
              </w:r>
            </w:ins>
          </w:p>
        </w:tc>
      </w:tr>
    </w:tbl>
    <w:p w:rsidR="003465FF" w:rsidRDefault="003465FF" w:rsidP="0099098F">
      <w:pPr>
        <w:rPr>
          <w:noProof/>
        </w:rPr>
      </w:pPr>
    </w:p>
    <w:tbl>
      <w:tblPr>
        <w:tblW w:w="9360" w:type="dxa"/>
        <w:tblInd w:w="60" w:type="dxa"/>
        <w:tblLayout w:type="fixed"/>
        <w:tblCellMar>
          <w:left w:w="60" w:type="dxa"/>
          <w:right w:w="60" w:type="dxa"/>
        </w:tblCellMar>
        <w:tblLook w:val="0000"/>
      </w:tblPr>
      <w:tblGrid>
        <w:gridCol w:w="3780"/>
        <w:gridCol w:w="5580"/>
      </w:tblGrid>
      <w:tr w:rsidR="00E10437" w:rsidRPr="008C517A" w:rsidTr="00E10437">
        <w:trPr>
          <w:trHeight w:val="230"/>
        </w:trPr>
        <w:tc>
          <w:tcPr>
            <w:tcW w:w="3780" w:type="dxa"/>
            <w:tcBorders>
              <w:top w:val="single" w:sz="4" w:space="0" w:color="auto"/>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41" w:author="Arjan" w:date="2013-02-04T21:39:00Z">
              <w:r w:rsidRPr="008C517A">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10437" w:rsidRPr="008C517A" w:rsidRDefault="00D44D5A" w:rsidP="008C517A">
            <w:pPr>
              <w:autoSpaceDE w:val="0"/>
              <w:autoSpaceDN w:val="0"/>
              <w:adjustRightInd w:val="0"/>
              <w:spacing w:after="0" w:line="240" w:lineRule="auto"/>
              <w:rPr>
                <w:rFonts w:ascii="Arial" w:eastAsia="Times New Roman" w:hAnsi="Arial" w:cs="Arial"/>
                <w:color w:val="000000"/>
                <w:sz w:val="20"/>
                <w:szCs w:val="20"/>
              </w:rPr>
            </w:pPr>
            <w:ins w:id="5742"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43" w:author="Arjan" w:date="2013-02-04T21:39:00Z">
              <w:r w:rsidRPr="008C517A">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44" w:author="Arjan" w:date="2013-02-04T21:39:00Z">
              <w:r w:rsidRPr="008C517A">
                <w:rPr>
                  <w:rFonts w:ascii="Arial" w:eastAsia="Times New Roman" w:hAnsi="Arial" w:cs="Arial"/>
                  <w:color w:val="000000"/>
                  <w:sz w:val="20"/>
                  <w:szCs w:val="20"/>
                </w:rPr>
                <w:t>KING</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45" w:author="Arjan" w:date="2013-02-04T21:39:00Z">
              <w:r w:rsidRPr="008C517A">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roofErr w:type="spellStart"/>
            <w:ins w:id="5746" w:author="Arjan" w:date="2013-02-04T21:39:00Z">
              <w:r w:rsidRPr="008C517A">
                <w:rPr>
                  <w:rFonts w:ascii="Arial" w:eastAsia="Times New Roman" w:hAnsi="Arial" w:cs="Arial"/>
                  <w:b/>
                  <w:bCs/>
                  <w:color w:val="000000"/>
                  <w:sz w:val="20"/>
                  <w:szCs w:val="20"/>
                </w:rPr>
                <w:t>XML-tag</w:t>
              </w:r>
              <w:proofErr w:type="spellEnd"/>
              <w:r w:rsidRPr="008C517A">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E10437" w:rsidRPr="008C517A" w:rsidRDefault="00D44D5A" w:rsidP="008C517A">
            <w:pPr>
              <w:autoSpaceDE w:val="0"/>
              <w:autoSpaceDN w:val="0"/>
              <w:adjustRightInd w:val="0"/>
              <w:spacing w:after="0" w:line="240" w:lineRule="auto"/>
              <w:rPr>
                <w:rFonts w:ascii="Arial" w:eastAsia="Times New Roman" w:hAnsi="Arial" w:cs="Arial"/>
                <w:color w:val="000000"/>
                <w:sz w:val="20"/>
                <w:szCs w:val="20"/>
              </w:rPr>
            </w:pPr>
            <w:ins w:id="5747"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48" w:author="Arjan" w:date="2013-02-04T21:39:00Z">
              <w:r w:rsidRPr="008C517A">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10437" w:rsidRPr="008C517A" w:rsidRDefault="00D44D5A" w:rsidP="008C517A">
            <w:pPr>
              <w:autoSpaceDE w:val="0"/>
              <w:autoSpaceDN w:val="0"/>
              <w:adjustRightInd w:val="0"/>
              <w:spacing w:after="0" w:line="240" w:lineRule="auto"/>
              <w:rPr>
                <w:rFonts w:ascii="Arial" w:eastAsia="Times New Roman" w:hAnsi="Arial" w:cs="Arial"/>
                <w:color w:val="000000"/>
                <w:sz w:val="20"/>
                <w:szCs w:val="20"/>
              </w:rPr>
            </w:pPr>
            <w:ins w:id="5749"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Att.Notes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De fase waarin het zaakdossier zich qua archivering bevindt</w:t>
              </w:r>
              <w:r w:rsidRPr="008C517A">
                <w:rPr>
                  <w:rFonts w:ascii="Arial" w:hAnsi="Arial" w:cs="Arial"/>
                  <w:sz w:val="20"/>
                  <w:szCs w:val="20"/>
                  <w:lang w:val="en-AU"/>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50" w:author="Arjan" w:date="2013-02-04T21:39:00Z">
              <w:r w:rsidRPr="008C517A">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51" w:author="Arjan" w:date="2013-02-04T21:39:00Z">
              <w:r w:rsidRPr="008C517A">
                <w:rPr>
                  <w:rFonts w:ascii="Arial" w:eastAsia="Times New Roman" w:hAnsi="Arial" w:cs="Arial"/>
                  <w:color w:val="000000"/>
                  <w:sz w:val="20"/>
                  <w:szCs w:val="20"/>
                </w:rPr>
                <w:t xml:space="preserve">KING </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52" w:author="Arjan" w:date="2013-02-04T21:39:00Z">
              <w:r w:rsidRPr="008C517A">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53" w:author="Arjan" w:date="2013-02-04T21:39:00Z">
              <w:r w:rsidRPr="008C517A">
                <w:rPr>
                  <w:rFonts w:ascii="Arial" w:eastAsia="Times New Roman" w:hAnsi="Arial" w:cs="Arial"/>
                  <w:color w:val="000000"/>
                  <w:sz w:val="20"/>
                  <w:szCs w:val="20"/>
                </w:rPr>
                <w:t>1 januari 2013</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54" w:author="Arjan" w:date="2013-02-04T21:39:00Z">
              <w:r w:rsidRPr="008C517A">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10437" w:rsidRPr="008C517A" w:rsidRDefault="00E10437" w:rsidP="00C05E06">
            <w:pPr>
              <w:autoSpaceDE w:val="0"/>
              <w:autoSpaceDN w:val="0"/>
              <w:adjustRightInd w:val="0"/>
              <w:spacing w:after="0" w:line="240" w:lineRule="auto"/>
              <w:rPr>
                <w:ins w:id="5755" w:author="Arjan" w:date="2013-02-04T21:39:00Z"/>
                <w:rFonts w:ascii="Arial" w:eastAsia="Times New Roman" w:hAnsi="Arial" w:cs="Arial"/>
                <w:color w:val="000000"/>
                <w:sz w:val="20"/>
                <w:szCs w:val="20"/>
              </w:rPr>
            </w:pPr>
            <w:ins w:id="5756" w:author="Arjan" w:date="2013-02-04T21:39:00Z">
              <w:r w:rsidRPr="008C517A">
                <w:rPr>
                  <w:rFonts w:ascii="Arial" w:eastAsia="Times New Roman" w:hAnsi="Arial" w:cs="Arial"/>
                  <w:color w:val="000000"/>
                  <w:sz w:val="20"/>
                  <w:szCs w:val="20"/>
                </w:rPr>
                <w:t>Met de attribuutsoorten 'Archiefnominatie' en '</w:t>
              </w:r>
            </w:ins>
            <w:proofErr w:type="spellStart"/>
            <w:ins w:id="5757" w:author="Arjan" w:date="2013-02-05T12:26:00Z">
              <w:r w:rsidR="006B5AB9">
                <w:rPr>
                  <w:rFonts w:ascii="Arial" w:eastAsia="Times New Roman" w:hAnsi="Arial" w:cs="Arial"/>
                  <w:color w:val="000000"/>
                  <w:sz w:val="20"/>
                  <w:szCs w:val="20"/>
                </w:rPr>
                <w:t>A</w:t>
              </w:r>
            </w:ins>
            <w:ins w:id="5758" w:author="Arjan" w:date="2013-02-04T21:39:00Z">
              <w:r w:rsidRPr="008C517A">
                <w:rPr>
                  <w:rFonts w:ascii="Arial" w:eastAsia="Times New Roman" w:hAnsi="Arial" w:cs="Arial"/>
                  <w:color w:val="000000"/>
                  <w:sz w:val="20"/>
                  <w:szCs w:val="20"/>
                </w:rPr>
                <w:t>rchiefactie</w:t>
              </w:r>
            </w:ins>
            <w:ins w:id="5759" w:author="Arjan" w:date="2013-02-05T12:26:00Z">
              <w:r w:rsidR="006B5AB9">
                <w:rPr>
                  <w:rFonts w:ascii="Arial" w:eastAsia="Times New Roman" w:hAnsi="Arial" w:cs="Arial"/>
                  <w:color w:val="000000"/>
                  <w:sz w:val="20"/>
                  <w:szCs w:val="20"/>
                </w:rPr>
                <w:t>datum</w:t>
              </w:r>
            </w:ins>
            <w:proofErr w:type="spellEnd"/>
            <w:ins w:id="5760" w:author="Arjan" w:date="2013-02-04T21:39:00Z">
              <w:r w:rsidRPr="008C517A">
                <w:rPr>
                  <w:rFonts w:ascii="Arial" w:eastAsia="Times New Roman" w:hAnsi="Arial" w:cs="Arial"/>
                  <w:color w:val="000000"/>
                  <w:sz w:val="20"/>
                  <w:szCs w:val="20"/>
                </w:rPr>
                <w:t xml:space="preserve">' wordt aangegeven wat er met het zaakdossier qua archivering wanneer dient te gebeuren. Het attribuutsoort 'Archiefstatus' geeft aan wat de </w:t>
              </w:r>
              <w:r>
                <w:rPr>
                  <w:rFonts w:ascii="Arial" w:eastAsia="Times New Roman" w:hAnsi="Arial" w:cs="Arial"/>
                  <w:color w:val="000000"/>
                  <w:sz w:val="20"/>
                  <w:szCs w:val="20"/>
                </w:rPr>
                <w:t xml:space="preserve">feitelijke </w:t>
              </w:r>
              <w:r w:rsidRPr="008C517A">
                <w:rPr>
                  <w:rFonts w:ascii="Arial" w:eastAsia="Times New Roman" w:hAnsi="Arial" w:cs="Arial"/>
                  <w:color w:val="000000"/>
                  <w:sz w:val="20"/>
                  <w:szCs w:val="20"/>
                </w:rPr>
                <w:t xml:space="preserve">status is van het zaakdossier in het archiveringsproces. </w:t>
              </w:r>
            </w:ins>
          </w:p>
          <w:p w:rsidR="00E10437" w:rsidRPr="008C517A" w:rsidRDefault="00E10437" w:rsidP="00D54BC0">
            <w:pPr>
              <w:autoSpaceDE w:val="0"/>
              <w:autoSpaceDN w:val="0"/>
              <w:adjustRightInd w:val="0"/>
              <w:spacing w:after="0" w:line="240" w:lineRule="auto"/>
              <w:rPr>
                <w:rFonts w:ascii="Arial" w:eastAsia="Times New Roman" w:hAnsi="Arial" w:cs="Arial"/>
                <w:color w:val="000000"/>
                <w:sz w:val="20"/>
                <w:szCs w:val="20"/>
              </w:rPr>
            </w:pPr>
            <w:ins w:id="5761" w:author="Arjan" w:date="2013-02-04T21:39:00Z">
              <w:r w:rsidRPr="008C517A">
                <w:rPr>
                  <w:rFonts w:ascii="Arial" w:eastAsia="Times New Roman" w:hAnsi="Arial" w:cs="Arial"/>
                  <w:color w:val="000000"/>
                  <w:sz w:val="20"/>
                  <w:szCs w:val="20"/>
                </w:rPr>
                <w:t xml:space="preserve">De </w:t>
              </w:r>
              <w:proofErr w:type="spellStart"/>
              <w:r w:rsidRPr="008C517A">
                <w:rPr>
                  <w:rFonts w:ascii="Arial" w:eastAsia="Times New Roman" w:hAnsi="Arial" w:cs="Arial"/>
                  <w:color w:val="000000"/>
                  <w:sz w:val="20"/>
                  <w:szCs w:val="20"/>
                </w:rPr>
                <w:t>defaultwaarde</w:t>
              </w:r>
              <w:proofErr w:type="spellEnd"/>
              <w:r w:rsidRPr="008C517A">
                <w:rPr>
                  <w:rFonts w:ascii="Arial" w:eastAsia="Times New Roman" w:hAnsi="Arial" w:cs="Arial"/>
                  <w:color w:val="000000"/>
                  <w:sz w:val="20"/>
                  <w:szCs w:val="20"/>
                </w:rPr>
                <w:t xml:space="preserve"> is 'Nog te archiveren'.</w:t>
              </w:r>
              <w:r>
                <w:rPr>
                  <w:rFonts w:ascii="Arial" w:eastAsia="Times New Roman" w:hAnsi="Arial" w:cs="Arial"/>
                  <w:color w:val="000000"/>
                  <w:sz w:val="20"/>
                  <w:szCs w:val="20"/>
                </w:rPr>
                <w:t xml:space="preserve"> Zolang het attribuutsoort deze waarde heeft, omvat het zaakdossier alle kenmerken van de zaak, inclusief alle daaraan gerelateerde betrokkenen, objecten, informatieobjecten</w:t>
              </w:r>
            </w:ins>
            <w:ins w:id="5762" w:author="Arjan" w:date="2013-02-05T12:26:00Z">
              <w:r w:rsidR="006B5AB9">
                <w:rPr>
                  <w:rFonts w:ascii="Arial" w:eastAsia="Times New Roman" w:hAnsi="Arial" w:cs="Arial"/>
                  <w:color w:val="000000"/>
                  <w:sz w:val="20"/>
                  <w:szCs w:val="20"/>
                </w:rPr>
                <w:t>,</w:t>
              </w:r>
            </w:ins>
            <w:ins w:id="5763" w:author="Arjan" w:date="2013-02-04T21:39:00Z">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etcetera</w:t>
              </w:r>
              <w:proofErr w:type="spellEnd"/>
              <w:r>
                <w:rPr>
                  <w:rFonts w:ascii="Arial" w:eastAsia="Times New Roman" w:hAnsi="Arial" w:cs="Arial"/>
                  <w:color w:val="000000"/>
                  <w:sz w:val="20"/>
                  <w:szCs w:val="20"/>
                </w:rPr>
                <w:t xml:space="preserve">.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ins>
          </w:p>
        </w:tc>
      </w:tr>
      <w:tr w:rsidR="00E10437" w:rsidRPr="008C517A" w:rsidTr="00D16ECE">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64" w:author="Arjan" w:date="2013-02-04T21:39:00Z">
              <w:r w:rsidRPr="008C517A">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10437" w:rsidRPr="008C517A" w:rsidRDefault="00D44D5A" w:rsidP="008C517A">
            <w:pPr>
              <w:autoSpaceDE w:val="0"/>
              <w:autoSpaceDN w:val="0"/>
              <w:adjustRightInd w:val="0"/>
              <w:spacing w:after="0" w:line="240" w:lineRule="auto"/>
              <w:rPr>
                <w:rFonts w:ascii="Arial" w:eastAsia="Times New Roman" w:hAnsi="Arial" w:cs="Arial"/>
                <w:color w:val="000000"/>
                <w:sz w:val="20"/>
                <w:szCs w:val="20"/>
              </w:rPr>
            </w:pPr>
            <w:ins w:id="5765"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roofErr w:type="spellStart"/>
            <w:ins w:id="5766" w:author="Arjan" w:date="2013-02-04T21:39:00Z">
              <w:r w:rsidRPr="008C517A">
                <w:rPr>
                  <w:rFonts w:ascii="Arial" w:eastAsia="Times New Roman" w:hAnsi="Arial" w:cs="Arial"/>
                  <w:b/>
                  <w:bCs/>
                  <w:color w:val="000000"/>
                  <w:sz w:val="20"/>
                  <w:szCs w:val="20"/>
                </w:rPr>
                <w:t>Waardenverzameling</w:t>
              </w:r>
            </w:ins>
            <w:proofErr w:type="spellEnd"/>
          </w:p>
        </w:tc>
        <w:tc>
          <w:tcPr>
            <w:tcW w:w="5580" w:type="dxa"/>
            <w:tcBorders>
              <w:top w:val="nil"/>
              <w:left w:val="nil"/>
              <w:bottom w:val="nil"/>
              <w:right w:val="nil"/>
            </w:tcBorders>
          </w:tcPr>
          <w:p w:rsidR="00E10437" w:rsidRPr="008C517A" w:rsidRDefault="00E10437" w:rsidP="00C05E06">
            <w:pPr>
              <w:autoSpaceDE w:val="0"/>
              <w:autoSpaceDN w:val="0"/>
              <w:adjustRightInd w:val="0"/>
              <w:spacing w:after="0" w:line="240" w:lineRule="auto"/>
              <w:rPr>
                <w:ins w:id="5767" w:author="Arjan" w:date="2013-02-04T21:39:00Z"/>
                <w:rFonts w:ascii="Arial" w:eastAsia="Times New Roman" w:hAnsi="Arial" w:cs="Arial"/>
                <w:color w:val="000000"/>
                <w:sz w:val="20"/>
                <w:szCs w:val="20"/>
              </w:rPr>
            </w:pPr>
            <w:ins w:id="5768" w:author="Arjan" w:date="2013-02-04T21:39:00Z">
              <w:r w:rsidRPr="008C517A">
                <w:rPr>
                  <w:rFonts w:ascii="Arial" w:eastAsia="Times New Roman" w:hAnsi="Arial" w:cs="Arial"/>
                  <w:color w:val="000000"/>
                  <w:sz w:val="20"/>
                  <w:szCs w:val="20"/>
                </w:rPr>
                <w:t xml:space="preserve">- </w:t>
              </w:r>
            </w:ins>
            <w:ins w:id="5769" w:author="Arjan" w:date="2013-02-05T07:35:00Z">
              <w:r w:rsidR="00D16ECE">
                <w:rPr>
                  <w:rFonts w:ascii="Arial" w:eastAsia="Times New Roman" w:hAnsi="Arial" w:cs="Arial"/>
                  <w:color w:val="000000"/>
                  <w:sz w:val="20"/>
                  <w:szCs w:val="20"/>
                </w:rPr>
                <w:t>“</w:t>
              </w:r>
            </w:ins>
            <w:ins w:id="5770" w:author="Arjan" w:date="2013-02-04T21:39:00Z">
              <w:r w:rsidRPr="008C517A">
                <w:rPr>
                  <w:rFonts w:ascii="Arial" w:eastAsia="Times New Roman" w:hAnsi="Arial" w:cs="Arial"/>
                  <w:color w:val="000000"/>
                  <w:sz w:val="20"/>
                  <w:szCs w:val="20"/>
                </w:rPr>
                <w:t>Nog te archiveren</w:t>
              </w:r>
            </w:ins>
            <w:ins w:id="5771" w:author="Arjan" w:date="2013-02-05T07:36:00Z">
              <w:r w:rsidR="00D16ECE">
                <w:rPr>
                  <w:rFonts w:ascii="Arial" w:eastAsia="Times New Roman" w:hAnsi="Arial" w:cs="Arial"/>
                  <w:color w:val="000000"/>
                  <w:sz w:val="20"/>
                  <w:szCs w:val="20"/>
                </w:rPr>
                <w:t>”</w:t>
              </w:r>
            </w:ins>
          </w:p>
          <w:p w:rsidR="00E10437" w:rsidRPr="008C517A" w:rsidRDefault="00E10437" w:rsidP="00C05E06">
            <w:pPr>
              <w:autoSpaceDE w:val="0"/>
              <w:autoSpaceDN w:val="0"/>
              <w:adjustRightInd w:val="0"/>
              <w:spacing w:after="0" w:line="240" w:lineRule="auto"/>
              <w:rPr>
                <w:ins w:id="5772" w:author="Arjan" w:date="2013-02-04T21:39:00Z"/>
                <w:rFonts w:ascii="Arial" w:eastAsia="Times New Roman" w:hAnsi="Arial" w:cs="Arial"/>
                <w:color w:val="000000"/>
                <w:sz w:val="20"/>
                <w:szCs w:val="20"/>
              </w:rPr>
            </w:pPr>
            <w:ins w:id="5773" w:author="Arjan" w:date="2013-02-04T21:39:00Z">
              <w:r w:rsidRPr="008C517A">
                <w:rPr>
                  <w:rFonts w:ascii="Arial" w:eastAsia="Times New Roman" w:hAnsi="Arial" w:cs="Arial"/>
                  <w:color w:val="000000"/>
                  <w:sz w:val="20"/>
                  <w:szCs w:val="20"/>
                </w:rPr>
                <w:t xml:space="preserve">- </w:t>
              </w:r>
            </w:ins>
            <w:ins w:id="5774" w:author="Arjan" w:date="2013-02-05T07:35:00Z">
              <w:r w:rsidR="00D16ECE">
                <w:rPr>
                  <w:rFonts w:ascii="Arial" w:eastAsia="Times New Roman" w:hAnsi="Arial" w:cs="Arial"/>
                  <w:color w:val="000000"/>
                  <w:sz w:val="20"/>
                  <w:szCs w:val="20"/>
                </w:rPr>
                <w:t>“</w:t>
              </w:r>
            </w:ins>
            <w:ins w:id="5775" w:author="Arjan" w:date="2013-02-04T21:39:00Z">
              <w:r w:rsidRPr="008C517A">
                <w:rPr>
                  <w:rFonts w:ascii="Arial" w:eastAsia="Times New Roman" w:hAnsi="Arial" w:cs="Arial"/>
                  <w:color w:val="000000"/>
                  <w:sz w:val="20"/>
                  <w:szCs w:val="20"/>
                </w:rPr>
                <w:t>Gearchiveerd</w:t>
              </w:r>
            </w:ins>
            <w:ins w:id="5776" w:author="Arjan" w:date="2013-02-05T07:36:00Z">
              <w:r w:rsidR="00D16ECE">
                <w:rPr>
                  <w:rFonts w:ascii="Arial" w:eastAsia="Times New Roman" w:hAnsi="Arial" w:cs="Arial"/>
                  <w:color w:val="000000"/>
                  <w:sz w:val="20"/>
                  <w:szCs w:val="20"/>
                </w:rPr>
                <w:t>”</w:t>
              </w:r>
            </w:ins>
            <w:ins w:id="5777" w:author="Arjan" w:date="2013-02-04T21:39:00Z">
              <w:r w:rsidRPr="008C517A">
                <w:rPr>
                  <w:rFonts w:ascii="Arial" w:eastAsia="Times New Roman" w:hAnsi="Arial" w:cs="Arial"/>
                  <w:color w:val="000000"/>
                  <w:sz w:val="20"/>
                  <w:szCs w:val="20"/>
                </w:rPr>
                <w:t xml:space="preserve"> (</w:t>
              </w:r>
            </w:ins>
            <w:proofErr w:type="spellStart"/>
            <w:ins w:id="5778" w:author="Arjan" w:date="2013-02-05T10:25:00Z">
              <w:r w:rsidR="00515E1F">
                <w:rPr>
                  <w:rFonts w:ascii="Arial" w:eastAsia="Times New Roman" w:hAnsi="Arial" w:cs="Arial"/>
                  <w:color w:val="000000"/>
                  <w:sz w:val="20"/>
                  <w:szCs w:val="20"/>
                </w:rPr>
                <w:t>niet-wijzigbaar</w:t>
              </w:r>
            </w:ins>
            <w:proofErr w:type="spellEnd"/>
            <w:ins w:id="5779" w:author="Arjan" w:date="2013-02-04T21:39:00Z">
              <w:r w:rsidRPr="008C517A">
                <w:rPr>
                  <w:rFonts w:ascii="Arial" w:eastAsia="Times New Roman" w:hAnsi="Arial" w:cs="Arial"/>
                  <w:color w:val="000000"/>
                  <w:sz w:val="20"/>
                  <w:szCs w:val="20"/>
                </w:rPr>
                <w:t xml:space="preserve"> bewaarbaar gemaakt)</w:t>
              </w:r>
            </w:ins>
          </w:p>
          <w:p w:rsidR="00E10437" w:rsidRPr="008C517A" w:rsidRDefault="00E10437" w:rsidP="00C05E06">
            <w:pPr>
              <w:autoSpaceDE w:val="0"/>
              <w:autoSpaceDN w:val="0"/>
              <w:adjustRightInd w:val="0"/>
              <w:spacing w:after="0" w:line="240" w:lineRule="auto"/>
              <w:rPr>
                <w:ins w:id="5780" w:author="Arjan" w:date="2013-02-04T21:39:00Z"/>
                <w:rFonts w:ascii="Arial" w:eastAsia="Times New Roman" w:hAnsi="Arial" w:cs="Arial"/>
                <w:color w:val="000000"/>
                <w:sz w:val="20"/>
                <w:szCs w:val="20"/>
              </w:rPr>
            </w:pPr>
            <w:ins w:id="5781" w:author="Arjan" w:date="2013-02-04T21:39:00Z">
              <w:r w:rsidRPr="008C517A">
                <w:rPr>
                  <w:rFonts w:ascii="Arial" w:eastAsia="Times New Roman" w:hAnsi="Arial" w:cs="Arial"/>
                  <w:color w:val="000000"/>
                  <w:sz w:val="20"/>
                  <w:szCs w:val="20"/>
                </w:rPr>
                <w:t xml:space="preserve">- </w:t>
              </w:r>
            </w:ins>
            <w:ins w:id="5782" w:author="Arjan" w:date="2013-02-05T07:35:00Z">
              <w:r w:rsidR="00D16ECE">
                <w:rPr>
                  <w:rFonts w:ascii="Arial" w:eastAsia="Times New Roman" w:hAnsi="Arial" w:cs="Arial"/>
                  <w:color w:val="000000"/>
                  <w:sz w:val="20"/>
                  <w:szCs w:val="20"/>
                </w:rPr>
                <w:t>“</w:t>
              </w:r>
            </w:ins>
            <w:ins w:id="5783" w:author="Arjan" w:date="2013-02-04T21:39:00Z">
              <w:r w:rsidRPr="008C517A">
                <w:rPr>
                  <w:rFonts w:ascii="Arial" w:eastAsia="Times New Roman" w:hAnsi="Arial" w:cs="Arial"/>
                  <w:color w:val="000000"/>
                  <w:sz w:val="20"/>
                  <w:szCs w:val="20"/>
                </w:rPr>
                <w:t>Vernietigd</w:t>
              </w:r>
            </w:ins>
            <w:ins w:id="5784" w:author="Arjan" w:date="2013-02-05T07:35:00Z">
              <w:r w:rsidR="00D16ECE">
                <w:rPr>
                  <w:rFonts w:ascii="Arial" w:eastAsia="Times New Roman" w:hAnsi="Arial" w:cs="Arial"/>
                  <w:color w:val="000000"/>
                  <w:sz w:val="20"/>
                  <w:szCs w:val="20"/>
                </w:rPr>
                <w:t>”</w:t>
              </w:r>
            </w:ins>
            <w:ins w:id="5785" w:author="Arjan" w:date="2013-02-04T21:39:00Z">
              <w:r w:rsidRPr="008C517A">
                <w:rPr>
                  <w:rFonts w:ascii="Arial" w:eastAsia="Times New Roman" w:hAnsi="Arial" w:cs="Arial"/>
                  <w:color w:val="000000"/>
                  <w:sz w:val="20"/>
                  <w:szCs w:val="20"/>
                </w:rPr>
                <w:t xml:space="preserve"> </w:t>
              </w:r>
            </w:ins>
          </w:p>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86" w:author="Arjan" w:date="2013-02-04T21:39:00Z">
              <w:r w:rsidRPr="008C517A">
                <w:rPr>
                  <w:rFonts w:ascii="Arial" w:eastAsia="Times New Roman" w:hAnsi="Arial" w:cs="Arial"/>
                  <w:color w:val="000000"/>
                  <w:sz w:val="20"/>
                  <w:szCs w:val="20"/>
                </w:rPr>
                <w:t xml:space="preserve">- </w:t>
              </w:r>
            </w:ins>
            <w:ins w:id="5787" w:author="Arjan" w:date="2013-02-05T07:35:00Z">
              <w:r w:rsidR="00D16ECE">
                <w:rPr>
                  <w:rFonts w:ascii="Arial" w:eastAsia="Times New Roman" w:hAnsi="Arial" w:cs="Arial"/>
                  <w:color w:val="000000"/>
                  <w:sz w:val="20"/>
                  <w:szCs w:val="20"/>
                </w:rPr>
                <w:t>“</w:t>
              </w:r>
            </w:ins>
            <w:ins w:id="5788" w:author="Arjan" w:date="2013-02-04T21:39:00Z">
              <w:r w:rsidRPr="008C517A">
                <w:rPr>
                  <w:rFonts w:ascii="Arial" w:eastAsia="Times New Roman" w:hAnsi="Arial" w:cs="Arial"/>
                  <w:color w:val="000000"/>
                  <w:sz w:val="20"/>
                  <w:szCs w:val="20"/>
                </w:rPr>
                <w:t>Overgedragen</w:t>
              </w:r>
            </w:ins>
            <w:ins w:id="5789" w:author="Arjan" w:date="2013-02-05T07:35:00Z">
              <w:r w:rsidR="00D16ECE">
                <w:rPr>
                  <w:rFonts w:ascii="Arial" w:eastAsia="Times New Roman" w:hAnsi="Arial" w:cs="Arial"/>
                  <w:color w:val="000000"/>
                  <w:sz w:val="20"/>
                  <w:szCs w:val="20"/>
                </w:rPr>
                <w:t>”</w:t>
              </w:r>
            </w:ins>
            <w:ins w:id="5790" w:author="Arjan" w:date="2013-02-04T21:39:00Z">
              <w:r w:rsidRPr="008C517A">
                <w:rPr>
                  <w:rFonts w:ascii="Arial" w:eastAsia="Times New Roman" w:hAnsi="Arial" w:cs="Arial"/>
                  <w:color w:val="000000"/>
                  <w:sz w:val="20"/>
                  <w:szCs w:val="20"/>
                </w:rPr>
                <w:t xml:space="preserve"> (naar een archiefbewaarplaats)</w:t>
              </w:r>
            </w:ins>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1" w:author="Arjan" w:date="2013-02-04T21:39:00Z">
              <w:r w:rsidRPr="008C517A">
                <w:rPr>
                  <w:rFonts w:ascii="Arial" w:eastAsia="Times New Roman" w:hAnsi="Arial" w:cs="Arial"/>
                  <w:b/>
                  <w:bCs/>
                  <w:color w:val="000000"/>
                  <w:sz w:val="20"/>
                  <w:szCs w:val="20"/>
                </w:rPr>
                <w:lastRenderedPageBreak/>
                <w:t>Indicatie materiële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2" w:author="Arjan" w:date="2013-02-04T21:39:00Z">
              <w:r w:rsidRPr="008C517A">
                <w:rPr>
                  <w:rFonts w:ascii="Arial" w:eastAsia="Times New Roman" w:hAnsi="Arial" w:cs="Arial"/>
                  <w:color w:val="000000"/>
                  <w:sz w:val="20"/>
                  <w:szCs w:val="20"/>
                </w:rPr>
                <w:t>Ja</w:t>
              </w:r>
            </w:ins>
          </w:p>
        </w:tc>
      </w:tr>
      <w:tr w:rsidR="00E10437" w:rsidRPr="008C517A" w:rsidTr="004F3F32">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3" w:author="Arjan" w:date="2013-02-04T21:39:00Z">
              <w:r w:rsidRPr="008C517A">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4"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5" w:author="Arjan" w:date="2013-02-04T21:39:00Z">
              <w:r w:rsidRPr="008C517A">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6" w:author="Arjan" w:date="2013-02-04T21:39:00Z">
              <w:r w:rsidRPr="008C517A">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7"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411"/>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8" w:author="Arjan" w:date="2013-02-04T21:39:00Z">
              <w:r w:rsidRPr="008C517A">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799" w:author="Arjan" w:date="2013-02-04T21:39:00Z">
              <w:r w:rsidRPr="008C517A">
                <w:rPr>
                  <w:rFonts w:ascii="Arial" w:eastAsia="Times New Roman" w:hAnsi="Arial" w:cs="Arial"/>
                  <w:color w:val="000000"/>
                  <w:sz w:val="20"/>
                  <w:szCs w:val="20"/>
                </w:rPr>
                <w:t>Nee</w:t>
              </w:r>
            </w:ins>
          </w:p>
        </w:tc>
      </w:tr>
      <w:tr w:rsidR="00E10437" w:rsidRPr="008C517A" w:rsidTr="00E10437">
        <w:trPr>
          <w:trHeight w:val="24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800" w:author="Arjan" w:date="2013-02-04T21:39:00Z">
              <w:r w:rsidRPr="008C517A">
                <w:rPr>
                  <w:rFonts w:ascii="Arial" w:eastAsia="Times New Roman" w:hAnsi="Arial" w:cs="Arial"/>
                  <w:b/>
                  <w:bCs/>
                  <w:color w:val="000000"/>
                  <w:sz w:val="20"/>
                  <w:szCs w:val="20"/>
                </w:rPr>
                <w:t xml:space="preserve">Indicatie </w:t>
              </w:r>
              <w:proofErr w:type="spellStart"/>
              <w:r w:rsidRPr="008C517A">
                <w:rPr>
                  <w:rFonts w:ascii="Arial" w:eastAsia="Times New Roman" w:hAnsi="Arial" w:cs="Arial"/>
                  <w:b/>
                  <w:bCs/>
                  <w:color w:val="000000"/>
                  <w:sz w:val="20"/>
                  <w:szCs w:val="20"/>
                </w:rPr>
                <w:t>kardinaliteit</w:t>
              </w:r>
            </w:ins>
            <w:proofErr w:type="spellEnd"/>
          </w:p>
        </w:tc>
        <w:tc>
          <w:tcPr>
            <w:tcW w:w="5580" w:type="dxa"/>
            <w:tcBorders>
              <w:top w:val="nil"/>
              <w:left w:val="nil"/>
              <w:bottom w:val="nil"/>
              <w:right w:val="nil"/>
            </w:tcBorders>
          </w:tcPr>
          <w:p w:rsidR="00E10437" w:rsidRPr="008C517A" w:rsidRDefault="00D44D5A" w:rsidP="008C517A">
            <w:pPr>
              <w:autoSpaceDE w:val="0"/>
              <w:autoSpaceDN w:val="0"/>
              <w:adjustRightInd w:val="0"/>
              <w:spacing w:after="0" w:line="240" w:lineRule="auto"/>
              <w:rPr>
                <w:rFonts w:ascii="Arial" w:eastAsia="Times New Roman" w:hAnsi="Arial" w:cs="Arial"/>
                <w:color w:val="000000"/>
                <w:sz w:val="20"/>
                <w:szCs w:val="20"/>
              </w:rPr>
            </w:pPr>
            <w:ins w:id="5801"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802" w:author="Arjan" w:date="2013-02-04T21:39:00Z">
              <w:r w:rsidRPr="008C517A">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803" w:author="Arjan" w:date="2013-02-04T21:39:00Z">
              <w:r w:rsidRPr="008C517A">
                <w:rPr>
                  <w:rFonts w:ascii="Arial" w:eastAsia="Times New Roman" w:hAnsi="Arial" w:cs="Arial"/>
                  <w:color w:val="000000"/>
                  <w:sz w:val="20"/>
                  <w:szCs w:val="20"/>
                </w:rPr>
                <w:t>Gemeentelijk kerngegeven</w:t>
              </w:r>
            </w:ins>
          </w:p>
        </w:tc>
      </w:tr>
      <w:tr w:rsidR="00E10437" w:rsidRPr="008C517A" w:rsidTr="00E10437">
        <w:trPr>
          <w:trHeight w:val="230"/>
        </w:trPr>
        <w:tc>
          <w:tcPr>
            <w:tcW w:w="37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ins w:id="5804" w:author="Arjan" w:date="2013-02-04T21:39:00Z">
              <w:r w:rsidRPr="008C517A">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5805" w:author="Arjan" w:date="2013-02-04T21:39:00Z">
              <w:r w:rsidRPr="008C517A">
                <w:rPr>
                  <w:rFonts w:ascii="Arial" w:eastAsia="Times New Roman" w:hAnsi="Arial" w:cs="Arial"/>
                  <w:color w:val="000000"/>
                  <w:sz w:val="20"/>
                  <w:szCs w:val="20"/>
                </w:rPr>
                <w:t>I</w:t>
              </w:r>
              <w:r>
                <w:rPr>
                  <w:rFonts w:ascii="Arial" w:eastAsia="Times New Roman" w:hAnsi="Arial" w:cs="Arial"/>
                  <w:color w:val="000000"/>
                  <w:sz w:val="20"/>
                  <w:szCs w:val="20"/>
                </w:rPr>
                <w:t>n</w:t>
              </w:r>
              <w:r w:rsidRPr="008C517A">
                <w:rPr>
                  <w:rFonts w:ascii="Arial" w:eastAsia="Times New Roman" w:hAnsi="Arial" w:cs="Arial"/>
                  <w:color w:val="000000"/>
                  <w:sz w:val="20"/>
                  <w:szCs w:val="20"/>
                </w:rPr>
                <w:t xml:space="preserve">dien het attribuutsoort een waarde ongelijk "Nog te archiveren" heeft, dan moet van alle ENKELVOUDIGE </w:t>
              </w:r>
              <w:proofErr w:type="spellStart"/>
              <w:r w:rsidRPr="008C517A">
                <w:rPr>
                  <w:rFonts w:ascii="Arial" w:eastAsia="Times New Roman" w:hAnsi="Arial" w:cs="Arial"/>
                  <w:color w:val="000000"/>
                  <w:sz w:val="20"/>
                  <w:szCs w:val="20"/>
                </w:rPr>
                <w:t>INFORMATIEOBJECTen</w:t>
              </w:r>
              <w:proofErr w:type="spellEnd"/>
              <w:r w:rsidRPr="008C517A">
                <w:rPr>
                  <w:rFonts w:ascii="Arial" w:eastAsia="Times New Roman" w:hAnsi="Arial" w:cs="Arial"/>
                  <w:color w:val="000000"/>
                  <w:sz w:val="20"/>
                  <w:szCs w:val="20"/>
                </w:rPr>
                <w:t xml:space="preserve"> die via INFORMATIEOBJECT en de </w:t>
              </w:r>
              <w:proofErr w:type="spellStart"/>
              <w:r w:rsidRPr="008C517A">
                <w:rPr>
                  <w:rFonts w:ascii="Arial" w:eastAsia="Times New Roman" w:hAnsi="Arial" w:cs="Arial"/>
                  <w:color w:val="000000"/>
                  <w:sz w:val="20"/>
                  <w:szCs w:val="20"/>
                </w:rPr>
                <w:t>ZAAK-INFORMATIEOBJECT-relatie</w:t>
              </w:r>
              <w:proofErr w:type="spellEnd"/>
              <w:r w:rsidRPr="008C517A">
                <w:rPr>
                  <w:rFonts w:ascii="Arial" w:eastAsia="Times New Roman" w:hAnsi="Arial" w:cs="Arial"/>
                  <w:color w:val="000000"/>
                  <w:sz w:val="20"/>
                  <w:szCs w:val="20"/>
                </w:rPr>
                <w:t xml:space="preserve"> aan de zaak gerelateerd zijn, het attribuutsoort 'Status' de waarde "Gearchiveerd" hebben.</w:t>
              </w:r>
            </w:ins>
          </w:p>
        </w:tc>
      </w:tr>
    </w:tbl>
    <w:p w:rsidR="00FE63AC" w:rsidRDefault="00FE63AC" w:rsidP="0099098F">
      <w:pPr>
        <w:rPr>
          <w:noProof/>
        </w:rPr>
      </w:pPr>
    </w:p>
    <w:p w:rsidR="006C4E2B" w:rsidRDefault="006C4E2B" w:rsidP="006C4E2B">
      <w:pPr>
        <w:pStyle w:val="Kop3"/>
        <w:rPr>
          <w:noProof/>
        </w:rPr>
      </w:pPr>
      <w:bookmarkStart w:id="5806" w:name="_Toc348096669"/>
      <w:r>
        <w:rPr>
          <w:noProof/>
        </w:rPr>
        <w:t>Zaakgeometrie</w:t>
      </w:r>
      <w:bookmarkEnd w:id="5806"/>
    </w:p>
    <w:p w:rsidR="006C4E2B" w:rsidRDefault="006C4E2B" w:rsidP="006C4E2B">
      <w:pPr>
        <w:spacing w:after="0"/>
        <w:rPr>
          <w:noProof/>
        </w:rPr>
      </w:pPr>
      <w:r>
        <w:rPr>
          <w:noProof/>
        </w:rPr>
        <w:t xml:space="preserve">Ter discussie is geweest </w:t>
      </w:r>
      <w:r w:rsidRPr="006C4E2B">
        <w:rPr>
          <w:noProof/>
        </w:rPr>
        <w:t>hoe de lokatie vast</w:t>
      </w:r>
      <w:r>
        <w:rPr>
          <w:noProof/>
        </w:rPr>
        <w:t>gelegd wordt</w:t>
      </w:r>
      <w:r w:rsidRPr="006C4E2B">
        <w:rPr>
          <w:noProof/>
        </w:rPr>
        <w:t xml:space="preserve"> (cq. hoe </w:t>
      </w:r>
      <w:r>
        <w:rPr>
          <w:noProof/>
        </w:rPr>
        <w:t>de lokatie gemodeleerd wordt</w:t>
      </w:r>
      <w:r w:rsidRPr="006C4E2B">
        <w:rPr>
          <w:noProof/>
        </w:rPr>
        <w:t>) van de plek op aarde waarop de zaak betrekking heeft.</w:t>
      </w:r>
      <w:r>
        <w:rPr>
          <w:noProof/>
        </w:rPr>
        <w:t xml:space="preserve"> In de huidige modellering zijn daarvoor twee mogelijkheden:</w:t>
      </w:r>
    </w:p>
    <w:p w:rsidR="006C4E2B" w:rsidRDefault="006C4E2B" w:rsidP="006C4E2B">
      <w:pPr>
        <w:pStyle w:val="Lijstalinea"/>
        <w:numPr>
          <w:ilvl w:val="0"/>
          <w:numId w:val="15"/>
        </w:numPr>
        <w:spacing w:after="0"/>
        <w:ind w:left="714" w:hanging="357"/>
        <w:rPr>
          <w:noProof/>
        </w:rPr>
      </w:pPr>
      <w:r>
        <w:rPr>
          <w:noProof/>
        </w:rPr>
        <w:t>Via de ZAAKOBJECT-relatie één of meer ruimtelijke OBJECTen relateren aan  de ZAAK. Het gaat dan om ruimtelijke objecten in enige basisregistratie (Pand, Verblijfsobject, Kadastraal object, Wegdeel, etcetera)</w:t>
      </w:r>
    </w:p>
    <w:p w:rsidR="006C4E2B" w:rsidRDefault="006C4E2B" w:rsidP="006C4E2B">
      <w:pPr>
        <w:pStyle w:val="Lijstalinea"/>
        <w:numPr>
          <w:ilvl w:val="0"/>
          <w:numId w:val="15"/>
        </w:numPr>
        <w:spacing w:after="0"/>
        <w:ind w:left="714" w:hanging="357"/>
        <w:rPr>
          <w:noProof/>
        </w:rPr>
      </w:pPr>
      <w:r>
        <w:rPr>
          <w:noProof/>
        </w:rPr>
        <w:t>Door middel van het groepsattribuut ANDER ZAAKOBJECT (van ZAAK) één of meer ruimtelijke objecten (zijnde geen basisregistratieobjecten) bij de zaak vastleggen inclusief de geometrie daarvan.</w:t>
      </w:r>
    </w:p>
    <w:p w:rsidR="006C4E2B" w:rsidRDefault="006C4E2B" w:rsidP="006C4E2B">
      <w:pPr>
        <w:rPr>
          <w:noProof/>
        </w:rPr>
      </w:pPr>
      <w:r>
        <w:rPr>
          <w:noProof/>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Pr>
          <w:noProof/>
        </w:rPr>
        <w:t xml:space="preserve">. Er zijn meer situaties waarin </w:t>
      </w:r>
      <w:r>
        <w:rPr>
          <w:noProof/>
        </w:rPr>
        <w:t xml:space="preserve">de zaak betrekking </w:t>
      </w:r>
      <w:r w:rsidR="004620FF">
        <w:rPr>
          <w:noProof/>
        </w:rPr>
        <w:t xml:space="preserve">heeft </w:t>
      </w:r>
      <w:r>
        <w:rPr>
          <w:noProof/>
        </w:rPr>
        <w:t>op een niet als specifiek ruimtelijk object benoemd gedeelte van het aardoppervlak</w:t>
      </w:r>
      <w:r w:rsidR="004620FF">
        <w:rPr>
          <w:noProof/>
        </w:rPr>
        <w:t xml:space="preserve">, zoals </w:t>
      </w:r>
      <w:r>
        <w:rPr>
          <w:noProof/>
        </w:rPr>
        <w:t>de melding van op straat liggend afval</w:t>
      </w:r>
      <w:r w:rsidR="009C2896">
        <w:rPr>
          <w:noProof/>
        </w:rPr>
        <w:t xml:space="preserve"> of een losliggende stoeptegel</w:t>
      </w:r>
      <w:r>
        <w:rPr>
          <w:noProof/>
        </w:rPr>
        <w:t>.</w:t>
      </w:r>
      <w:r w:rsidR="004620FF">
        <w:rPr>
          <w:noProof/>
        </w:rPr>
        <w:t xml:space="preserve"> Het voert in dergelijke situaties te ver om een ANDER ZAAKOBJECT te creëren</w:t>
      </w:r>
      <w:r>
        <w:rPr>
          <w:noProof/>
        </w:rPr>
        <w:t xml:space="preserve">. </w:t>
      </w:r>
      <w:r w:rsidR="004620FF">
        <w:rPr>
          <w:noProof/>
        </w:rPr>
        <w:t>Er is geen</w:t>
      </w:r>
      <w:r>
        <w:rPr>
          <w:noProof/>
        </w:rPr>
        <w:t xml:space="preserve"> toegevoegde waarde van de Ander_zaakobject-attributen </w:t>
      </w:r>
      <w:r w:rsidR="004620FF">
        <w:rPr>
          <w:noProof/>
        </w:rPr>
        <w:t>‘</w:t>
      </w:r>
      <w:r>
        <w:rPr>
          <w:noProof/>
        </w:rPr>
        <w:t>Ander zaakobject omschrijving</w:t>
      </w:r>
      <w:r w:rsidR="004620FF">
        <w:rPr>
          <w:noProof/>
        </w:rPr>
        <w:t>’</w:t>
      </w:r>
      <w:r>
        <w:rPr>
          <w:noProof/>
        </w:rPr>
        <w:t xml:space="preserve">, </w:t>
      </w:r>
      <w:r w:rsidR="004620FF">
        <w:rPr>
          <w:noProof/>
        </w:rPr>
        <w:t>‘</w:t>
      </w:r>
      <w:r>
        <w:rPr>
          <w:noProof/>
        </w:rPr>
        <w:t>Ander zaakobject aanduiding</w:t>
      </w:r>
      <w:r w:rsidR="004620FF">
        <w:rPr>
          <w:noProof/>
        </w:rPr>
        <w:t>’</w:t>
      </w:r>
      <w:r>
        <w:rPr>
          <w:noProof/>
        </w:rPr>
        <w:t xml:space="preserve"> en </w:t>
      </w:r>
      <w:r w:rsidR="004620FF">
        <w:rPr>
          <w:noProof/>
        </w:rPr>
        <w:t>‘</w:t>
      </w:r>
      <w:r>
        <w:rPr>
          <w:noProof/>
        </w:rPr>
        <w:t>Ander zaakobject registratie</w:t>
      </w:r>
      <w:r w:rsidR="004620FF">
        <w:rPr>
          <w:noProof/>
        </w:rPr>
        <w:t>’cq. deze attributen kunnen niet van een waarde voorzien worden</w:t>
      </w:r>
      <w:r>
        <w:rPr>
          <w:noProof/>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Pr>
          <w:noProof/>
        </w:rPr>
        <w:t xml:space="preserve"> </w:t>
      </w:r>
      <w:r w:rsidR="009C2896">
        <w:rPr>
          <w:noProof/>
        </w:rPr>
        <w:t xml:space="preserve">Het in genoemde voorbeelden relateren van de zaak aan een OPENBARE RUIMTE of een WEGDEEL geeft de lokatie van de zaak onvoldoende afgebakend aan. </w:t>
      </w:r>
      <w:r w:rsidR="004620FF">
        <w:rPr>
          <w:noProof/>
        </w:rPr>
        <w:t xml:space="preserve">In dergelijke situaties </w:t>
      </w:r>
      <w:r w:rsidR="009C2896">
        <w:rPr>
          <w:noProof/>
        </w:rPr>
        <w:t>is er behoefte aan</w:t>
      </w:r>
      <w:r w:rsidR="004620FF">
        <w:rPr>
          <w:noProof/>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tblPr>
      <w:tblGrid>
        <w:gridCol w:w="3780"/>
        <w:gridCol w:w="5580"/>
      </w:tblGrid>
      <w:tr w:rsidR="004013F1" w:rsidRPr="004013F1" w:rsidTr="004013F1">
        <w:trPr>
          <w:trHeight w:val="230"/>
        </w:trPr>
        <w:tc>
          <w:tcPr>
            <w:tcW w:w="3780" w:type="dxa"/>
            <w:tcBorders>
              <w:top w:val="single" w:sz="4" w:space="0" w:color="auto"/>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07" w:author="Arjan" w:date="2012-11-18T23:18:00Z">
              <w:r>
                <w:rPr>
                  <w:rFonts w:eastAsia="Times New Roman"/>
                  <w:b/>
                  <w:bCs/>
                </w:rPr>
                <w:lastRenderedPageBreak/>
                <w:t>Naam attribuutsoort</w:t>
              </w:r>
            </w:ins>
          </w:p>
        </w:tc>
        <w:tc>
          <w:tcPr>
            <w:tcW w:w="5580" w:type="dxa"/>
            <w:tcBorders>
              <w:top w:val="single" w:sz="4" w:space="0" w:color="auto"/>
              <w:left w:val="nil"/>
              <w:bottom w:val="nil"/>
              <w:right w:val="nil"/>
            </w:tcBorders>
          </w:tcPr>
          <w:p w:rsidR="004013F1" w:rsidRPr="004013F1" w:rsidRDefault="00D44D5A" w:rsidP="004013F1">
            <w:pPr>
              <w:autoSpaceDE w:val="0"/>
              <w:autoSpaceDN w:val="0"/>
              <w:adjustRightInd w:val="0"/>
              <w:spacing w:after="0" w:line="240" w:lineRule="auto"/>
              <w:rPr>
                <w:rFonts w:ascii="Arial" w:eastAsia="Times New Roman" w:hAnsi="Arial" w:cs="Arial"/>
                <w:color w:val="000000"/>
                <w:sz w:val="20"/>
                <w:szCs w:val="20"/>
              </w:rPr>
            </w:pPr>
            <w:ins w:id="5808" w:author="Arjan" w:date="2012-11-18T23:18:00Z">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09" w:author="Arjan" w:date="2012-11-18T23:18:00Z">
              <w:r>
                <w:rPr>
                  <w:rFonts w:eastAsia="Times New Roman"/>
                  <w:b/>
                  <w:bCs/>
                </w:rPr>
                <w:t>Herkomst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0" w:author="Arjan" w:date="2012-11-18T23:18:00Z">
              <w:r>
                <w:rPr>
                  <w:rFonts w:eastAsia="Times New Roman"/>
                </w:rPr>
                <w:t>KING</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1" w:author="Arjan" w:date="2012-11-18T23:18:00Z">
              <w:r>
                <w:rPr>
                  <w:rFonts w:eastAsia="Times New Roman"/>
                  <w:b/>
                  <w:bCs/>
                </w:rPr>
                <w:t>Code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roofErr w:type="spellStart"/>
            <w:ins w:id="5812" w:author="Arjan" w:date="2012-11-18T23:18:00Z">
              <w:r>
                <w:rPr>
                  <w:rFonts w:eastAsia="Times New Roman"/>
                  <w:b/>
                  <w:bCs/>
                </w:rPr>
                <w:t>XML-tag</w:t>
              </w:r>
              <w:proofErr w:type="spellEnd"/>
              <w:r>
                <w:rPr>
                  <w:rFonts w:eastAsia="Times New Roman"/>
                  <w:b/>
                  <w:bCs/>
                </w:rPr>
                <w:t xml:space="preserve"> attribuutsoort</w:t>
              </w:r>
            </w:ins>
          </w:p>
        </w:tc>
        <w:tc>
          <w:tcPr>
            <w:tcW w:w="5580" w:type="dxa"/>
            <w:tcBorders>
              <w:top w:val="nil"/>
              <w:left w:val="nil"/>
              <w:bottom w:val="nil"/>
              <w:right w:val="nil"/>
            </w:tcBorders>
          </w:tcPr>
          <w:p w:rsidR="004013F1" w:rsidRPr="004013F1" w:rsidRDefault="00D44D5A" w:rsidP="004013F1">
            <w:pPr>
              <w:autoSpaceDE w:val="0"/>
              <w:autoSpaceDN w:val="0"/>
              <w:adjustRightInd w:val="0"/>
              <w:spacing w:after="0" w:line="240" w:lineRule="auto"/>
              <w:rPr>
                <w:rFonts w:ascii="Arial" w:eastAsia="Times New Roman" w:hAnsi="Arial" w:cs="Arial"/>
                <w:color w:val="000000"/>
                <w:sz w:val="20"/>
                <w:szCs w:val="20"/>
              </w:rPr>
            </w:pPr>
            <w:ins w:id="5813" w:author="Arjan" w:date="2012-11-18T23:18:00Z">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4" w:author="Arjan" w:date="2012-11-18T23:18:00Z">
              <w:r>
                <w:rPr>
                  <w:rFonts w:eastAsia="Times New Roman"/>
                  <w:b/>
                  <w:bCs/>
                </w:rPr>
                <w:t>Definitie attribuutsoort</w:t>
              </w:r>
            </w:ins>
          </w:p>
        </w:tc>
        <w:tc>
          <w:tcPr>
            <w:tcW w:w="5580" w:type="dxa"/>
            <w:tcBorders>
              <w:top w:val="nil"/>
              <w:left w:val="nil"/>
              <w:bottom w:val="nil"/>
              <w:right w:val="nil"/>
            </w:tcBorders>
          </w:tcPr>
          <w:p w:rsidR="004013F1" w:rsidRPr="004013F1" w:rsidRDefault="00D44D5A" w:rsidP="004013F1">
            <w:pPr>
              <w:autoSpaceDE w:val="0"/>
              <w:autoSpaceDN w:val="0"/>
              <w:adjustRightInd w:val="0"/>
              <w:spacing w:after="0" w:line="240" w:lineRule="auto"/>
              <w:rPr>
                <w:rFonts w:ascii="Arial" w:eastAsia="Times New Roman" w:hAnsi="Arial" w:cs="Arial"/>
                <w:color w:val="000000"/>
                <w:sz w:val="20"/>
                <w:szCs w:val="20"/>
              </w:rPr>
            </w:pPr>
            <w:ins w:id="5815" w:author="Arjan" w:date="2012-11-18T23:18:00Z">
              <w:r>
                <w:fldChar w:fldCharType="begin" w:fldLock="1"/>
              </w:r>
              <w:r w:rsidR="004013F1">
                <w:instrText xml:space="preserve">MERGEFIELD </w:instrText>
              </w:r>
              <w:r w:rsidR="004013F1">
                <w:rPr>
                  <w:rFonts w:eastAsia="Times New Roman"/>
                </w:rPr>
                <w:instrText>Att.Notes</w:instrText>
              </w:r>
              <w:r>
                <w:fldChar w:fldCharType="end"/>
              </w:r>
              <w:r w:rsidR="004013F1">
                <w:rPr>
                  <w:rFonts w:eastAsia="Times New Roman"/>
                  <w:color w:val="0F0F0F"/>
                </w:rPr>
                <w:t xml:space="preserve">De minimaal tweedimensionale geometrische representatie van de </w:t>
              </w:r>
              <w:proofErr w:type="spellStart"/>
              <w:r w:rsidR="004013F1">
                <w:rPr>
                  <w:rFonts w:eastAsia="Times New Roman"/>
                  <w:color w:val="0F0F0F"/>
                </w:rPr>
                <w:t>lokatie</w:t>
              </w:r>
              <w:proofErr w:type="spellEnd"/>
              <w:r w:rsidR="004013F1">
                <w:rPr>
                  <w:rFonts w:eastAsia="Times New Roman"/>
                  <w:color w:val="0F0F0F"/>
                </w:rPr>
                <w:t>, relatief ten opzichte van de aarde, waarop de zaak betrekking heeft.</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6" w:author="Arjan" w:date="2012-11-18T23:18:00Z">
              <w:r>
                <w:rPr>
                  <w:rFonts w:eastAsia="Times New Roman"/>
                  <w:b/>
                  <w:bCs/>
                </w:rPr>
                <w:t>Herkomst definitie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7" w:author="Arjan" w:date="2012-11-18T23:18:00Z">
              <w:r>
                <w:rPr>
                  <w:rFonts w:eastAsia="Times New Roman"/>
                </w:rPr>
                <w:t xml:space="preserve">KING </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8" w:author="Arjan" w:date="2012-11-18T23:18:00Z">
              <w:r>
                <w:rPr>
                  <w:rFonts w:eastAsia="Times New Roman"/>
                  <w:b/>
                  <w:bCs/>
                </w:rPr>
                <w:t>Datum opname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19" w:author="Arjan" w:date="2012-11-18T23:18:00Z">
              <w:r>
                <w:rPr>
                  <w:rFonts w:eastAsia="Times New Roman"/>
                </w:rPr>
                <w:t>1 januari 2013</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20" w:author="Arjan" w:date="2012-11-18T23:18:00Z">
              <w:r>
                <w:rPr>
                  <w:rFonts w:eastAsia="Times New Roman"/>
                  <w:b/>
                  <w:bCs/>
                </w:rPr>
                <w:t>Toelichting attribuutsoort</w:t>
              </w:r>
            </w:ins>
          </w:p>
        </w:tc>
        <w:tc>
          <w:tcPr>
            <w:tcW w:w="5580" w:type="dxa"/>
            <w:tcBorders>
              <w:top w:val="nil"/>
              <w:left w:val="nil"/>
              <w:bottom w:val="nil"/>
              <w:right w:val="nil"/>
            </w:tcBorders>
          </w:tcPr>
          <w:p w:rsidR="004013F1" w:rsidRDefault="004013F1" w:rsidP="004013F1">
            <w:pPr>
              <w:spacing w:after="0"/>
              <w:rPr>
                <w:ins w:id="5821" w:author="Arjan" w:date="2012-11-18T23:18:00Z"/>
                <w:rFonts w:eastAsia="Times New Roman"/>
              </w:rPr>
            </w:pPr>
            <w:ins w:id="5822" w:author="Arjan" w:date="2012-11-18T23:18:00Z">
              <w:r>
                <w:rPr>
                  <w:rFonts w:eastAsia="Times New Roman"/>
                </w:rPr>
                <w:t xml:space="preserve">Deze attribuutsoort verschaft de mogelijkheid om de ‘plek op aarde’ (of daarboven of daarin) vast te leggen waarop de zaak betrekking heeft als dit niet precies één of meer </w:t>
              </w:r>
              <w:proofErr w:type="spellStart"/>
              <w:r>
                <w:rPr>
                  <w:rFonts w:eastAsia="Times New Roman"/>
                </w:rPr>
                <w:t>ANDERe</w:t>
              </w:r>
              <w:proofErr w:type="spellEnd"/>
              <w:r>
                <w:rPr>
                  <w:rFonts w:eastAsia="Times New Roman"/>
                </w:rPr>
                <w:t xml:space="preserve"> </w:t>
              </w:r>
              <w:proofErr w:type="spellStart"/>
              <w:r>
                <w:rPr>
                  <w:rFonts w:eastAsia="Times New Roman"/>
                </w:rPr>
                <w:t>ZAAKOBJECTen</w:t>
              </w:r>
              <w:proofErr w:type="spellEnd"/>
              <w:r>
                <w:rPr>
                  <w:rFonts w:eastAsia="Times New Roman"/>
                </w:rPr>
                <w:t xml:space="preserve"> of </w:t>
              </w:r>
              <w:proofErr w:type="spellStart"/>
              <w:r>
                <w:rPr>
                  <w:rFonts w:eastAsia="Times New Roman"/>
                </w:rPr>
                <w:t>OBJECTen</w:t>
              </w:r>
              <w:proofErr w:type="spellEnd"/>
              <w:r>
                <w:rPr>
                  <w:rFonts w:eastAsia="Times New Roman"/>
                </w:rPr>
                <w:t xml:space="preserve"> (via de </w:t>
              </w:r>
              <w:proofErr w:type="spellStart"/>
              <w:r>
                <w:rPr>
                  <w:rFonts w:eastAsia="Times New Roman"/>
                </w:rPr>
                <w:t>ZAAKOBJECT-relatie</w:t>
              </w:r>
              <w:proofErr w:type="spellEnd"/>
              <w:r>
                <w:rPr>
                  <w:rFonts w:eastAsia="Times New Roman"/>
                </w:rPr>
                <w:t>) betreft. Het gaat dan om situaties waarin de zaak niet expliciet betrekking op een als zodanig afgebakend ruimtelijk object. Voorbeelden hiervan zijn:</w:t>
              </w:r>
            </w:ins>
          </w:p>
          <w:p w:rsidR="004013F1" w:rsidRDefault="004013F1" w:rsidP="004013F1">
            <w:pPr>
              <w:spacing w:after="0"/>
              <w:rPr>
                <w:ins w:id="5823" w:author="Arjan" w:date="2012-11-18T23:18:00Z"/>
                <w:rFonts w:eastAsia="Times New Roman"/>
              </w:rPr>
            </w:pPr>
            <w:ins w:id="5824" w:author="Arjan" w:date="2012-11-18T23:18:00Z">
              <w:r>
                <w:rPr>
                  <w:rFonts w:eastAsia="Times New Roman"/>
                </w:rPr>
                <w:t xml:space="preserve">- een aanvraag voor een Evenementenvergunning t.b.v. een </w:t>
              </w:r>
              <w:proofErr w:type="spellStart"/>
              <w:r>
                <w:rPr>
                  <w:rFonts w:eastAsia="Times New Roman"/>
                </w:rPr>
                <w:t>straatbarbeque</w:t>
              </w:r>
              <w:proofErr w:type="spellEnd"/>
              <w:r>
                <w:rPr>
                  <w:rFonts w:eastAsia="Times New Roman"/>
                </w:rPr>
                <w:t xml:space="preserve">. Deze vindt plaats in een gedeelte van een straat. Er is dan geen sprake van een ruimtelijk object maar enkel van een plek op aarde zijnde het gedeelte van de openbare ruimte. </w:t>
              </w:r>
            </w:ins>
          </w:p>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25" w:author="Arjan" w:date="2012-11-18T23:18:00Z">
              <w:r>
                <w:rPr>
                  <w:rFonts w:eastAsia="Times New Roman"/>
                </w:rPr>
                <w:t>- de melding van op straat liggend afval of een losliggende stoeptegel.</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26" w:author="Arjan" w:date="2012-11-18T23:18:00Z">
              <w:r>
                <w:rPr>
                  <w:rFonts w:eastAsia="Times New Roman"/>
                  <w:b/>
                  <w:bCs/>
                </w:rPr>
                <w:t>Formaat attribuutsoort</w:t>
              </w:r>
            </w:ins>
          </w:p>
        </w:tc>
        <w:tc>
          <w:tcPr>
            <w:tcW w:w="5580" w:type="dxa"/>
            <w:tcBorders>
              <w:top w:val="nil"/>
              <w:left w:val="nil"/>
              <w:bottom w:val="nil"/>
              <w:right w:val="nil"/>
            </w:tcBorders>
          </w:tcPr>
          <w:p w:rsidR="004013F1" w:rsidRPr="004013F1" w:rsidRDefault="00D44D5A" w:rsidP="004013F1">
            <w:pPr>
              <w:autoSpaceDE w:val="0"/>
              <w:autoSpaceDN w:val="0"/>
              <w:adjustRightInd w:val="0"/>
              <w:spacing w:after="0" w:line="240" w:lineRule="auto"/>
              <w:rPr>
                <w:rFonts w:ascii="Arial" w:eastAsia="Times New Roman" w:hAnsi="Arial" w:cs="Arial"/>
                <w:color w:val="000000"/>
                <w:sz w:val="20"/>
                <w:szCs w:val="20"/>
              </w:rPr>
            </w:pPr>
            <w:ins w:id="5827" w:author="Arjan" w:date="2012-11-18T23:18:00Z">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roofErr w:type="spellStart"/>
            <w:ins w:id="5828" w:author="Arjan" w:date="2012-11-18T23:18:00Z">
              <w:r>
                <w:rPr>
                  <w:rFonts w:eastAsia="Times New Roman"/>
                  <w:b/>
                  <w:bCs/>
                </w:rPr>
                <w:t>Waardenverzameling</w:t>
              </w:r>
            </w:ins>
            <w:proofErr w:type="spellEnd"/>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roofErr w:type="spellStart"/>
            <w:ins w:id="5829" w:author="Arjan" w:date="2012-11-18T23:18:00Z">
              <w:r>
                <w:rPr>
                  <w:rFonts w:eastAsia="Times New Roman"/>
                </w:rPr>
                <w:t>GML-specificatie</w:t>
              </w:r>
              <w:proofErr w:type="spellEnd"/>
              <w:r>
                <w:rPr>
                  <w:rFonts w:eastAsia="Times New Roman"/>
                </w:rPr>
                <w:t xml:space="preserve"> van het type geometrie (Punt, Lijn, Vlak, </w:t>
              </w:r>
              <w:proofErr w:type="spellStart"/>
              <w:r>
                <w:rPr>
                  <w:rFonts w:eastAsia="Times New Roman"/>
                </w:rPr>
                <w:t>MultiVlak</w:t>
              </w:r>
              <w:proofErr w:type="spellEnd"/>
              <w:r>
                <w:rPr>
                  <w:rFonts w:eastAsia="Times New Roman"/>
                </w:rPr>
                <w:t xml:space="preserve">), gevolgd door coördinatenparen binnen de in Nederland gelegen waarden van het </w:t>
              </w:r>
              <w:proofErr w:type="spellStart"/>
              <w:r>
                <w:rPr>
                  <w:rFonts w:eastAsia="Times New Roman"/>
                </w:rPr>
                <w:t>RD-stelsel</w:t>
              </w:r>
            </w:ins>
            <w:proofErr w:type="spellEnd"/>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0" w:author="Arjan" w:date="2012-11-18T23:18:00Z">
              <w:r>
                <w:rPr>
                  <w:rFonts w:eastAsia="Times New Roman"/>
                  <w:b/>
                  <w:bCs/>
                </w:rPr>
                <w:t>Indicatie materiële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5831" w:author="Arjan" w:date="2012-11-18T23:30: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2" w:author="Arjan" w:date="2012-11-18T23:18:00Z">
              <w:r>
                <w:rPr>
                  <w:rFonts w:eastAsia="Times New Roman"/>
                  <w:b/>
                  <w:bCs/>
                </w:rPr>
                <w:t>Indicatie formele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5833" w:author="Arjan" w:date="2012-11-18T23:30:00Z">
              <w:r>
                <w:rPr>
                  <w:rFonts w:eastAsia="Times New Roman"/>
                </w:rPr>
                <w:t>Ja</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4" w:author="Arjan" w:date="2012-11-18T23:18:00Z">
              <w:r>
                <w:rPr>
                  <w:rFonts w:eastAsia="Times New Roman"/>
                  <w:b/>
                  <w:bCs/>
                </w:rPr>
                <w:t>Aanduiding brondocument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5" w:author="Arjan" w:date="2012-11-18T23:18:00Z">
              <w:r>
                <w:rPr>
                  <w:rFonts w:eastAsia="Times New Roman"/>
                  <w:b/>
                  <w:bCs/>
                </w:rPr>
                <w:t>Indicatie in onderzoek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6" w:author="Arjan" w:date="2012-11-18T23:18: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411"/>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7" w:author="Arjan" w:date="2012-11-18T23:18:00Z">
              <w:r>
                <w:rPr>
                  <w:rFonts w:eastAsia="Times New Roman"/>
                  <w:b/>
                  <w:bCs/>
                </w:rPr>
                <w:t>Aanduiding strijdigheid/nietigheid</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8" w:author="Arjan" w:date="2012-11-18T23:18:00Z">
              <w:r>
                <w:rPr>
                  <w:rFonts w:eastAsia="Times New Roman"/>
                </w:rPr>
                <w:t>Nee</w:t>
              </w:r>
            </w:ins>
          </w:p>
        </w:tc>
      </w:tr>
      <w:tr w:rsidR="004013F1" w:rsidRPr="004013F1" w:rsidTr="004013F1">
        <w:trPr>
          <w:trHeight w:val="24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39" w:author="Arjan" w:date="2012-11-18T23:18:00Z">
              <w:r>
                <w:rPr>
                  <w:rFonts w:eastAsia="Times New Roman"/>
                  <w:b/>
                  <w:bCs/>
                </w:rPr>
                <w:t xml:space="preserve">Indicatie </w:t>
              </w:r>
              <w:proofErr w:type="spellStart"/>
              <w:r>
                <w:rPr>
                  <w:rFonts w:eastAsia="Times New Roman"/>
                  <w:b/>
                  <w:bCs/>
                </w:rPr>
                <w:t>kardinaliteit</w:t>
              </w:r>
            </w:ins>
            <w:proofErr w:type="spellEnd"/>
          </w:p>
        </w:tc>
        <w:tc>
          <w:tcPr>
            <w:tcW w:w="5580" w:type="dxa"/>
            <w:tcBorders>
              <w:top w:val="nil"/>
              <w:left w:val="nil"/>
              <w:bottom w:val="nil"/>
              <w:right w:val="nil"/>
            </w:tcBorders>
          </w:tcPr>
          <w:p w:rsidR="004013F1" w:rsidRPr="004013F1" w:rsidRDefault="00D44D5A" w:rsidP="004013F1">
            <w:pPr>
              <w:autoSpaceDE w:val="0"/>
              <w:autoSpaceDN w:val="0"/>
              <w:adjustRightInd w:val="0"/>
              <w:spacing w:after="0" w:line="240" w:lineRule="auto"/>
              <w:rPr>
                <w:rFonts w:ascii="Arial" w:eastAsia="Times New Roman" w:hAnsi="Arial" w:cs="Arial"/>
                <w:color w:val="000000"/>
                <w:sz w:val="20"/>
                <w:szCs w:val="20"/>
              </w:rPr>
            </w:pPr>
            <w:ins w:id="5840" w:author="Arjan" w:date="2012-11-18T23:18:00Z">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41" w:author="Arjan" w:date="2012-11-18T23:18:00Z">
              <w:r>
                <w:rPr>
                  <w:rFonts w:eastAsia="Times New Roman"/>
                  <w:b/>
                  <w:bCs/>
                </w:rPr>
                <w:t>Indicatie authentiek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5842" w:author="Arjan" w:date="2012-11-18T23:18:00Z">
              <w:r>
                <w:rPr>
                  <w:rFonts w:eastAsia="Times New Roman"/>
                </w:rPr>
                <w:t>Gemeentelijk basisgegeven</w:t>
              </w:r>
            </w:ins>
          </w:p>
        </w:tc>
      </w:tr>
      <w:tr w:rsidR="004013F1" w:rsidRPr="004013F1" w:rsidTr="004013F1">
        <w:trPr>
          <w:trHeight w:val="230"/>
        </w:trPr>
        <w:tc>
          <w:tcPr>
            <w:tcW w:w="37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single" w:sz="4" w:space="0" w:color="auto"/>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ins w:id="5843" w:author="Arjan" w:date="2012-11-18T23:18:00Z">
              <w:r>
                <w:rPr>
                  <w:rFonts w:eastAsia="Times New Roman"/>
                  <w:b/>
                  <w:bCs/>
                </w:rPr>
                <w:t>Regels attribuutsoort</w:t>
              </w:r>
            </w:ins>
          </w:p>
        </w:tc>
        <w:tc>
          <w:tcPr>
            <w:tcW w:w="5580" w:type="dxa"/>
            <w:tcBorders>
              <w:top w:val="nil"/>
              <w:left w:val="nil"/>
              <w:bottom w:val="single" w:sz="4" w:space="0" w:color="auto"/>
              <w:right w:val="nil"/>
            </w:tcBorders>
          </w:tcPr>
          <w:p w:rsidR="004013F1" w:rsidRPr="004013F1" w:rsidRDefault="004013F1" w:rsidP="0022328D">
            <w:pPr>
              <w:autoSpaceDE w:val="0"/>
              <w:autoSpaceDN w:val="0"/>
              <w:adjustRightInd w:val="0"/>
              <w:spacing w:after="0" w:line="240" w:lineRule="auto"/>
              <w:rPr>
                <w:rFonts w:ascii="Arial" w:eastAsia="Times New Roman" w:hAnsi="Arial" w:cs="Arial"/>
                <w:color w:val="000000"/>
                <w:sz w:val="20"/>
                <w:szCs w:val="20"/>
              </w:rPr>
            </w:pPr>
            <w:ins w:id="5844" w:author="Arjan" w:date="2012-11-18T23:18:00Z">
              <w:r>
                <w:rPr>
                  <w:rFonts w:eastAsia="Times New Roman"/>
                </w:rPr>
                <w:t xml:space="preserve">Indien deze attribuutsoort niet van een waarde is voorzien, </w:t>
              </w:r>
              <w:r>
                <w:rPr>
                  <w:rFonts w:eastAsia="Times New Roman"/>
                </w:rPr>
                <w:lastRenderedPageBreak/>
                <w:t xml:space="preserve">dan moet er minimaal sprake zijn van een van waarden voorzien </w:t>
              </w:r>
              <w:proofErr w:type="spellStart"/>
              <w:r>
                <w:rPr>
                  <w:rFonts w:eastAsia="Times New Roman"/>
                </w:rPr>
                <w:t>groepattribuutsoort</w:t>
              </w:r>
              <w:proofErr w:type="spellEnd"/>
              <w:r>
                <w:rPr>
                  <w:rFonts w:eastAsia="Times New Roman"/>
                </w:rPr>
                <w:t xml:space="preserve"> ANDER ZAAKOBJECT, één relatie ‘ZAAK heeft betrekking op </w:t>
              </w:r>
              <w:proofErr w:type="spellStart"/>
              <w:r>
                <w:rPr>
                  <w:rFonts w:eastAsia="Times New Roman"/>
                </w:rPr>
                <w:t>OBJECTen</w:t>
              </w:r>
              <w:proofErr w:type="spellEnd"/>
              <w:r>
                <w:rPr>
                  <w:rFonts w:eastAsia="Times New Roman"/>
                </w:rPr>
                <w:t xml:space="preserve">’, één relatie ‘ZAAK heeft betrekking op andere </w:t>
              </w:r>
              <w:proofErr w:type="spellStart"/>
              <w:r>
                <w:rPr>
                  <w:rFonts w:eastAsia="Times New Roman"/>
                </w:rPr>
                <w:t>ZAAKen</w:t>
              </w:r>
              <w:proofErr w:type="spellEnd"/>
              <w:r>
                <w:rPr>
                  <w:rFonts w:eastAsia="Times New Roman"/>
                </w:rPr>
                <w:t>’ of één relatie ‘ZAAK is deelzaak van ZAAK’.</w:t>
              </w:r>
            </w:ins>
          </w:p>
        </w:tc>
      </w:tr>
    </w:tbl>
    <w:p w:rsidR="004013F1" w:rsidRDefault="004013F1" w:rsidP="006C4E2B">
      <w:pPr>
        <w:rPr>
          <w:noProof/>
        </w:rPr>
      </w:pPr>
    </w:p>
    <w:p w:rsidR="00F64D19" w:rsidRDefault="003E4F27" w:rsidP="00F64D19">
      <w:pPr>
        <w:rPr>
          <w:noProof/>
        </w:rPr>
      </w:pPr>
      <w:r>
        <w:rPr>
          <w:noProof/>
        </w:rPr>
        <w:t xml:space="preserve">De regels bij de relatiesoorten ‘ZAAK heeft betrekking op OBJECT’,  </w:t>
      </w:r>
      <w:r w:rsidRPr="003E4F27">
        <w:rPr>
          <w:noProof/>
        </w:rPr>
        <w:t xml:space="preserve">‘ZAAK heeft betrekking op andere ZAAK’ </w:t>
      </w:r>
      <w:r>
        <w:rPr>
          <w:noProof/>
        </w:rPr>
        <w:t>en</w:t>
      </w:r>
      <w:r w:rsidRPr="003E4F27">
        <w:rPr>
          <w:noProof/>
        </w:rPr>
        <w:t xml:space="preserve"> ‘ZAAK is deelzaak van ZAAK’</w:t>
      </w:r>
      <w:r w:rsidR="004013F1">
        <w:rPr>
          <w:noProof/>
        </w:rPr>
        <w:t xml:space="preserve"> </w:t>
      </w:r>
      <w:r>
        <w:rPr>
          <w:noProof/>
        </w:rPr>
        <w:t>zijn overeenkomstig aangepast.</w:t>
      </w:r>
      <w:r w:rsidR="004C5CE4">
        <w:rPr>
          <w:noProof/>
        </w:rPr>
        <w:t xml:space="preserve"> Naast de regels is ook de toelichting van het groepattribuutsoort ‘Ander zaakobject’ aangepast, als volgt.</w:t>
      </w:r>
      <w:r>
        <w:rPr>
          <w:noProof/>
        </w:rPr>
        <w:t xml:space="preserve"> </w:t>
      </w:r>
    </w:p>
    <w:tbl>
      <w:tblPr>
        <w:tblW w:w="0" w:type="auto"/>
        <w:tblInd w:w="60" w:type="dxa"/>
        <w:tblLayout w:type="fixed"/>
        <w:tblCellMar>
          <w:left w:w="60" w:type="dxa"/>
          <w:right w:w="60" w:type="dxa"/>
        </w:tblCellMar>
        <w:tblLook w:val="0000"/>
      </w:tblPr>
      <w:tblGrid>
        <w:gridCol w:w="3690"/>
        <w:gridCol w:w="5670"/>
      </w:tblGrid>
      <w:tr w:rsidR="004C5CE4" w:rsidRPr="004C5CE4" w:rsidTr="004C5CE4">
        <w:trPr>
          <w:trHeight w:val="230"/>
        </w:trPr>
        <w:tc>
          <w:tcPr>
            <w:tcW w:w="3690" w:type="dxa"/>
            <w:tcBorders>
              <w:top w:val="single" w:sz="4" w:space="0" w:color="auto"/>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Naam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single" w:sz="4" w:space="0" w:color="auto"/>
              <w:left w:val="nil"/>
              <w:bottom w:val="nil"/>
              <w:right w:val="nil"/>
            </w:tcBorders>
          </w:tcPr>
          <w:p w:rsidR="004C5CE4" w:rsidRPr="004C5CE4" w:rsidRDefault="00D44D5A"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Herkomst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Code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Definitie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nil"/>
              <w:left w:val="nil"/>
              <w:bottom w:val="nil"/>
              <w:right w:val="nil"/>
            </w:tcBorders>
          </w:tcPr>
          <w:p w:rsidR="004C5CE4" w:rsidRPr="004C5CE4" w:rsidRDefault="00D44D5A" w:rsidP="00E37EE3">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Element.Notes</w:instrText>
            </w:r>
            <w:r w:rsidRPr="004C5CE4">
              <w:rPr>
                <w:rFonts w:ascii="Arial" w:hAnsi="Arial" w:cs="Arial"/>
                <w:sz w:val="20"/>
                <w:szCs w:val="20"/>
                <w:lang w:val="en-AU"/>
              </w:rPr>
              <w:fldChar w:fldCharType="end"/>
            </w:r>
            <w:r w:rsidR="004C5CE4" w:rsidRPr="004C5CE4">
              <w:rPr>
                <w:rFonts w:ascii="Arial" w:eastAsia="Times New Roman" w:hAnsi="Arial" w:cs="Arial"/>
                <w:color w:val="610E6A"/>
                <w:sz w:val="20"/>
                <w:szCs w:val="20"/>
              </w:rPr>
              <w:t>Aanduiding van het object (of de objecten) waarop de ZAAK betrekking heeft indien dat object (of die objecten) niet aangeduid kan worden met de relatie ‘</w:t>
            </w:r>
            <w:ins w:id="5845" w:author="Arjan" w:date="2012-12-10T17:20:00Z">
              <w:r w:rsidR="00E37EE3">
                <w:rPr>
                  <w:rFonts w:ascii="Arial" w:eastAsia="Times New Roman" w:hAnsi="Arial" w:cs="Arial"/>
                  <w:color w:val="610E6A"/>
                  <w:sz w:val="20"/>
                  <w:szCs w:val="20"/>
                </w:rPr>
                <w:t xml:space="preserve">ZAAK </w:t>
              </w:r>
            </w:ins>
            <w:r w:rsidR="004C5CE4" w:rsidRPr="004C5CE4">
              <w:rPr>
                <w:rFonts w:ascii="Arial" w:eastAsia="Times New Roman" w:hAnsi="Arial" w:cs="Arial"/>
                <w:color w:val="610E6A"/>
                <w:sz w:val="20"/>
                <w:szCs w:val="20"/>
              </w:rPr>
              <w:t xml:space="preserve">heeft betrekking op </w:t>
            </w:r>
            <w:del w:id="5846" w:author="Arjan" w:date="2012-12-10T17:20:00Z">
              <w:r w:rsidR="004C5CE4" w:rsidRPr="004C5CE4" w:rsidDel="00E37EE3">
                <w:rPr>
                  <w:rFonts w:ascii="Arial" w:eastAsia="Times New Roman" w:hAnsi="Arial" w:cs="Arial"/>
                  <w:color w:val="610E6A"/>
                  <w:sz w:val="20"/>
                  <w:szCs w:val="20"/>
                </w:rPr>
                <w:delText>ZAAK</w:delText>
              </w:r>
            </w:del>
            <w:r w:rsidR="004C5CE4" w:rsidRPr="004C5CE4">
              <w:rPr>
                <w:rFonts w:ascii="Arial" w:eastAsia="Times New Roman" w:hAnsi="Arial" w:cs="Arial"/>
                <w:color w:val="610E6A"/>
                <w:sz w:val="20"/>
                <w:szCs w:val="20"/>
              </w:rPr>
              <w:t>OBJECT’.</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Datum opname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Toelichting </w:t>
            </w:r>
            <w:proofErr w:type="spellStart"/>
            <w:r w:rsidRPr="004C5CE4">
              <w:rPr>
                <w:rFonts w:ascii="Arial" w:eastAsia="Times New Roman" w:hAnsi="Arial" w:cs="Arial"/>
                <w:b/>
                <w:bCs/>
                <w:color w:val="000000"/>
                <w:sz w:val="20"/>
                <w:szCs w:val="20"/>
              </w:rPr>
              <w:t>groepattribuutsoort</w:t>
            </w:r>
            <w:proofErr w:type="spellEnd"/>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xml:space="preserve">Het gaat hier om objecten </w:t>
            </w:r>
            <w:ins w:id="5847" w:author="Arjan" w:date="2012-12-10T17:20:00Z">
              <w:r w:rsidR="00E37EE3">
                <w:rPr>
                  <w:rFonts w:ascii="Arial" w:eastAsia="Times New Roman" w:hAnsi="Arial" w:cs="Arial"/>
                  <w:color w:val="000000"/>
                  <w:sz w:val="20"/>
                  <w:szCs w:val="20"/>
                </w:rPr>
                <w:t>waa</w:t>
              </w:r>
            </w:ins>
            <w:ins w:id="5848" w:author="Arjan" w:date="2012-12-10T17:23:00Z">
              <w:r w:rsidR="00E37EE3">
                <w:rPr>
                  <w:rFonts w:ascii="Arial" w:eastAsia="Times New Roman" w:hAnsi="Arial" w:cs="Arial"/>
                  <w:color w:val="000000"/>
                  <w:sz w:val="20"/>
                  <w:szCs w:val="20"/>
                </w:rPr>
                <w:t>r</w:t>
              </w:r>
            </w:ins>
            <w:ins w:id="5849" w:author="Arjan" w:date="2012-12-10T17:20:00Z">
              <w:r w:rsidR="00E37EE3">
                <w:rPr>
                  <w:rFonts w:ascii="Arial" w:eastAsia="Times New Roman" w:hAnsi="Arial" w:cs="Arial"/>
                  <w:color w:val="000000"/>
                  <w:sz w:val="20"/>
                  <w:szCs w:val="20"/>
                </w:rPr>
                <w:t xml:space="preserve">op de zaak betrekking </w:t>
              </w:r>
            </w:ins>
            <w:ins w:id="5850" w:author="Arjan" w:date="2012-12-10T17:21:00Z">
              <w:r w:rsidR="00E37EE3">
                <w:rPr>
                  <w:rFonts w:ascii="Arial" w:eastAsia="Times New Roman" w:hAnsi="Arial" w:cs="Arial"/>
                  <w:color w:val="000000"/>
                  <w:sz w:val="20"/>
                  <w:szCs w:val="20"/>
                </w:rPr>
                <w:t xml:space="preserve">heeft </w:t>
              </w:r>
            </w:ins>
            <w:r w:rsidRPr="004C5CE4">
              <w:rPr>
                <w:rFonts w:ascii="Arial" w:eastAsia="Times New Roman" w:hAnsi="Arial" w:cs="Arial"/>
                <w:color w:val="000000"/>
                <w:sz w:val="20"/>
                <w:szCs w:val="20"/>
              </w:rPr>
              <w:t xml:space="preserve">die niet benoemd zijn als </w:t>
            </w:r>
            <w:del w:id="5851" w:author="Arjan" w:date="2012-12-10T17:21:00Z">
              <w:r w:rsidRPr="004C5CE4" w:rsidDel="00E37EE3">
                <w:rPr>
                  <w:rFonts w:ascii="Arial" w:eastAsia="Times New Roman" w:hAnsi="Arial" w:cs="Arial"/>
                  <w:color w:val="000000"/>
                  <w:sz w:val="20"/>
                  <w:szCs w:val="20"/>
                </w:rPr>
                <w:delText>ZAAK</w:delText>
              </w:r>
            </w:del>
            <w:r w:rsidRPr="004C5CE4">
              <w:rPr>
                <w:rFonts w:ascii="Arial" w:eastAsia="Times New Roman" w:hAnsi="Arial" w:cs="Arial"/>
                <w:color w:val="000000"/>
                <w:sz w:val="20"/>
                <w:szCs w:val="20"/>
              </w:rPr>
              <w:t>OBJECT</w:t>
            </w:r>
            <w:ins w:id="5852" w:author="Arjan" w:date="2012-12-10T17:21:00Z">
              <w:r w:rsidR="00E37EE3">
                <w:rPr>
                  <w:rFonts w:ascii="Arial" w:eastAsia="Times New Roman" w:hAnsi="Arial" w:cs="Arial"/>
                  <w:color w:val="000000"/>
                  <w:sz w:val="20"/>
                  <w:szCs w:val="20"/>
                </w:rPr>
                <w:t xml:space="preserve"> en dus niet d.m.v. de </w:t>
              </w:r>
              <w:proofErr w:type="spellStart"/>
              <w:r w:rsidR="00E37EE3">
                <w:rPr>
                  <w:rFonts w:ascii="Arial" w:eastAsia="Times New Roman" w:hAnsi="Arial" w:cs="Arial"/>
                  <w:color w:val="000000"/>
                  <w:sz w:val="20"/>
                  <w:szCs w:val="20"/>
                </w:rPr>
                <w:t>ZAAKOBJECT-relatie</w:t>
              </w:r>
              <w:proofErr w:type="spellEnd"/>
              <w:r w:rsidR="00E37EE3">
                <w:rPr>
                  <w:rFonts w:ascii="Arial" w:eastAsia="Times New Roman" w:hAnsi="Arial" w:cs="Arial"/>
                  <w:color w:val="000000"/>
                  <w:sz w:val="20"/>
                  <w:szCs w:val="20"/>
                </w:rPr>
                <w:t xml:space="preserve"> aan de zaak gekoppeld ku</w:t>
              </w:r>
            </w:ins>
            <w:ins w:id="5853" w:author="Arjan" w:date="2012-12-10T17:22:00Z">
              <w:r w:rsidR="00E37EE3">
                <w:rPr>
                  <w:rFonts w:ascii="Arial" w:eastAsia="Times New Roman" w:hAnsi="Arial" w:cs="Arial"/>
                  <w:color w:val="000000"/>
                  <w:sz w:val="20"/>
                  <w:szCs w:val="20"/>
                </w:rPr>
                <w:t>nnen worden</w:t>
              </w:r>
            </w:ins>
            <w:r w:rsidRPr="004C5CE4">
              <w:rPr>
                <w:rFonts w:ascii="Arial" w:eastAsia="Times New Roman" w:hAnsi="Arial" w:cs="Arial"/>
                <w:color w:val="000000"/>
                <w:sz w:val="20"/>
                <w:szCs w:val="20"/>
              </w:rPr>
              <w:t>.</w:t>
            </w:r>
            <w:ins w:id="5854" w:author="Arjan" w:date="2012-12-10T17:23:00Z">
              <w:r w:rsidR="00E37EE3">
                <w:rPr>
                  <w:rFonts w:ascii="Arial" w:eastAsia="Times New Roman" w:hAnsi="Arial" w:cs="Arial"/>
                  <w:color w:val="000000"/>
                  <w:sz w:val="20"/>
                  <w:szCs w:val="20"/>
                </w:rPr>
                <w:t xml:space="preserve"> </w:t>
              </w:r>
            </w:ins>
            <w:ins w:id="5855" w:author="Arjan" w:date="2012-12-19T15:25:00Z">
              <w:r w:rsidR="00D0706E">
                <w:rPr>
                  <w:rFonts w:ascii="Arial" w:eastAsia="Times New Roman" w:hAnsi="Arial" w:cs="Arial"/>
                  <w:color w:val="000000"/>
                  <w:sz w:val="20"/>
                  <w:szCs w:val="20"/>
                </w:rPr>
                <w:t>Dergelijke objecten zijn</w:t>
              </w:r>
            </w:ins>
            <w:ins w:id="5856" w:author="Arjan" w:date="2012-12-10T17:23:00Z">
              <w:r w:rsidR="00E37EE3">
                <w:rPr>
                  <w:rFonts w:ascii="Arial" w:eastAsia="Times New Roman" w:hAnsi="Arial" w:cs="Arial"/>
                  <w:color w:val="000000"/>
                  <w:sz w:val="20"/>
                  <w:szCs w:val="20"/>
                </w:rPr>
                <w:t xml:space="preserve"> niet onderscheiden in enige basisregist</w:t>
              </w:r>
            </w:ins>
            <w:ins w:id="5857" w:author="Arjan" w:date="2012-12-10T17:24:00Z">
              <w:r w:rsidR="00E37EE3">
                <w:rPr>
                  <w:rFonts w:ascii="Arial" w:eastAsia="Times New Roman" w:hAnsi="Arial" w:cs="Arial"/>
                  <w:color w:val="000000"/>
                  <w:sz w:val="20"/>
                  <w:szCs w:val="20"/>
                </w:rPr>
                <w:t>ratie</w:t>
              </w:r>
            </w:ins>
            <w:ins w:id="5858" w:author="Arjan" w:date="2012-12-19T15:25:00Z">
              <w:r w:rsidR="00D0706E">
                <w:rPr>
                  <w:rFonts w:ascii="Arial" w:eastAsia="Times New Roman" w:hAnsi="Arial" w:cs="Arial"/>
                  <w:color w:val="000000"/>
                  <w:sz w:val="20"/>
                  <w:szCs w:val="20"/>
                </w:rPr>
                <w:t>. Zij</w:t>
              </w:r>
            </w:ins>
            <w:ins w:id="5859" w:author="Arjan" w:date="2012-12-10T17:24:00Z">
              <w:r w:rsidR="00E37EE3">
                <w:rPr>
                  <w:rFonts w:ascii="Arial" w:eastAsia="Times New Roman" w:hAnsi="Arial" w:cs="Arial"/>
                  <w:color w:val="000000"/>
                  <w:sz w:val="20"/>
                  <w:szCs w:val="20"/>
                </w:rPr>
                <w:t xml:space="preserve"> </w:t>
              </w:r>
            </w:ins>
            <w:ins w:id="5860" w:author="Arjan" w:date="2012-12-19T15:25:00Z">
              <w:r w:rsidR="00D0706E">
                <w:rPr>
                  <w:rFonts w:ascii="Arial" w:eastAsia="Times New Roman" w:hAnsi="Arial" w:cs="Arial"/>
                  <w:color w:val="000000"/>
                  <w:sz w:val="20"/>
                  <w:szCs w:val="20"/>
                </w:rPr>
                <w:t>zijn</w:t>
              </w:r>
            </w:ins>
            <w:ins w:id="5861" w:author="Arjan" w:date="2012-12-10T17:24:00Z">
              <w:r w:rsidR="00E37EE3">
                <w:rPr>
                  <w:rFonts w:ascii="Arial" w:eastAsia="Times New Roman" w:hAnsi="Arial" w:cs="Arial"/>
                  <w:color w:val="000000"/>
                  <w:sz w:val="20"/>
                  <w:szCs w:val="20"/>
                </w:rPr>
                <w:t xml:space="preserve"> wel als object benoemd en afgebakend en de gege</w:t>
              </w:r>
            </w:ins>
            <w:ins w:id="5862" w:author="Arjan" w:date="2012-12-10T17:25:00Z">
              <w:r w:rsidR="00E37EE3">
                <w:rPr>
                  <w:rFonts w:ascii="Arial" w:eastAsia="Times New Roman" w:hAnsi="Arial" w:cs="Arial"/>
                  <w:color w:val="000000"/>
                  <w:sz w:val="20"/>
                  <w:szCs w:val="20"/>
                </w:rPr>
                <w:t xml:space="preserve">vens </w:t>
              </w:r>
            </w:ins>
            <w:ins w:id="5863" w:author="Arjan" w:date="2012-12-19T15:26:00Z">
              <w:r w:rsidR="00D0706E">
                <w:rPr>
                  <w:rFonts w:ascii="Arial" w:eastAsia="Times New Roman" w:hAnsi="Arial" w:cs="Arial"/>
                  <w:color w:val="000000"/>
                  <w:sz w:val="20"/>
                  <w:szCs w:val="20"/>
                </w:rPr>
                <w:t xml:space="preserve">daarvan worden </w:t>
              </w:r>
            </w:ins>
            <w:ins w:id="5864" w:author="Arjan" w:date="2012-12-10T17:24:00Z">
              <w:r w:rsidR="00E37EE3">
                <w:rPr>
                  <w:rFonts w:ascii="Arial" w:eastAsia="Times New Roman" w:hAnsi="Arial" w:cs="Arial"/>
                  <w:color w:val="000000"/>
                  <w:sz w:val="20"/>
                  <w:szCs w:val="20"/>
                </w:rPr>
                <w:t>in enige registratie</w:t>
              </w:r>
            </w:ins>
            <w:ins w:id="5865" w:author="Arjan" w:date="2012-12-10T17:25:00Z">
              <w:r w:rsidR="00E37EE3">
                <w:rPr>
                  <w:rFonts w:ascii="Arial" w:eastAsia="Times New Roman" w:hAnsi="Arial" w:cs="Arial"/>
                  <w:color w:val="000000"/>
                  <w:sz w:val="20"/>
                  <w:szCs w:val="20"/>
                </w:rPr>
                <w:t xml:space="preserve"> onderhouden. </w:t>
              </w:r>
            </w:ins>
            <w:r w:rsidRPr="004C5CE4">
              <w:rPr>
                <w:rFonts w:ascii="Arial" w:eastAsia="Times New Roman" w:hAnsi="Arial" w:cs="Arial"/>
                <w:color w:val="000000"/>
                <w:sz w:val="20"/>
                <w:szCs w:val="20"/>
              </w:rPr>
              <w:t>Bijvoorbeeld de invalidenparkeerplaats waarvoor een parkeervergunning verleend is</w:t>
            </w:r>
            <w:ins w:id="5866" w:author="Arjan" w:date="2012-12-10T17:26:00Z">
              <w:r w:rsidR="00E37EE3">
                <w:rPr>
                  <w:rFonts w:ascii="Arial" w:eastAsia="Times New Roman" w:hAnsi="Arial" w:cs="Arial"/>
                  <w:color w:val="000000"/>
                  <w:sz w:val="20"/>
                  <w:szCs w:val="20"/>
                </w:rPr>
                <w:t xml:space="preserve">, het bestemmingsplan of -vlak waartegen een bezwaar ingediend is of </w:t>
              </w:r>
            </w:ins>
            <w:ins w:id="5867" w:author="Arjan" w:date="2012-12-10T17:27:00Z">
              <w:r w:rsidR="00E37EE3">
                <w:rPr>
                  <w:rFonts w:ascii="Arial" w:eastAsia="Times New Roman" w:hAnsi="Arial" w:cs="Arial"/>
                  <w:color w:val="000000"/>
                  <w:sz w:val="20"/>
                  <w:szCs w:val="20"/>
                </w:rPr>
                <w:t>het handhavingsobject waarop een inspectie uitgevoerd wordt</w:t>
              </w:r>
            </w:ins>
            <w:r w:rsidRPr="004C5CE4">
              <w:rPr>
                <w:rFonts w:ascii="Arial" w:eastAsia="Times New Roman" w:hAnsi="Arial" w:cs="Arial"/>
                <w:color w:val="000000"/>
                <w:sz w:val="20"/>
                <w:szCs w:val="20"/>
              </w:rPr>
              <w:t xml:space="preserve">. Het kan om zowel ruimtelijke als andere objecten gaan. In het eerste geval verschaft het attribuuttype </w:t>
            </w:r>
            <w:proofErr w:type="spellStart"/>
            <w:r w:rsidRPr="004C5CE4">
              <w:rPr>
                <w:rFonts w:ascii="Arial" w:eastAsia="Times New Roman" w:hAnsi="Arial" w:cs="Arial"/>
                <w:color w:val="000000"/>
                <w:sz w:val="20"/>
                <w:szCs w:val="20"/>
              </w:rPr>
              <w:t>Zaakobjectlokatie</w:t>
            </w:r>
            <w:proofErr w:type="spellEnd"/>
            <w:r w:rsidRPr="004C5CE4">
              <w:rPr>
                <w:rFonts w:ascii="Arial" w:eastAsia="Times New Roman" w:hAnsi="Arial" w:cs="Arial"/>
                <w:color w:val="000000"/>
                <w:sz w:val="20"/>
                <w:szCs w:val="20"/>
              </w:rPr>
              <w:t xml:space="preserve"> inzicht in de ligging.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xml:space="preserve">Het betreft een </w:t>
            </w:r>
            <w:proofErr w:type="spellStart"/>
            <w:r w:rsidRPr="004C5CE4">
              <w:rPr>
                <w:rFonts w:ascii="Arial" w:eastAsia="Times New Roman" w:hAnsi="Arial" w:cs="Arial"/>
                <w:color w:val="000000"/>
                <w:sz w:val="20"/>
                <w:szCs w:val="20"/>
              </w:rPr>
              <w:t>groepattribuutsoort</w:t>
            </w:r>
            <w:proofErr w:type="spellEnd"/>
            <w:r w:rsidRPr="004C5CE4">
              <w:rPr>
                <w:rFonts w:ascii="Arial" w:eastAsia="Times New Roman" w:hAnsi="Arial" w:cs="Arial"/>
                <w:color w:val="000000"/>
                <w:sz w:val="20"/>
                <w:szCs w:val="20"/>
              </w:rPr>
              <w:t xml:space="preserve"> dat bestaat uit de volgende attribuutsoorten:</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omschrijving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aanduiding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xml:space="preserve">- Ander zaakobject </w:t>
            </w:r>
            <w:proofErr w:type="spellStart"/>
            <w:r w:rsidRPr="004C5CE4">
              <w:rPr>
                <w:rFonts w:ascii="Arial" w:eastAsia="Times New Roman" w:hAnsi="Arial" w:cs="Arial"/>
                <w:color w:val="000000"/>
                <w:sz w:val="20"/>
                <w:szCs w:val="20"/>
              </w:rPr>
              <w:t>lokatie</w:t>
            </w:r>
            <w:proofErr w:type="spellEnd"/>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registratie</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ins w:id="5868" w:author="Arjan" w:date="2012-12-10T17:28:00Z">
              <w:r>
                <w:rPr>
                  <w:rFonts w:ascii="Arial" w:eastAsia="Times New Roman" w:hAnsi="Arial" w:cs="Arial"/>
                  <w:color w:val="000000"/>
                  <w:sz w:val="20"/>
                  <w:szCs w:val="20"/>
                </w:rPr>
                <w:t>N</w:t>
              </w:r>
            </w:ins>
            <w:ins w:id="5869" w:author="Arjan" w:date="2012-12-10T17:29:00Z">
              <w:r>
                <w:rPr>
                  <w:rFonts w:ascii="Arial" w:eastAsia="Times New Roman" w:hAnsi="Arial" w:cs="Arial"/>
                  <w:color w:val="000000"/>
                  <w:sz w:val="20"/>
                  <w:szCs w:val="20"/>
                </w:rPr>
                <w:t>ee</w:t>
              </w:r>
            </w:ins>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25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371"/>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 xml:space="preserve">Indicatie </w:t>
            </w:r>
            <w:proofErr w:type="spellStart"/>
            <w:r w:rsidRPr="004C5CE4">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4C5CE4" w:rsidRPr="004C5CE4" w:rsidRDefault="00D44D5A"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lastRenderedPageBreak/>
              <w:t>Regels 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Indien dit</w:t>
            </w:r>
            <w:r w:rsidRPr="004C5CE4">
              <w:rPr>
                <w:rFonts w:ascii="Arial" w:eastAsia="Times New Roman" w:hAnsi="Arial" w:cs="Arial"/>
                <w:color w:val="000000"/>
                <w:sz w:val="20"/>
                <w:szCs w:val="20"/>
              </w:rPr>
              <w:t xml:space="preserve"> </w:t>
            </w:r>
            <w:proofErr w:type="spellStart"/>
            <w:r w:rsidRPr="004C5CE4">
              <w:rPr>
                <w:rFonts w:ascii="Arial" w:eastAsia="Times New Roman" w:hAnsi="Arial" w:cs="Arial"/>
                <w:color w:val="000000"/>
                <w:sz w:val="20"/>
                <w:szCs w:val="20"/>
              </w:rPr>
              <w:t>groepattribuutsoort</w:t>
            </w:r>
            <w:proofErr w:type="spellEnd"/>
            <w:r w:rsidRPr="004C5CE4">
              <w:rPr>
                <w:rFonts w:ascii="Arial" w:eastAsia="Times New Roman" w:hAnsi="Arial" w:cs="Arial"/>
                <w:color w:val="000000"/>
                <w:sz w:val="20"/>
                <w:szCs w:val="20"/>
              </w:rPr>
              <w:t xml:space="preserve"> niet van een waarde is voorzien, dan moet er minimaal sprake zijn van </w:t>
            </w:r>
            <w:ins w:id="5870" w:author="Arjan" w:date="2012-12-10T17:01:00Z">
              <w:r w:rsidRPr="004C5CE4">
                <w:rPr>
                  <w:rFonts w:ascii="Arial" w:eastAsia="Times New Roman" w:hAnsi="Arial" w:cs="Arial"/>
                  <w:color w:val="000000"/>
                  <w:sz w:val="20"/>
                  <w:szCs w:val="20"/>
                </w:rPr>
                <w:t xml:space="preserve">een waarde voor de attribuutsoort </w:t>
              </w:r>
            </w:ins>
            <w:r w:rsidR="00F34B18">
              <w:rPr>
                <w:rFonts w:ascii="Arial" w:eastAsia="Times New Roman" w:hAnsi="Arial" w:cs="Arial"/>
                <w:color w:val="000000"/>
                <w:sz w:val="20"/>
                <w:szCs w:val="20"/>
              </w:rPr>
              <w:t>‘</w:t>
            </w:r>
            <w:ins w:id="5871" w:author="Arjan" w:date="2012-12-10T17:01:00Z">
              <w:r w:rsidRPr="004C5CE4">
                <w:rPr>
                  <w:rFonts w:ascii="Arial" w:eastAsia="Times New Roman" w:hAnsi="Arial" w:cs="Arial"/>
                  <w:color w:val="000000"/>
                  <w:sz w:val="20"/>
                  <w:szCs w:val="20"/>
                </w:rPr>
                <w:t>Zaakgeometrie</w:t>
              </w:r>
            </w:ins>
            <w:r w:rsidR="00F34B18">
              <w:rPr>
                <w:rFonts w:ascii="Arial" w:eastAsia="Times New Roman" w:hAnsi="Arial" w:cs="Arial"/>
                <w:color w:val="000000"/>
                <w:sz w:val="20"/>
                <w:szCs w:val="20"/>
              </w:rPr>
              <w:t>’</w:t>
            </w:r>
            <w:ins w:id="5872" w:author="Arjan" w:date="2012-12-10T17:01:00Z">
              <w:r w:rsidRPr="004C5CE4">
                <w:rPr>
                  <w:rFonts w:ascii="Arial" w:eastAsia="Times New Roman" w:hAnsi="Arial" w:cs="Arial"/>
                  <w:color w:val="000000"/>
                  <w:sz w:val="20"/>
                  <w:szCs w:val="20"/>
                </w:rPr>
                <w:t xml:space="preserve">, </w:t>
              </w:r>
            </w:ins>
            <w:r w:rsidRPr="004C5CE4">
              <w:rPr>
                <w:rFonts w:ascii="Arial" w:eastAsia="Times New Roman" w:hAnsi="Arial" w:cs="Arial"/>
                <w:color w:val="000000"/>
                <w:sz w:val="20"/>
                <w:szCs w:val="20"/>
              </w:rPr>
              <w:t xml:space="preserve">één relatie ‘ZAAK heeft betrekking op </w:t>
            </w:r>
            <w:proofErr w:type="spellStart"/>
            <w:r w:rsidRPr="004C5CE4">
              <w:rPr>
                <w:rFonts w:ascii="Arial" w:eastAsia="Times New Roman" w:hAnsi="Arial" w:cs="Arial"/>
                <w:color w:val="000000"/>
                <w:sz w:val="20"/>
                <w:szCs w:val="20"/>
              </w:rPr>
              <w:t>OBJECTen</w:t>
            </w:r>
            <w:proofErr w:type="spellEnd"/>
            <w:r w:rsidRPr="004C5CE4">
              <w:rPr>
                <w:rFonts w:ascii="Arial" w:eastAsia="Times New Roman" w:hAnsi="Arial" w:cs="Arial"/>
                <w:color w:val="000000"/>
                <w:sz w:val="20"/>
                <w:szCs w:val="20"/>
              </w:rPr>
              <w:t xml:space="preserve">’, één relatie ‘ZAAK heeft betrekking op andere </w:t>
            </w:r>
            <w:proofErr w:type="spellStart"/>
            <w:r w:rsidRPr="004C5CE4">
              <w:rPr>
                <w:rFonts w:ascii="Arial" w:eastAsia="Times New Roman" w:hAnsi="Arial" w:cs="Arial"/>
                <w:color w:val="000000"/>
                <w:sz w:val="20"/>
                <w:szCs w:val="20"/>
              </w:rPr>
              <w:t>ZAAKen</w:t>
            </w:r>
            <w:proofErr w:type="spellEnd"/>
            <w:r w:rsidRPr="004C5CE4">
              <w:rPr>
                <w:rFonts w:ascii="Arial" w:eastAsia="Times New Roman" w:hAnsi="Arial" w:cs="Arial"/>
                <w:color w:val="000000"/>
                <w:sz w:val="20"/>
                <w:szCs w:val="20"/>
              </w:rPr>
              <w:t>’ of één relatie ‘ZAAK is deelzaak van ZAAK’.</w:t>
            </w:r>
          </w:p>
        </w:tc>
      </w:tr>
    </w:tbl>
    <w:p w:rsidR="00E37EE3" w:rsidRDefault="00E37EE3" w:rsidP="00F64D19">
      <w:pPr>
        <w:rPr>
          <w:rFonts w:ascii="Arial" w:eastAsia="Times New Roman" w:hAnsi="Arial" w:cs="Arial"/>
          <w:color w:val="000000"/>
          <w:sz w:val="20"/>
          <w:szCs w:val="20"/>
        </w:rPr>
      </w:pPr>
      <w:r>
        <w:rPr>
          <w:noProof/>
        </w:rPr>
        <w:br/>
        <w:t>Van  de subattribuutsoorten die deel uit maken van dit groepattribuutsoort zijn de regels niet meer van toepassing en derhalve verwijderd. Tevens is de kardinali</w:t>
      </w:r>
      <w:r w:rsidR="00AE5159">
        <w:rPr>
          <w:noProof/>
        </w:rPr>
        <w:t>t</w:t>
      </w:r>
      <w:r>
        <w:rPr>
          <w:noProof/>
        </w:rPr>
        <w:t>eit van de subattribuutsoort ‘</w:t>
      </w:r>
      <w:r w:rsidRPr="004C5CE4">
        <w:rPr>
          <w:rFonts w:ascii="Arial" w:eastAsia="Times New Roman" w:hAnsi="Arial" w:cs="Arial"/>
          <w:color w:val="000000"/>
          <w:sz w:val="20"/>
          <w:szCs w:val="20"/>
        </w:rPr>
        <w:t>Ander zaakobject aanduiding</w:t>
      </w:r>
      <w:r>
        <w:rPr>
          <w:rFonts w:ascii="Arial" w:eastAsia="Times New Roman" w:hAnsi="Arial" w:cs="Arial"/>
          <w:color w:val="000000"/>
          <w:sz w:val="20"/>
          <w:szCs w:val="20"/>
        </w:rPr>
        <w:t xml:space="preserve">’ gewijzigd in 1 – 1. Eén en ander is het gevolg van de introductie van de attribuutsoort ‘Zaakgeometrie’. </w:t>
      </w:r>
    </w:p>
    <w:p w:rsidR="006757BE" w:rsidRDefault="006757BE" w:rsidP="006757BE">
      <w:pPr>
        <w:pStyle w:val="Kop3"/>
        <w:rPr>
          <w:noProof/>
        </w:rPr>
      </w:pPr>
      <w:bookmarkStart w:id="5873" w:name="_Toc348096670"/>
      <w:r>
        <w:rPr>
          <w:noProof/>
        </w:rPr>
        <w:t>Verantwoordelijke</w:t>
      </w:r>
      <w:ins w:id="5874" w:author="Arjan" w:date="2013-02-04T14:31:00Z">
        <w:r w:rsidR="00671FE4">
          <w:rPr>
            <w:noProof/>
          </w:rPr>
          <w:t xml:space="preserve"> </w:t>
        </w:r>
      </w:ins>
      <w:r>
        <w:rPr>
          <w:noProof/>
        </w:rPr>
        <w:t>organisatie</w:t>
      </w:r>
      <w:bookmarkEnd w:id="5873"/>
    </w:p>
    <w:p w:rsidR="006757BE" w:rsidRDefault="0083693D" w:rsidP="006757BE">
      <w:r>
        <w:t>In ketensamenwerking, als meer partijen samenwerken aan een zaak, is er nu geen kenmerk voorhanden waaruit afgeleid kan worden welke organisatie de eindverantwoordelijke is voor de zaak. Om deze informatie uit te kunnen wisselen, introduceren we het attribuutsoort ‘Verantwoordelijke organisatie’ bij ZAAK.</w:t>
      </w:r>
    </w:p>
    <w:tbl>
      <w:tblPr>
        <w:tblW w:w="9360" w:type="dxa"/>
        <w:tblInd w:w="60" w:type="dxa"/>
        <w:tblLayout w:type="fixed"/>
        <w:tblCellMar>
          <w:left w:w="60" w:type="dxa"/>
          <w:right w:w="60" w:type="dxa"/>
        </w:tblCellMar>
        <w:tblLook w:val="0000"/>
      </w:tblPr>
      <w:tblGrid>
        <w:gridCol w:w="3780"/>
        <w:gridCol w:w="5580"/>
      </w:tblGrid>
      <w:tr w:rsidR="00717312" w:rsidRPr="00717312" w:rsidTr="00717312">
        <w:trPr>
          <w:trHeight w:val="230"/>
        </w:trPr>
        <w:tc>
          <w:tcPr>
            <w:tcW w:w="3780" w:type="dxa"/>
            <w:tcBorders>
              <w:top w:val="single" w:sz="4" w:space="0" w:color="auto"/>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75"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717312" w:rsidRPr="00717312" w:rsidRDefault="00D44D5A" w:rsidP="00717312">
            <w:pPr>
              <w:autoSpaceDE w:val="0"/>
              <w:autoSpaceDN w:val="0"/>
              <w:adjustRightInd w:val="0"/>
              <w:spacing w:after="0" w:line="240" w:lineRule="auto"/>
              <w:rPr>
                <w:rFonts w:ascii="Arial" w:eastAsia="Times New Roman" w:hAnsi="Arial" w:cs="Arial"/>
                <w:color w:val="000000"/>
                <w:sz w:val="20"/>
                <w:szCs w:val="20"/>
              </w:rPr>
            </w:pPr>
            <w:ins w:id="5876"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77"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78" w:author="Arjan" w:date="2013-02-04T14:25:00Z">
              <w:r w:rsidRPr="00717312">
                <w:rPr>
                  <w:rFonts w:ascii="Arial" w:eastAsia="Times New Roman" w:hAnsi="Arial" w:cs="Arial"/>
                  <w:color w:val="000000"/>
                  <w:sz w:val="20"/>
                  <w:szCs w:val="20"/>
                </w:rPr>
                <w:t>KING</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79"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roofErr w:type="spellStart"/>
            <w:ins w:id="5880" w:author="Arjan" w:date="2013-02-04T14:25:00Z">
              <w:r w:rsidRPr="00717312">
                <w:rPr>
                  <w:rFonts w:ascii="Arial" w:eastAsia="Times New Roman" w:hAnsi="Arial" w:cs="Arial"/>
                  <w:b/>
                  <w:bCs/>
                  <w:color w:val="000000"/>
                  <w:sz w:val="20"/>
                  <w:szCs w:val="20"/>
                </w:rPr>
                <w:t>XML-tag</w:t>
              </w:r>
              <w:proofErr w:type="spellEnd"/>
              <w:r w:rsidRPr="00717312">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717312" w:rsidRPr="00717312" w:rsidRDefault="00D44D5A" w:rsidP="00717312">
            <w:pPr>
              <w:autoSpaceDE w:val="0"/>
              <w:autoSpaceDN w:val="0"/>
              <w:adjustRightInd w:val="0"/>
              <w:spacing w:after="0" w:line="240" w:lineRule="auto"/>
              <w:rPr>
                <w:rFonts w:ascii="Arial" w:eastAsia="Times New Roman" w:hAnsi="Arial" w:cs="Arial"/>
                <w:color w:val="000000"/>
                <w:sz w:val="20"/>
                <w:szCs w:val="20"/>
              </w:rPr>
            </w:pPr>
            <w:ins w:id="5881"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2"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717312" w:rsidRPr="00717312" w:rsidRDefault="00D44D5A" w:rsidP="00717312">
            <w:pPr>
              <w:autoSpaceDE w:val="0"/>
              <w:autoSpaceDN w:val="0"/>
              <w:adjustRightInd w:val="0"/>
              <w:spacing w:after="0" w:line="240" w:lineRule="auto"/>
              <w:rPr>
                <w:rFonts w:ascii="Arial" w:eastAsia="Times New Roman" w:hAnsi="Arial" w:cs="Arial"/>
                <w:color w:val="000000"/>
                <w:sz w:val="20"/>
                <w:szCs w:val="20"/>
              </w:rPr>
            </w:pPr>
            <w:ins w:id="5883"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Att.Notes</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Het RSIN van de organisatie die verantwoordelijk is voor de behandeling van de zaak.</w:t>
              </w:r>
              <w:r w:rsidRPr="00717312">
                <w:rPr>
                  <w:rFonts w:ascii="Arial" w:hAnsi="Arial" w:cs="Arial"/>
                  <w:sz w:val="20"/>
                  <w:szCs w:val="20"/>
                  <w:lang w:val="en-AU"/>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4"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5" w:author="Arjan" w:date="2013-02-04T14:25:00Z">
              <w:r w:rsidRPr="00717312">
                <w:rPr>
                  <w:rFonts w:ascii="Arial" w:eastAsia="Times New Roman" w:hAnsi="Arial" w:cs="Arial"/>
                  <w:color w:val="000000"/>
                  <w:sz w:val="20"/>
                  <w:szCs w:val="20"/>
                </w:rPr>
                <w:t xml:space="preserve">KING </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6"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7" w:author="Arjan" w:date="2013-02-04T14:25:00Z">
              <w:r w:rsidRPr="00717312">
                <w:rPr>
                  <w:rFonts w:ascii="Arial" w:eastAsia="Times New Roman" w:hAnsi="Arial" w:cs="Arial"/>
                  <w:color w:val="000000"/>
                  <w:sz w:val="20"/>
                  <w:szCs w:val="20"/>
                </w:rPr>
                <w:t>1-1-2013</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8"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89" w:author="Arjan" w:date="2013-02-04T14:25:00Z">
              <w:r w:rsidRPr="00717312">
                <w:rPr>
                  <w:rFonts w:ascii="Arial" w:eastAsia="Times New Roman" w:hAnsi="Arial" w:cs="Arial"/>
                  <w:color w:val="000000"/>
                  <w:sz w:val="20"/>
                  <w:szCs w:val="20"/>
                </w:rPr>
                <w:t xml:space="preserve">Het betreft het RSIN (Rechtspersonen en Samenwerkingsverbanden </w:t>
              </w:r>
              <w:proofErr w:type="spellStart"/>
              <w:r w:rsidRPr="00717312">
                <w:rPr>
                  <w:rFonts w:ascii="Arial" w:eastAsia="Times New Roman" w:hAnsi="Arial" w:cs="Arial"/>
                  <w:color w:val="000000"/>
                  <w:sz w:val="20"/>
                  <w:szCs w:val="20"/>
                </w:rPr>
                <w:t>InformatieNummer</w:t>
              </w:r>
              <w:proofErr w:type="spellEnd"/>
              <w:r w:rsidRPr="00717312">
                <w:rPr>
                  <w:rFonts w:ascii="Arial" w:eastAsia="Times New Roman" w:hAnsi="Arial" w:cs="Arial"/>
                  <w:color w:val="000000"/>
                  <w:sz w:val="20"/>
                  <w:szCs w:val="20"/>
                </w:rPr>
                <w:t>) zoals dat door de KvK in het NHR aan elk rechtspersoon en samenwerkingsverband is toegekend. Dit identificeert uniek de organisatie, zijnde een rechtspersoon of samenwerkingsverband, dat de zaak (als eerste) heeft geregistreerd en verantwoordelijk is voor de afhandeling daarvan. Het RSIN staat in het Handelsregister (NHR) en op het daaraan te ontlenen uittreksel.</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0"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717312" w:rsidRPr="00717312" w:rsidRDefault="00D44D5A" w:rsidP="00717312">
            <w:pPr>
              <w:autoSpaceDE w:val="0"/>
              <w:autoSpaceDN w:val="0"/>
              <w:adjustRightInd w:val="0"/>
              <w:spacing w:after="0" w:line="240" w:lineRule="auto"/>
              <w:rPr>
                <w:rFonts w:ascii="Arial" w:eastAsia="Times New Roman" w:hAnsi="Arial" w:cs="Arial"/>
                <w:color w:val="000000"/>
                <w:sz w:val="20"/>
                <w:szCs w:val="20"/>
              </w:rPr>
            </w:pPr>
            <w:ins w:id="5891"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roofErr w:type="spellStart"/>
            <w:ins w:id="5892" w:author="Arjan" w:date="2013-02-04T14:25:00Z">
              <w:r w:rsidRPr="00717312">
                <w:rPr>
                  <w:rFonts w:ascii="Arial" w:eastAsia="Times New Roman" w:hAnsi="Arial" w:cs="Arial"/>
                  <w:b/>
                  <w:bCs/>
                  <w:color w:val="000000"/>
                  <w:sz w:val="20"/>
                  <w:szCs w:val="20"/>
                </w:rPr>
                <w:t>Waardenverzameling</w:t>
              </w:r>
            </w:ins>
            <w:proofErr w:type="spellEnd"/>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3" w:author="Arjan" w:date="2013-02-04T14:25:00Z">
              <w:r w:rsidRPr="00717312">
                <w:rPr>
                  <w:rFonts w:ascii="Arial" w:eastAsia="Times New Roman" w:hAnsi="Arial" w:cs="Arial"/>
                  <w:color w:val="000000"/>
                  <w:sz w:val="20"/>
                  <w:szCs w:val="20"/>
                </w:rPr>
                <w:t>De in het NHR voorkomende unieke identificaties van rechtspersonen en samenwerkingsverbanden.</w:t>
              </w:r>
            </w:ins>
          </w:p>
        </w:tc>
      </w:tr>
      <w:tr w:rsidR="00717312" w:rsidRPr="00717312" w:rsidTr="00717312">
        <w:trPr>
          <w:trHeight w:val="21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1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4"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5"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6"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7"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8"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899"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0"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411"/>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1"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2" w:author="Arjan" w:date="2013-02-04T14:25:00Z">
              <w:r w:rsidRPr="00717312">
                <w:rPr>
                  <w:rFonts w:ascii="Arial" w:eastAsia="Times New Roman" w:hAnsi="Arial" w:cs="Arial"/>
                  <w:color w:val="000000"/>
                  <w:sz w:val="20"/>
                  <w:szCs w:val="20"/>
                </w:rPr>
                <w:t>Nee</w:t>
              </w:r>
            </w:ins>
          </w:p>
        </w:tc>
      </w:tr>
      <w:tr w:rsidR="00717312" w:rsidRPr="00717312" w:rsidTr="00717312">
        <w:trPr>
          <w:trHeight w:val="24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3" w:author="Arjan" w:date="2013-02-04T14:25:00Z">
              <w:r w:rsidRPr="00717312">
                <w:rPr>
                  <w:rFonts w:ascii="Arial" w:eastAsia="Times New Roman" w:hAnsi="Arial" w:cs="Arial"/>
                  <w:b/>
                  <w:bCs/>
                  <w:color w:val="000000"/>
                  <w:sz w:val="20"/>
                  <w:szCs w:val="20"/>
                </w:rPr>
                <w:t xml:space="preserve">Indicatie </w:t>
              </w:r>
              <w:proofErr w:type="spellStart"/>
              <w:r w:rsidRPr="00717312">
                <w:rPr>
                  <w:rFonts w:ascii="Arial" w:eastAsia="Times New Roman" w:hAnsi="Arial" w:cs="Arial"/>
                  <w:b/>
                  <w:bCs/>
                  <w:color w:val="000000"/>
                  <w:sz w:val="20"/>
                  <w:szCs w:val="20"/>
                </w:rPr>
                <w:t>kardinaliteit</w:t>
              </w:r>
            </w:ins>
            <w:proofErr w:type="spellEnd"/>
          </w:p>
        </w:tc>
        <w:tc>
          <w:tcPr>
            <w:tcW w:w="5580" w:type="dxa"/>
            <w:tcBorders>
              <w:top w:val="nil"/>
              <w:left w:val="nil"/>
              <w:bottom w:val="nil"/>
              <w:right w:val="nil"/>
            </w:tcBorders>
          </w:tcPr>
          <w:p w:rsidR="00717312" w:rsidRPr="00717312" w:rsidRDefault="00D44D5A" w:rsidP="00717312">
            <w:pPr>
              <w:autoSpaceDE w:val="0"/>
              <w:autoSpaceDN w:val="0"/>
              <w:adjustRightInd w:val="0"/>
              <w:spacing w:after="0" w:line="240" w:lineRule="auto"/>
              <w:rPr>
                <w:rFonts w:ascii="Arial" w:eastAsia="Times New Roman" w:hAnsi="Arial" w:cs="Arial"/>
                <w:color w:val="000000"/>
                <w:sz w:val="20"/>
                <w:szCs w:val="20"/>
              </w:rPr>
            </w:pPr>
            <w:ins w:id="5904"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717312"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717312"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717312"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5"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6" w:author="Arjan" w:date="2013-02-04T14:25:00Z">
              <w:r w:rsidRPr="00717312">
                <w:rPr>
                  <w:rFonts w:ascii="Arial" w:eastAsia="Times New Roman" w:hAnsi="Arial" w:cs="Arial"/>
                  <w:color w:val="000000"/>
                  <w:sz w:val="20"/>
                  <w:szCs w:val="20"/>
                </w:rPr>
                <w:t>Landelijk basisgegeven</w:t>
              </w:r>
            </w:ins>
          </w:p>
        </w:tc>
      </w:tr>
      <w:tr w:rsidR="00717312" w:rsidRPr="00717312" w:rsidTr="00717312">
        <w:trPr>
          <w:trHeight w:val="230"/>
        </w:trPr>
        <w:tc>
          <w:tcPr>
            <w:tcW w:w="3780" w:type="dxa"/>
            <w:tcBorders>
              <w:top w:val="nil"/>
              <w:left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single" w:sz="4" w:space="0" w:color="auto"/>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ins w:id="5907"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5908" w:author="Arjan" w:date="2013-02-04T14:25:00Z">
              <w:r w:rsidRPr="00717312">
                <w:rPr>
                  <w:rFonts w:ascii="Arial" w:eastAsia="Times New Roman" w:hAnsi="Arial" w:cs="Arial"/>
                  <w:color w:val="000000"/>
                  <w:sz w:val="20"/>
                  <w:szCs w:val="20"/>
                </w:rPr>
                <w:t>-</w:t>
              </w:r>
            </w:ins>
          </w:p>
        </w:tc>
      </w:tr>
    </w:tbl>
    <w:p w:rsidR="0083693D" w:rsidRDefault="0083693D" w:rsidP="006757BE"/>
    <w:p w:rsidR="00D307C6" w:rsidRDefault="00D307C6" w:rsidP="00D307C6">
      <w:pPr>
        <w:pStyle w:val="Kop3"/>
      </w:pPr>
      <w:bookmarkStart w:id="5909" w:name="_Toc348096671"/>
      <w:r>
        <w:t>Unieke aanduiding zaak</w:t>
      </w:r>
      <w:bookmarkEnd w:id="5909"/>
    </w:p>
    <w:p w:rsidR="00154FED" w:rsidRDefault="00D307C6" w:rsidP="006757BE">
      <w:r>
        <w:t>De unieke aanduiding van de zaak wordt nu gevormd door het attribuut Zaak</w:t>
      </w:r>
      <w:r w:rsidR="00982815">
        <w:t>id</w:t>
      </w:r>
      <w:r>
        <w:t xml:space="preserve">entificatie. Dit is opgebouwd uit de </w:t>
      </w:r>
      <w:proofErr w:type="spellStart"/>
      <w:r>
        <w:t>CBS-gemeentecode</w:t>
      </w:r>
      <w:proofErr w:type="spellEnd"/>
      <w:r>
        <w:t xml:space="preserve"> van de gemeente die verantwoordelijk is voor de behandeling van de zaak, gevolgd door het zaaknummer dat door die gemeente aan de zaak gegeven is. </w:t>
      </w:r>
      <w:r w:rsidR="004A1865">
        <w:t xml:space="preserve">Nu het RGBZ en </w:t>
      </w:r>
      <w:proofErr w:type="spellStart"/>
      <w:r w:rsidR="004A1865">
        <w:t>StUF-Zkn</w:t>
      </w:r>
      <w:proofErr w:type="spellEnd"/>
      <w:r w:rsidR="004A1865">
        <w:t xml:space="preserve">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154FED">
        <w:t>‘Verantwoordelijke organisatie’ (zie voorgaande paragraaf) en Zaakidentificatie. De hiervoor genoemde eisen aan de opbouw van de Zaakidentificatie vervallen hiermee.</w:t>
      </w:r>
    </w:p>
    <w:p w:rsidR="001C7151" w:rsidRDefault="00154FED" w:rsidP="006757BE">
      <w:r>
        <w:t>Hieronder specificeren we de wijzigingen voor de attribuutsoort Zaakidentificatie.</w:t>
      </w:r>
      <w:r w:rsidR="004A1865">
        <w:t xml:space="preserve"> </w:t>
      </w:r>
    </w:p>
    <w:tbl>
      <w:tblPr>
        <w:tblW w:w="9360" w:type="dxa"/>
        <w:tblInd w:w="60" w:type="dxa"/>
        <w:tblLayout w:type="fixed"/>
        <w:tblCellMar>
          <w:left w:w="60" w:type="dxa"/>
          <w:right w:w="60" w:type="dxa"/>
        </w:tblCellMar>
        <w:tblLook w:val="0000"/>
      </w:tblPr>
      <w:tblGrid>
        <w:gridCol w:w="3780"/>
        <w:gridCol w:w="5580"/>
      </w:tblGrid>
      <w:tr w:rsidR="00CD63CD" w:rsidRPr="00CD63CD" w:rsidTr="001C7151">
        <w:trPr>
          <w:trHeight w:val="230"/>
        </w:trPr>
        <w:tc>
          <w:tcPr>
            <w:tcW w:w="3780" w:type="dxa"/>
            <w:tcBorders>
              <w:top w:val="single" w:sz="4" w:space="0" w:color="auto"/>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D63CD" w:rsidRPr="00CD63CD" w:rsidRDefault="00D44D5A"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XML-tag</w:t>
            </w:r>
            <w:proofErr w:type="spellEnd"/>
            <w:r w:rsidRPr="00CD63CD">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CD63CD" w:rsidRPr="00CD63CD" w:rsidRDefault="00D44D5A"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D63CD" w:rsidRPr="00CD63CD" w:rsidRDefault="00D44D5A"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Att.Notes</w:instrText>
            </w:r>
            <w:r w:rsidRPr="00CD63CD">
              <w:rPr>
                <w:rFonts w:ascii="Arial" w:hAnsi="Arial" w:cs="Arial"/>
                <w:sz w:val="20"/>
                <w:szCs w:val="20"/>
                <w:lang w:val="en-AU"/>
              </w:rPr>
              <w:fldChar w:fldCharType="end"/>
            </w:r>
            <w:r w:rsidR="00CD63CD" w:rsidRPr="00CD63CD">
              <w:rPr>
                <w:rFonts w:ascii="Arial" w:eastAsia="Times New Roman" w:hAnsi="Arial" w:cs="Arial"/>
                <w:color w:val="610E6A"/>
                <w:sz w:val="20"/>
                <w:szCs w:val="20"/>
              </w:rPr>
              <w:t>De unieke identificatie van de zaak.</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Deze identificatie kan zowel intern als extern worden gebruikt om snel te kunnen refereren aan een bepaalde zaak</w:t>
            </w:r>
            <w:ins w:id="5910" w:author="Arjan" w:date="2013-02-04T14:30:00Z">
              <w:r w:rsidR="00671FE4">
                <w:rPr>
                  <w:rFonts w:ascii="Arial" w:eastAsia="Times New Roman" w:hAnsi="Arial" w:cs="Arial"/>
                  <w:color w:val="000000"/>
                  <w:sz w:val="20"/>
                  <w:szCs w:val="20"/>
                </w:rPr>
                <w:t>, al dan niet in combinatie met ‘V</w:t>
              </w:r>
            </w:ins>
            <w:ins w:id="5911" w:author="Arjan" w:date="2013-02-04T14:31:00Z">
              <w:r w:rsidR="00671FE4">
                <w:rPr>
                  <w:rFonts w:ascii="Arial" w:eastAsia="Times New Roman" w:hAnsi="Arial" w:cs="Arial"/>
                  <w:color w:val="000000"/>
                  <w:sz w:val="20"/>
                  <w:szCs w:val="20"/>
                </w:rPr>
                <w:t>erantwoordelijke organisatie’</w:t>
              </w:r>
            </w:ins>
            <w:ins w:id="5912" w:author="Arjan" w:date="2013-02-04T14:32:00Z">
              <w:r w:rsidR="00671FE4">
                <w:rPr>
                  <w:rFonts w:ascii="Arial" w:eastAsia="Times New Roman" w:hAnsi="Arial" w:cs="Arial"/>
                  <w:color w:val="000000"/>
                  <w:sz w:val="20"/>
                  <w:szCs w:val="20"/>
                </w:rPr>
                <w:t xml:space="preserve"> (zie de unieke aanduiding van de ZAAK)</w:t>
              </w:r>
            </w:ins>
            <w:r w:rsidRPr="00CD63CD">
              <w:rPr>
                <w:rFonts w:ascii="Arial" w:eastAsia="Times New Roman" w:hAnsi="Arial" w:cs="Arial"/>
                <w:color w:val="000000"/>
                <w:sz w:val="20"/>
                <w:szCs w:val="20"/>
              </w:rPr>
              <w:t>.</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D63CD" w:rsidRPr="00CD63CD" w:rsidRDefault="00D44D5A"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CD63CD" w:rsidRPr="00CD63CD" w:rsidDel="00CD63CD" w:rsidRDefault="00CD63CD" w:rsidP="00CD63CD">
            <w:pPr>
              <w:autoSpaceDE w:val="0"/>
              <w:autoSpaceDN w:val="0"/>
              <w:adjustRightInd w:val="0"/>
              <w:spacing w:after="0" w:line="240" w:lineRule="auto"/>
              <w:rPr>
                <w:del w:id="5913" w:author="Arjan" w:date="2013-02-04T14:16:00Z"/>
                <w:rFonts w:ascii="Arial" w:eastAsia="Times New Roman" w:hAnsi="Arial" w:cs="Arial"/>
                <w:color w:val="000000"/>
                <w:sz w:val="20"/>
                <w:szCs w:val="20"/>
              </w:rPr>
            </w:pPr>
            <w:del w:id="5914" w:author="Arjan" w:date="2013-02-04T14:16:00Z">
              <w:r w:rsidRPr="00CD63CD" w:rsidDel="00CD63CD">
                <w:rPr>
                  <w:rFonts w:ascii="Arial" w:eastAsia="Times New Roman" w:hAnsi="Arial" w:cs="Arial"/>
                  <w:color w:val="000000"/>
                  <w:sz w:val="20"/>
                  <w:szCs w:val="20"/>
                </w:rPr>
                <w:delText>1e 4 posities: gemeentecode van de gemeente die verantwoordelijk is voor de behandeling van de zaak;</w:delText>
              </w:r>
            </w:del>
          </w:p>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del w:id="5915" w:author="Arjan" w:date="2013-02-04T14:16:00Z">
              <w:r w:rsidRPr="00CD63CD" w:rsidDel="00CD63CD">
                <w:rPr>
                  <w:rFonts w:ascii="Arial" w:eastAsia="Times New Roman" w:hAnsi="Arial" w:cs="Arial"/>
                  <w:color w:val="000000"/>
                  <w:sz w:val="20"/>
                  <w:szCs w:val="20"/>
                </w:rPr>
                <w:delText>pos. 5 – 40: a</w:delText>
              </w:r>
            </w:del>
            <w:ins w:id="5916" w:author="Arjan" w:date="2013-02-04T14:16:00Z">
              <w:r>
                <w:rPr>
                  <w:rFonts w:ascii="Arial" w:eastAsia="Times New Roman" w:hAnsi="Arial" w:cs="Arial"/>
                  <w:color w:val="000000"/>
                  <w:sz w:val="20"/>
                  <w:szCs w:val="20"/>
                </w:rPr>
                <w:t>A</w:t>
              </w:r>
            </w:ins>
            <w:r w:rsidRPr="00CD63CD">
              <w:rPr>
                <w:rFonts w:ascii="Arial" w:eastAsia="Times New Roman" w:hAnsi="Arial" w:cs="Arial"/>
                <w:color w:val="000000"/>
                <w:sz w:val="20"/>
                <w:szCs w:val="20"/>
              </w:rPr>
              <w:t xml:space="preserve">lle alfanumerieke tekens m.u.v. </w:t>
            </w:r>
            <w:proofErr w:type="spellStart"/>
            <w:r w:rsidRPr="00CD63CD">
              <w:rPr>
                <w:rFonts w:ascii="Arial" w:eastAsia="Times New Roman" w:hAnsi="Arial" w:cs="Arial"/>
                <w:color w:val="000000"/>
                <w:sz w:val="20"/>
                <w:szCs w:val="20"/>
              </w:rPr>
              <w:t>diacrieten</w:t>
            </w:r>
            <w:proofErr w:type="spellEnd"/>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411"/>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4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 xml:space="preserve">Indicatie </w:t>
            </w:r>
            <w:proofErr w:type="spellStart"/>
            <w:r w:rsidRPr="00CD63CD">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CD63CD" w:rsidRPr="00CD63CD" w:rsidRDefault="00D44D5A"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rsidTr="001C7151">
        <w:trPr>
          <w:trHeight w:val="230"/>
        </w:trPr>
        <w:tc>
          <w:tcPr>
            <w:tcW w:w="37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w:t>
            </w:r>
          </w:p>
        </w:tc>
      </w:tr>
    </w:tbl>
    <w:p w:rsidR="00CD63CD" w:rsidRPr="006757BE" w:rsidRDefault="00CD63CD" w:rsidP="006757BE"/>
    <w:p w:rsidR="00D2012E" w:rsidRDefault="00D2012E" w:rsidP="00D2012E">
      <w:pPr>
        <w:pStyle w:val="Kop2"/>
        <w:rPr>
          <w:noProof/>
        </w:rPr>
      </w:pPr>
      <w:bookmarkStart w:id="5917" w:name="_Toc348096672"/>
      <w:r>
        <w:rPr>
          <w:noProof/>
        </w:rPr>
        <w:t>ZAAK</w:t>
      </w:r>
      <w:r w:rsidR="005D1B2A">
        <w:rPr>
          <w:noProof/>
        </w:rPr>
        <w:t>-INFORMATIE</w:t>
      </w:r>
      <w:r>
        <w:rPr>
          <w:noProof/>
        </w:rPr>
        <w:t>OBJECT</w:t>
      </w:r>
      <w:bookmarkEnd w:id="5917"/>
    </w:p>
    <w:p w:rsidR="00D2012E" w:rsidRDefault="00D2012E" w:rsidP="00F64D19">
      <w:pPr>
        <w:rPr>
          <w:noProof/>
        </w:rPr>
      </w:pPr>
      <w:r>
        <w:rPr>
          <w:noProof/>
        </w:rPr>
        <w:t xml:space="preserve">Teneinde in lijn te blijven met de Baseline Informatiehuishoiding en aan te sluiten bij </w:t>
      </w:r>
      <w:r w:rsidR="00EE16DA">
        <w:rPr>
          <w:noProof/>
        </w:rPr>
        <w:t xml:space="preserve">de </w:t>
      </w:r>
      <w:r>
        <w:rPr>
          <w:noProof/>
        </w:rPr>
        <w:t>steeds gangbaardere terminogie in de documentaire informatiehuishouding en de ‘archiefwereld’, hebben we de term ‘document’ conseq</w:t>
      </w:r>
      <w:r w:rsidR="005D1B2A">
        <w:rPr>
          <w:noProof/>
        </w:rPr>
        <w:t>uent vervangen door ‘informatie</w:t>
      </w:r>
      <w:r>
        <w:rPr>
          <w:noProof/>
        </w:rPr>
        <w:t xml:space="preserve">object’. </w:t>
      </w:r>
    </w:p>
    <w:tbl>
      <w:tblPr>
        <w:tblW w:w="0" w:type="auto"/>
        <w:tblInd w:w="60" w:type="dxa"/>
        <w:tblLayout w:type="fixed"/>
        <w:tblCellMar>
          <w:left w:w="60" w:type="dxa"/>
          <w:right w:w="60" w:type="dxa"/>
        </w:tblCellMar>
        <w:tblLook w:val="0000"/>
      </w:tblPr>
      <w:tblGrid>
        <w:gridCol w:w="3600"/>
        <w:gridCol w:w="1080"/>
        <w:gridCol w:w="3330"/>
        <w:gridCol w:w="1350"/>
      </w:tblGrid>
      <w:tr w:rsidR="00D2012E" w:rsidRPr="00D2012E" w:rsidTr="00AB019F">
        <w:tc>
          <w:tcPr>
            <w:tcW w:w="3600" w:type="dxa"/>
            <w:tcBorders>
              <w:top w:val="single" w:sz="4" w:space="0" w:color="auto"/>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D2012E" w:rsidRPr="00D2012E" w:rsidRDefault="00D44D5A"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del w:id="5918" w:author="Arjan" w:date="2012-11-16T10:04:00Z">
              <w:r w:rsidR="00D2012E" w:rsidRPr="00D2012E" w:rsidDel="00D2012E">
                <w:rPr>
                  <w:rFonts w:ascii="Arial" w:eastAsia="Times New Roman" w:hAnsi="Arial" w:cs="Arial"/>
                  <w:color w:val="000000"/>
                  <w:sz w:val="20"/>
                  <w:szCs w:val="20"/>
                </w:rPr>
                <w:delText>DOCUMENT</w:delText>
              </w:r>
            </w:del>
            <w:r w:rsidRPr="00D2012E">
              <w:rPr>
                <w:rFonts w:ascii="Arial" w:hAnsi="Arial" w:cs="Arial"/>
                <w:sz w:val="20"/>
                <w:szCs w:val="20"/>
                <w:lang w:val="en-AU"/>
              </w:rPr>
              <w:fldChar w:fldCharType="end"/>
            </w:r>
            <w:ins w:id="5919" w:author="Arjan" w:date="2012-12-11T14:21:00Z">
              <w:r w:rsidR="005D1B2A">
                <w:rPr>
                  <w:rFonts w:ascii="Arial" w:hAnsi="Arial" w:cs="Arial"/>
                  <w:sz w:val="20"/>
                  <w:szCs w:val="20"/>
                  <w:lang w:val="en-AU"/>
                </w:rPr>
                <w:t>-</w:t>
              </w:r>
            </w:ins>
            <w:ins w:id="5920" w:author="Arjan" w:date="2012-11-16T10:04:00Z">
              <w:r w:rsidR="005D1B2A">
                <w:rPr>
                  <w:rFonts w:ascii="Arial" w:hAnsi="Arial" w:cs="Arial"/>
                  <w:sz w:val="20"/>
                  <w:szCs w:val="20"/>
                  <w:lang w:val="en-AU"/>
                </w:rPr>
                <w:t>INFORMATIE</w:t>
              </w:r>
              <w:r w:rsidR="00D2012E">
                <w:rPr>
                  <w:rFonts w:ascii="Arial" w:hAnsi="Arial" w:cs="Arial"/>
                  <w:sz w:val="20"/>
                  <w:szCs w:val="20"/>
                  <w:lang w:val="en-AU"/>
                </w:rPr>
                <w:t>OBJECT</w:t>
              </w:r>
            </w:ins>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roofErr w:type="spellStart"/>
            <w:r w:rsidRPr="00D2012E">
              <w:rPr>
                <w:rFonts w:ascii="Arial" w:eastAsia="Times New Roman" w:hAnsi="Arial" w:cs="Arial"/>
                <w:b/>
                <w:bCs/>
                <w:color w:val="000000"/>
                <w:sz w:val="20"/>
                <w:szCs w:val="20"/>
              </w:rPr>
              <w:t>Mnemonic</w:t>
            </w:r>
            <w:proofErr w:type="spellEnd"/>
            <w:r w:rsidRPr="00D2012E">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D2012E" w:rsidRPr="00D2012E" w:rsidRDefault="00D44D5A"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D2012E" w:rsidRPr="00D2012E" w:rsidRDefault="00D44D5A"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Element.Notes</w:instrText>
            </w:r>
            <w:r w:rsidRPr="00D2012E">
              <w:rPr>
                <w:rFonts w:ascii="Arial" w:hAnsi="Arial" w:cs="Arial"/>
                <w:sz w:val="20"/>
                <w:szCs w:val="20"/>
                <w:lang w:val="en-AU"/>
              </w:rPr>
              <w:fldChar w:fldCharType="end"/>
            </w:r>
            <w:r w:rsidR="00D2012E" w:rsidRPr="00D2012E">
              <w:rPr>
                <w:rFonts w:ascii="Arial" w:eastAsia="Times New Roman" w:hAnsi="Arial" w:cs="Arial"/>
                <w:color w:val="610E6A"/>
                <w:sz w:val="20"/>
                <w:szCs w:val="20"/>
              </w:rPr>
              <w:t xml:space="preserve">Een </w:t>
            </w:r>
            <w:del w:id="5921" w:author="Arjan" w:date="2012-11-16T10:05:00Z">
              <w:r w:rsidR="00D2012E" w:rsidRPr="00D2012E" w:rsidDel="00D2012E">
                <w:rPr>
                  <w:rFonts w:ascii="Arial" w:eastAsia="Times New Roman" w:hAnsi="Arial" w:cs="Arial"/>
                  <w:color w:val="610E6A"/>
                  <w:sz w:val="20"/>
                  <w:szCs w:val="20"/>
                </w:rPr>
                <w:delText>DOCUMENT</w:delText>
              </w:r>
            </w:del>
            <w:ins w:id="5922" w:author="Arjan" w:date="2012-11-16T10:05:00Z">
              <w:r w:rsidR="005D1B2A">
                <w:rPr>
                  <w:rFonts w:ascii="Arial" w:eastAsia="Times New Roman" w:hAnsi="Arial" w:cs="Arial"/>
                  <w:color w:val="610E6A"/>
                  <w:sz w:val="20"/>
                  <w:szCs w:val="20"/>
                </w:rPr>
                <w:t>INFORMATIE</w:t>
              </w:r>
              <w:r w:rsidR="00D2012E">
                <w:rPr>
                  <w:rFonts w:ascii="Arial" w:eastAsia="Times New Roman" w:hAnsi="Arial" w:cs="Arial"/>
                  <w:color w:val="610E6A"/>
                  <w:sz w:val="20"/>
                  <w:szCs w:val="20"/>
                </w:rPr>
                <w:t>OBJECT</w:t>
              </w:r>
            </w:ins>
            <w:r w:rsidR="00D2012E" w:rsidRPr="00D2012E">
              <w:rPr>
                <w:rFonts w:ascii="Arial" w:eastAsia="Times New Roman" w:hAnsi="Arial" w:cs="Arial"/>
                <w:color w:val="610E6A"/>
                <w:sz w:val="20"/>
                <w:szCs w:val="20"/>
              </w:rPr>
              <w:t xml:space="preserve"> dat relevant is voor de behandeling van de ZAAK en/of gecreëerd is in het kader van de behandeling van de ZAAK</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6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ins w:id="5923" w:author="Arjan" w:date="2012-11-16T10:09:00Z"/>
                <w:rFonts w:ascii="Arial" w:eastAsia="Times New Roman" w:hAnsi="Arial" w:cs="Arial"/>
                <w:color w:val="000000"/>
                <w:sz w:val="20"/>
                <w:szCs w:val="20"/>
              </w:rPr>
            </w:pPr>
            <w:ins w:id="5924" w:author="Arjan" w:date="2012-11-16T10:08:00Z">
              <w:r>
                <w:rPr>
                  <w:rFonts w:ascii="Arial" w:eastAsia="Times New Roman" w:hAnsi="Arial" w:cs="Arial"/>
                  <w:color w:val="000000"/>
                  <w:sz w:val="20"/>
                  <w:szCs w:val="20"/>
                </w:rPr>
                <w:t>Dit is de relatieklasse behorende bij de relatiesoort ‘ZAAK kent INFORMATIEOBJECT</w:t>
              </w:r>
            </w:ins>
            <w:ins w:id="5925" w:author="Arjan" w:date="2012-11-16T10:09:00Z">
              <w:r>
                <w:rPr>
                  <w:rFonts w:ascii="Arial" w:eastAsia="Times New Roman" w:hAnsi="Arial" w:cs="Arial"/>
                  <w:color w:val="000000"/>
                  <w:sz w:val="20"/>
                  <w:szCs w:val="20"/>
                </w:rPr>
                <w:t>’.</w:t>
              </w:r>
            </w:ins>
            <w:ins w:id="5926" w:author="Arjan" w:date="2012-11-16T10:13:00Z">
              <w:r>
                <w:rPr>
                  <w:rFonts w:ascii="Arial" w:eastAsia="Times New Roman" w:hAnsi="Arial" w:cs="Arial"/>
                  <w:color w:val="000000"/>
                  <w:sz w:val="20"/>
                  <w:szCs w:val="20"/>
                </w:rPr>
                <w:t xml:space="preserve"> </w:t>
              </w:r>
            </w:ins>
            <w:ins w:id="5927" w:author="Arjan" w:date="2012-11-16T10:09:00Z">
              <w:r w:rsidRPr="00D2012E">
                <w:rPr>
                  <w:rFonts w:ascii="Arial" w:eastAsia="Times New Roman" w:hAnsi="Arial" w:cs="Arial"/>
                  <w:color w:val="000000"/>
                  <w:sz w:val="20"/>
                  <w:szCs w:val="20"/>
                </w:rPr>
                <w:t xml:space="preserve">Met de relatiesoort geven we aan welke </w:t>
              </w:r>
            </w:ins>
            <w:proofErr w:type="spellStart"/>
            <w:ins w:id="5928" w:author="Arjan" w:date="2012-11-16T10:10:00Z">
              <w:r>
                <w:rPr>
                  <w:rFonts w:ascii="Arial" w:eastAsia="Times New Roman" w:hAnsi="Arial" w:cs="Arial"/>
                  <w:color w:val="000000"/>
                  <w:sz w:val="20"/>
                  <w:szCs w:val="20"/>
                </w:rPr>
                <w:t>INFORMATIEOBJECTen</w:t>
              </w:r>
              <w:proofErr w:type="spellEnd"/>
              <w:r>
                <w:rPr>
                  <w:rFonts w:ascii="Arial" w:eastAsia="Times New Roman" w:hAnsi="Arial" w:cs="Arial"/>
                  <w:color w:val="000000"/>
                  <w:sz w:val="20"/>
                  <w:szCs w:val="20"/>
                </w:rPr>
                <w:t xml:space="preserve"> </w:t>
              </w:r>
            </w:ins>
            <w:ins w:id="5929" w:author="Arjan" w:date="2012-11-16T10:12:00Z">
              <w:r>
                <w:rPr>
                  <w:rFonts w:ascii="Arial" w:eastAsia="Times New Roman" w:hAnsi="Arial" w:cs="Arial"/>
                  <w:color w:val="000000"/>
                  <w:sz w:val="20"/>
                  <w:szCs w:val="20"/>
                </w:rPr>
                <w:t>voor</w:t>
              </w:r>
            </w:ins>
            <w:ins w:id="5930" w:author="Arjan" w:date="2012-11-16T10:10:00Z">
              <w:r>
                <w:rPr>
                  <w:rFonts w:ascii="Arial" w:eastAsia="Times New Roman" w:hAnsi="Arial" w:cs="Arial"/>
                  <w:color w:val="000000"/>
                  <w:sz w:val="20"/>
                  <w:szCs w:val="20"/>
                </w:rPr>
                <w:t xml:space="preserve"> een </w:t>
              </w:r>
            </w:ins>
            <w:ins w:id="5931" w:author="Arjan" w:date="2012-11-16T10:11:00Z">
              <w:r>
                <w:rPr>
                  <w:rFonts w:ascii="Arial" w:eastAsia="Times New Roman" w:hAnsi="Arial" w:cs="Arial"/>
                  <w:color w:val="000000"/>
                  <w:sz w:val="20"/>
                  <w:szCs w:val="20"/>
                </w:rPr>
                <w:t xml:space="preserve">bepaalde </w:t>
              </w:r>
            </w:ins>
            <w:ins w:id="5932" w:author="Arjan" w:date="2012-11-16T10:10:00Z">
              <w:r>
                <w:rPr>
                  <w:rFonts w:ascii="Arial" w:eastAsia="Times New Roman" w:hAnsi="Arial" w:cs="Arial"/>
                  <w:color w:val="000000"/>
                  <w:sz w:val="20"/>
                  <w:szCs w:val="20"/>
                </w:rPr>
                <w:t xml:space="preserve">ZAAK </w:t>
              </w:r>
            </w:ins>
            <w:ins w:id="5933" w:author="Arjan" w:date="2012-11-16T10:12:00Z">
              <w:r>
                <w:rPr>
                  <w:rFonts w:ascii="Arial" w:eastAsia="Times New Roman" w:hAnsi="Arial" w:cs="Arial"/>
                  <w:color w:val="000000"/>
                  <w:sz w:val="20"/>
                  <w:szCs w:val="20"/>
                </w:rPr>
                <w:t>relevant zijn</w:t>
              </w:r>
            </w:ins>
            <w:ins w:id="5934" w:author="Arjan" w:date="2012-11-16T10:11:00Z">
              <w:r>
                <w:rPr>
                  <w:rFonts w:ascii="Arial" w:eastAsia="Times New Roman" w:hAnsi="Arial" w:cs="Arial"/>
                  <w:color w:val="000000"/>
                  <w:sz w:val="20"/>
                  <w:szCs w:val="20"/>
                </w:rPr>
                <w:t xml:space="preserve"> en omgekeerd </w:t>
              </w:r>
            </w:ins>
            <w:ins w:id="5935" w:author="Arjan" w:date="2012-11-16T10:12:00Z">
              <w:r>
                <w:rPr>
                  <w:rFonts w:ascii="Arial" w:eastAsia="Times New Roman" w:hAnsi="Arial" w:cs="Arial"/>
                  <w:color w:val="000000"/>
                  <w:sz w:val="20"/>
                  <w:szCs w:val="20"/>
                </w:rPr>
                <w:t>voor</w:t>
              </w:r>
            </w:ins>
            <w:ins w:id="5936" w:author="Arjan" w:date="2012-11-16T10:11:00Z">
              <w:r>
                <w:rPr>
                  <w:rFonts w:ascii="Arial" w:eastAsia="Times New Roman" w:hAnsi="Arial" w:cs="Arial"/>
                  <w:color w:val="000000"/>
                  <w:sz w:val="20"/>
                  <w:szCs w:val="20"/>
                </w:rPr>
                <w:t xml:space="preserve"> welke </w:t>
              </w:r>
              <w:proofErr w:type="spellStart"/>
              <w:r>
                <w:rPr>
                  <w:rFonts w:ascii="Arial" w:eastAsia="Times New Roman" w:hAnsi="Arial" w:cs="Arial"/>
                  <w:color w:val="000000"/>
                  <w:sz w:val="20"/>
                  <w:szCs w:val="20"/>
                </w:rPr>
                <w:t>ZAAKen</w:t>
              </w:r>
              <w:proofErr w:type="spellEnd"/>
              <w:r>
                <w:rPr>
                  <w:rFonts w:ascii="Arial" w:eastAsia="Times New Roman" w:hAnsi="Arial" w:cs="Arial"/>
                  <w:color w:val="000000"/>
                  <w:sz w:val="20"/>
                  <w:szCs w:val="20"/>
                </w:rPr>
                <w:t xml:space="preserve"> een </w:t>
              </w:r>
            </w:ins>
            <w:ins w:id="5937" w:author="Arjan" w:date="2012-11-16T10:12:00Z">
              <w:r>
                <w:rPr>
                  <w:rFonts w:ascii="Arial" w:eastAsia="Times New Roman" w:hAnsi="Arial" w:cs="Arial"/>
                  <w:color w:val="000000"/>
                  <w:sz w:val="20"/>
                  <w:szCs w:val="20"/>
                </w:rPr>
                <w:t xml:space="preserve">bepaald </w:t>
              </w:r>
            </w:ins>
            <w:ins w:id="5938" w:author="Arjan" w:date="2012-11-16T10:11: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 relevan</w:t>
              </w:r>
            </w:ins>
            <w:ins w:id="5939" w:author="Arjan" w:date="2012-11-16T10:12:00Z">
              <w:r>
                <w:rPr>
                  <w:rFonts w:ascii="Arial" w:eastAsia="Times New Roman" w:hAnsi="Arial" w:cs="Arial"/>
                  <w:color w:val="000000"/>
                  <w:sz w:val="20"/>
                  <w:szCs w:val="20"/>
                </w:rPr>
                <w:t>t is.</w:t>
              </w:r>
            </w:ins>
            <w:ins w:id="5940" w:author="Arjan" w:date="2012-11-16T10:13:00Z">
              <w:r>
                <w:rPr>
                  <w:rFonts w:ascii="Arial" w:eastAsia="Times New Roman" w:hAnsi="Arial" w:cs="Arial"/>
                  <w:color w:val="000000"/>
                  <w:sz w:val="20"/>
                  <w:szCs w:val="20"/>
                </w:rPr>
                <w:t xml:space="preserve"> De relatieklasse maakt het mogelijk om eigenschappen van deze relatiesoort te modelleren.</w:t>
              </w:r>
            </w:ins>
          </w:p>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ins w:id="5941" w:author="Arjan" w:date="2012-11-16T10:09:00Z">
              <w:r w:rsidRPr="00D2012E">
                <w:rPr>
                  <w:rFonts w:ascii="Arial" w:eastAsia="Times New Roman" w:hAnsi="Arial" w:cs="Arial"/>
                  <w:color w:val="000000"/>
                  <w:sz w:val="20"/>
                  <w:szCs w:val="20"/>
                </w:rPr>
                <w:t xml:space="preserve">Meerdere </w:t>
              </w:r>
            </w:ins>
            <w:ins w:id="5942" w:author="Arjan" w:date="2012-11-16T10:13: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43" w:author="Arjan" w:date="2012-11-16T10:09:00Z">
              <w:r w:rsidRPr="00D2012E">
                <w:rPr>
                  <w:rFonts w:ascii="Arial" w:eastAsia="Times New Roman" w:hAnsi="Arial" w:cs="Arial"/>
                  <w:color w:val="000000"/>
                  <w:sz w:val="20"/>
                  <w:szCs w:val="20"/>
                </w:rPr>
                <w:t xml:space="preserve">en kunnen relevant zijn voor een zaak en/of gedurende de behandeling daarvan gecreëerd zijn. Omgekeerd kan een </w:t>
              </w:r>
            </w:ins>
            <w:ins w:id="5944"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45" w:author="Arjan" w:date="2012-11-16T10:09:00Z">
              <w:r w:rsidRPr="00D2012E">
                <w:rPr>
                  <w:rFonts w:ascii="Arial" w:eastAsia="Times New Roman" w:hAnsi="Arial" w:cs="Arial"/>
                  <w:color w:val="000000"/>
                  <w:sz w:val="20"/>
                  <w:szCs w:val="20"/>
                </w:rPr>
                <w:t xml:space="preserve"> relevant zijn voor meerdere zaken. Zo ontstaan n:m-relaties tussen zaken en </w:t>
              </w:r>
            </w:ins>
            <w:ins w:id="5946"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47" w:author="Arjan" w:date="2012-11-16T10:09:00Z">
              <w:r w:rsidRPr="00D2012E">
                <w:rPr>
                  <w:rFonts w:ascii="Arial" w:eastAsia="Times New Roman" w:hAnsi="Arial" w:cs="Arial"/>
                  <w:color w:val="000000"/>
                  <w:sz w:val="20"/>
                  <w:szCs w:val="20"/>
                </w:rPr>
                <w:t xml:space="preserve">en. Aangezien er eigenschappen zijn die niet bij alleen ZAAK of alleen </w:t>
              </w:r>
            </w:ins>
            <w:ins w:id="5948"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49" w:author="Arjan" w:date="2012-11-16T10:09:00Z">
              <w:r w:rsidRPr="00D2012E">
                <w:rPr>
                  <w:rFonts w:ascii="Arial" w:eastAsia="Times New Roman" w:hAnsi="Arial" w:cs="Arial"/>
                  <w:color w:val="000000"/>
                  <w:sz w:val="20"/>
                  <w:szCs w:val="20"/>
                </w:rPr>
                <w:t xml:space="preserve"> behoren (zoals bijvoorbeeld de Registratiedatum) maar behoren bij de unieke combinatie van een zaak met een </w:t>
              </w:r>
            </w:ins>
            <w:ins w:id="5950"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51" w:author="Arjan" w:date="2012-11-16T10:09:00Z">
              <w:r w:rsidRPr="00D2012E">
                <w:rPr>
                  <w:rFonts w:ascii="Arial" w:eastAsia="Times New Roman" w:hAnsi="Arial" w:cs="Arial"/>
                  <w:color w:val="000000"/>
                  <w:sz w:val="20"/>
                  <w:szCs w:val="20"/>
                </w:rPr>
                <w:t>, modelleren we deze relatie met ZAAK</w:t>
              </w:r>
            </w:ins>
            <w:ins w:id="5952" w:author="Arjan" w:date="2012-12-11T14:22:00Z">
              <w:r w:rsidR="005D1B2A">
                <w:rPr>
                  <w:rFonts w:ascii="Arial" w:eastAsia="Times New Roman" w:hAnsi="Arial" w:cs="Arial"/>
                  <w:color w:val="000000"/>
                  <w:sz w:val="20"/>
                  <w:szCs w:val="20"/>
                </w:rPr>
                <w:t>-</w:t>
              </w:r>
            </w:ins>
            <w:ins w:id="5953"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w:t>
              </w:r>
            </w:ins>
            <w:ins w:id="5954" w:author="Arjan" w:date="2012-11-16T10:15:00Z">
              <w:r>
                <w:rPr>
                  <w:rFonts w:ascii="Arial" w:eastAsia="Times New Roman" w:hAnsi="Arial" w:cs="Arial"/>
                  <w:color w:val="000000"/>
                  <w:sz w:val="20"/>
                  <w:szCs w:val="20"/>
                </w:rPr>
                <w:t>BJECT</w:t>
              </w:r>
            </w:ins>
            <w:ins w:id="5955" w:author="Arjan" w:date="2012-11-16T10:09:00Z">
              <w:r w:rsidRPr="00D2012E">
                <w:rPr>
                  <w:rFonts w:ascii="Arial" w:eastAsia="Times New Roman" w:hAnsi="Arial" w:cs="Arial"/>
                  <w:color w:val="000000"/>
                  <w:sz w:val="20"/>
                  <w:szCs w:val="20"/>
                </w:rPr>
                <w:t xml:space="preserve">: de verwijzing naar de </w:t>
              </w:r>
            </w:ins>
            <w:ins w:id="5956" w:author="Arjan" w:date="2012-11-16T10:15: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57" w:author="Arjan" w:date="2012-11-16T10:09:00Z">
              <w:r w:rsidRPr="00D2012E">
                <w:rPr>
                  <w:rFonts w:ascii="Arial" w:eastAsia="Times New Roman" w:hAnsi="Arial" w:cs="Arial"/>
                  <w:color w:val="000000"/>
                  <w:sz w:val="20"/>
                  <w:szCs w:val="20"/>
                </w:rPr>
                <w:t xml:space="preserve">en die bij een zaak behoren en de verwijzing naar de zaken waarvoor een </w:t>
              </w:r>
            </w:ins>
            <w:ins w:id="5958" w:author="Arjan" w:date="2012-11-16T10:15: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5959" w:author="Arjan" w:date="2012-11-16T10:09:00Z">
              <w:r w:rsidRPr="00D2012E">
                <w:rPr>
                  <w:rFonts w:ascii="Arial" w:eastAsia="Times New Roman" w:hAnsi="Arial" w:cs="Arial"/>
                  <w:color w:val="000000"/>
                  <w:sz w:val="20"/>
                  <w:szCs w:val="20"/>
                </w:rPr>
                <w:t xml:space="preserve"> relevant is</w:t>
              </w:r>
            </w:ins>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5960" w:name="BKM_415A17E8_19FE_4d07_A35E_BAA137939F6E"/>
            <w:bookmarkEnd w:id="5960"/>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D44D5A"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5961" w:author="Arjan" w:date="2012-11-16T10:24:00Z">
              <w:r w:rsidR="00D2012E" w:rsidRPr="00D2012E" w:rsidDel="00A02BEA">
                <w:rPr>
                  <w:rFonts w:ascii="Arial" w:eastAsia="Times New Roman" w:hAnsi="Arial" w:cs="Arial"/>
                  <w:color w:val="000000"/>
                  <w:sz w:val="20"/>
                  <w:szCs w:val="20"/>
                </w:rPr>
                <w:delText>Zaak</w:delText>
              </w:r>
            </w:del>
            <w:del w:id="5962" w:author="Arjan" w:date="2012-11-16T10:05:00Z">
              <w:r w:rsidR="00D2012E" w:rsidRPr="00D2012E" w:rsidDel="00D2012E">
                <w:rPr>
                  <w:rFonts w:ascii="Arial" w:eastAsia="Times New Roman" w:hAnsi="Arial" w:cs="Arial"/>
                  <w:color w:val="000000"/>
                  <w:sz w:val="20"/>
                  <w:szCs w:val="20"/>
                </w:rPr>
                <w:delText>document</w:delText>
              </w:r>
            </w:del>
            <w:del w:id="5963" w:author="Arjan" w:date="2012-11-16T10:24:00Z">
              <w:r w:rsidR="00D2012E" w:rsidRPr="00D2012E" w:rsidDel="00A02BEA">
                <w:rPr>
                  <w:rFonts w:ascii="Arial" w:eastAsia="Times New Roman" w:hAnsi="Arial" w:cs="Arial"/>
                  <w:color w:val="000000"/>
                  <w:sz w:val="20"/>
                  <w:szCs w:val="20"/>
                </w:rPr>
                <w:delText>t</w:delText>
              </w:r>
            </w:del>
            <w:ins w:id="5964" w:author="Arjan" w:date="2012-11-16T10:24:00Z">
              <w:r w:rsidR="00A02BEA">
                <w:rPr>
                  <w:rFonts w:ascii="Arial" w:eastAsia="Times New Roman" w:hAnsi="Arial" w:cs="Arial"/>
                  <w:color w:val="000000"/>
                  <w:sz w:val="20"/>
                  <w:szCs w:val="20"/>
                </w:rPr>
                <w:t>T</w:t>
              </w:r>
            </w:ins>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 op basis van de Dublin Core</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5965" w:name="BKM_F0798A2E_D492_4e27_B638_8484CA18D4D7"/>
            <w:bookmarkEnd w:id="5965"/>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D44D5A"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5966" w:author="Arjan" w:date="2012-11-16T10:24:00Z">
              <w:r w:rsidR="00D2012E" w:rsidRPr="00D2012E" w:rsidDel="00A02BEA">
                <w:rPr>
                  <w:rFonts w:ascii="Arial" w:eastAsia="Times New Roman" w:hAnsi="Arial" w:cs="Arial"/>
                  <w:color w:val="000000"/>
                  <w:sz w:val="20"/>
                  <w:szCs w:val="20"/>
                </w:rPr>
                <w:delText>Zaak</w:delText>
              </w:r>
            </w:del>
            <w:del w:id="5967" w:author="Arjan" w:date="2012-11-16T10:05:00Z">
              <w:r w:rsidR="00D2012E" w:rsidRPr="00D2012E" w:rsidDel="00D2012E">
                <w:rPr>
                  <w:rFonts w:ascii="Arial" w:eastAsia="Times New Roman" w:hAnsi="Arial" w:cs="Arial"/>
                  <w:color w:val="000000"/>
                  <w:sz w:val="20"/>
                  <w:szCs w:val="20"/>
                </w:rPr>
                <w:delText>document</w:delText>
              </w:r>
            </w:del>
            <w:del w:id="5968" w:author="Arjan" w:date="2012-11-16T10:24:00Z">
              <w:r w:rsidR="00D2012E" w:rsidRPr="00D2012E" w:rsidDel="00A02BEA">
                <w:rPr>
                  <w:rFonts w:ascii="Arial" w:eastAsia="Times New Roman" w:hAnsi="Arial" w:cs="Arial"/>
                  <w:color w:val="000000"/>
                  <w:sz w:val="20"/>
                  <w:szCs w:val="20"/>
                </w:rPr>
                <w:delText>b</w:delText>
              </w:r>
            </w:del>
            <w:ins w:id="5969" w:author="Arjan" w:date="2012-11-16T10:24:00Z">
              <w:r w:rsidR="00A02BEA">
                <w:rPr>
                  <w:rFonts w:ascii="Arial" w:eastAsia="Times New Roman" w:hAnsi="Arial" w:cs="Arial"/>
                  <w:color w:val="000000"/>
                  <w:sz w:val="20"/>
                  <w:szCs w:val="20"/>
                </w:rPr>
                <w:t>B</w:t>
              </w:r>
            </w:ins>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 op basis van de Dublin Core</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5970" w:name="BKM_475B40D7_121E_4f33_B22A_86609FFC33E5"/>
            <w:bookmarkEnd w:id="5970"/>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D44D5A"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5971" w:author="Arjan" w:date="2012-11-16T10:06:00Z">
              <w:r w:rsidR="00D2012E" w:rsidRPr="00D2012E" w:rsidDel="00D2012E">
                <w:rPr>
                  <w:rFonts w:ascii="Arial" w:eastAsia="Times New Roman" w:hAnsi="Arial" w:cs="Arial"/>
                  <w:color w:val="000000"/>
                  <w:sz w:val="20"/>
                  <w:szCs w:val="20"/>
                </w:rPr>
                <w:delText>Document</w:delText>
              </w:r>
            </w:del>
            <w:del w:id="5972" w:author="Arjan" w:date="2012-11-16T10:25:00Z">
              <w:r w:rsidR="00D2012E" w:rsidRPr="00D2012E" w:rsidDel="00A02BEA">
                <w:rPr>
                  <w:rFonts w:ascii="Arial" w:eastAsia="Times New Roman" w:hAnsi="Arial" w:cs="Arial"/>
                  <w:color w:val="000000"/>
                  <w:sz w:val="20"/>
                  <w:szCs w:val="20"/>
                </w:rPr>
                <w:delText xml:space="preserve"> r</w:delText>
              </w:r>
            </w:del>
            <w:ins w:id="5973" w:author="Arjan" w:date="2012-11-16T10:25:00Z">
              <w:r w:rsidR="00A02BEA">
                <w:rPr>
                  <w:rFonts w:ascii="Arial" w:eastAsia="Times New Roman" w:hAnsi="Arial" w:cs="Arial"/>
                  <w:color w:val="000000"/>
                  <w:sz w:val="20"/>
                  <w:szCs w:val="20"/>
                </w:rPr>
                <w:t>R</w:t>
              </w:r>
            </w:ins>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D2012E" w:rsidRPr="00D2012E" w:rsidTr="00AB019F">
        <w:tc>
          <w:tcPr>
            <w:tcW w:w="360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rsidTr="00AB019F">
        <w:tc>
          <w:tcPr>
            <w:tcW w:w="360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D2012E" w:rsidRPr="00D2012E" w:rsidRDefault="00D44D5A"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rsidR="00D2012E" w:rsidRDefault="00D2012E" w:rsidP="00F64D19">
      <w:pPr>
        <w:rPr>
          <w:noProof/>
        </w:rPr>
      </w:pPr>
    </w:p>
    <w:p w:rsidR="00A02BEA" w:rsidRDefault="00A02BEA" w:rsidP="00A02BEA">
      <w:pPr>
        <w:pStyle w:val="Kop3"/>
        <w:rPr>
          <w:noProof/>
        </w:rPr>
      </w:pPr>
      <w:bookmarkStart w:id="5974" w:name="_Toc348096673"/>
      <w:r>
        <w:rPr>
          <w:noProof/>
        </w:rPr>
        <w:t>Titel</w:t>
      </w:r>
      <w:bookmarkEnd w:id="5974"/>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D44D5A"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5975" w:author="Arjan" w:date="2012-11-16T15:45:00Z">
              <w:r w:rsidR="002517B3" w:rsidRPr="002517B3" w:rsidDel="003F455D">
                <w:rPr>
                  <w:rFonts w:ascii="Arial" w:eastAsia="Times New Roman" w:hAnsi="Arial" w:cs="Arial"/>
                  <w:color w:val="000000"/>
                  <w:sz w:val="20"/>
                  <w:szCs w:val="20"/>
                </w:rPr>
                <w:delText>Zaakdocumentt</w:delText>
              </w:r>
            </w:del>
            <w:ins w:id="5976" w:author="Arjan" w:date="2012-11-16T15:45:00Z">
              <w:r w:rsidR="003F455D">
                <w:rPr>
                  <w:rFonts w:ascii="Arial" w:eastAsia="Times New Roman" w:hAnsi="Arial" w:cs="Arial"/>
                  <w:color w:val="000000"/>
                  <w:sz w:val="20"/>
                  <w:szCs w:val="20"/>
                </w:rPr>
                <w:t>t</w:t>
              </w:r>
            </w:ins>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XML-tag</w:t>
            </w:r>
            <w:proofErr w:type="spellEnd"/>
            <w:r w:rsidRPr="002517B3">
              <w:rPr>
                <w:rFonts w:ascii="Arial" w:eastAsia="Times New Roman" w:hAnsi="Arial" w:cs="Arial"/>
                <w:b/>
                <w:bCs/>
                <w:color w:val="000000"/>
                <w:sz w:val="20"/>
                <w:szCs w:val="20"/>
              </w:rPr>
              <w:t xml:space="preserve"> attribuutsoort</w:t>
            </w:r>
          </w:p>
        </w:tc>
        <w:tc>
          <w:tcPr>
            <w:tcW w:w="5670" w:type="dxa"/>
            <w:tcBorders>
              <w:top w:val="nil"/>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D44D5A"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 xml:space="preserve">De naam waaronder het </w:t>
            </w:r>
            <w:del w:id="5977" w:author="Arjan" w:date="2012-11-16T15:45:00Z">
              <w:r w:rsidR="002517B3" w:rsidRPr="002517B3" w:rsidDel="003F455D">
                <w:rPr>
                  <w:rFonts w:ascii="Arial" w:eastAsia="Times New Roman" w:hAnsi="Arial" w:cs="Arial"/>
                  <w:color w:val="610E6A"/>
                  <w:sz w:val="20"/>
                  <w:szCs w:val="20"/>
                </w:rPr>
                <w:delText xml:space="preserve">document </w:delText>
              </w:r>
            </w:del>
            <w:ins w:id="5978" w:author="Arjan" w:date="2012-11-16T15:45:00Z">
              <w:r w:rsidR="005D1B2A">
                <w:rPr>
                  <w:rFonts w:ascii="Arial" w:eastAsia="Times New Roman" w:hAnsi="Arial" w:cs="Arial"/>
                  <w:color w:val="610E6A"/>
                  <w:sz w:val="20"/>
                  <w:szCs w:val="20"/>
                </w:rPr>
                <w:t>informatie</w:t>
              </w:r>
              <w:r w:rsidR="003F455D">
                <w:rPr>
                  <w:rFonts w:ascii="Arial" w:eastAsia="Times New Roman" w:hAnsi="Arial" w:cs="Arial"/>
                  <w:color w:val="610E6A"/>
                  <w:sz w:val="20"/>
                  <w:szCs w:val="20"/>
                </w:rPr>
                <w:t xml:space="preserve">object </w:t>
              </w:r>
            </w:ins>
            <w:r w:rsidR="002517B3" w:rsidRPr="002517B3">
              <w:rPr>
                <w:rFonts w:ascii="Arial" w:eastAsia="Times New Roman" w:hAnsi="Arial" w:cs="Arial"/>
                <w:color w:val="610E6A"/>
                <w:sz w:val="20"/>
                <w:szCs w:val="20"/>
              </w:rPr>
              <w:t>binnen de zaak bekend is.</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Het betreft het Dublin Core </w:t>
            </w:r>
            <w:proofErr w:type="spellStart"/>
            <w:r w:rsidRPr="002517B3">
              <w:rPr>
                <w:rFonts w:ascii="Arial" w:eastAsia="Times New Roman" w:hAnsi="Arial" w:cs="Arial"/>
                <w:color w:val="000000"/>
                <w:sz w:val="20"/>
                <w:szCs w:val="20"/>
              </w:rPr>
              <w:t>metadata-element</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Title</w:t>
            </w:r>
            <w:proofErr w:type="spellEnd"/>
            <w:r w:rsidRPr="002517B3">
              <w:rPr>
                <w:rFonts w:ascii="Arial" w:eastAsia="Times New Roman" w:hAnsi="Arial" w:cs="Arial"/>
                <w:color w:val="000000"/>
                <w:sz w:val="20"/>
                <w:szCs w:val="20"/>
              </w:rPr>
              <w:t xml:space="preserve">’ met als toelichting: </w:t>
            </w:r>
            <w:proofErr w:type="spellStart"/>
            <w:r w:rsidRPr="002517B3">
              <w:rPr>
                <w:rFonts w:ascii="Arial" w:eastAsia="Times New Roman" w:hAnsi="Arial" w:cs="Arial"/>
                <w:color w:val="000000"/>
                <w:sz w:val="20"/>
                <w:szCs w:val="20"/>
              </w:rPr>
              <w:t>Typically</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Title</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will</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be</w:t>
            </w:r>
            <w:proofErr w:type="spellEnd"/>
            <w:r w:rsidRPr="002517B3">
              <w:rPr>
                <w:rFonts w:ascii="Arial" w:eastAsia="Times New Roman" w:hAnsi="Arial" w:cs="Arial"/>
                <w:color w:val="000000"/>
                <w:sz w:val="20"/>
                <w:szCs w:val="20"/>
              </w:rPr>
              <w:t xml:space="preserve"> a name </w:t>
            </w:r>
            <w:proofErr w:type="spellStart"/>
            <w:r w:rsidRPr="002517B3">
              <w:rPr>
                <w:rFonts w:ascii="Arial" w:eastAsia="Times New Roman" w:hAnsi="Arial" w:cs="Arial"/>
                <w:color w:val="000000"/>
                <w:sz w:val="20"/>
                <w:szCs w:val="20"/>
              </w:rPr>
              <w:t>by</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which</w:t>
            </w:r>
            <w:proofErr w:type="spellEnd"/>
            <w:r w:rsidRPr="002517B3">
              <w:rPr>
                <w:rFonts w:ascii="Arial" w:eastAsia="Times New Roman" w:hAnsi="Arial" w:cs="Arial"/>
                <w:color w:val="000000"/>
                <w:sz w:val="20"/>
                <w:szCs w:val="20"/>
              </w:rPr>
              <w:t xml:space="preserve"> the resource is </w:t>
            </w:r>
            <w:proofErr w:type="spellStart"/>
            <w:r w:rsidRPr="002517B3">
              <w:rPr>
                <w:rFonts w:ascii="Arial" w:eastAsia="Times New Roman" w:hAnsi="Arial" w:cs="Arial"/>
                <w:color w:val="000000"/>
                <w:sz w:val="20"/>
                <w:szCs w:val="20"/>
              </w:rPr>
              <w:t>formally</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known</w:t>
            </w:r>
            <w:proofErr w:type="spellEnd"/>
            <w:r w:rsidRPr="002517B3">
              <w:rPr>
                <w:rFonts w:ascii="Arial" w:eastAsia="Times New Roman" w:hAnsi="Arial" w:cs="Arial"/>
                <w:color w:val="000000"/>
                <w:sz w:val="20"/>
                <w:szCs w:val="20"/>
              </w:rPr>
              <w:t xml:space="preserve">. De naam zal veelal gelijk zijn aan of afgeleid zijn van de generieke naam van het </w:t>
            </w:r>
            <w:del w:id="5979" w:author="Arjan" w:date="2012-11-16T15:46:00Z">
              <w:r w:rsidRPr="002517B3" w:rsidDel="003F455D">
                <w:rPr>
                  <w:rFonts w:ascii="Arial" w:eastAsia="Times New Roman" w:hAnsi="Arial" w:cs="Arial"/>
                  <w:color w:val="000000"/>
                  <w:sz w:val="20"/>
                  <w:szCs w:val="20"/>
                </w:rPr>
                <w:delText xml:space="preserve">document </w:delText>
              </w:r>
            </w:del>
            <w:ins w:id="5980" w:author="Arjan" w:date="2012-11-16T15:46:00Z">
              <w:r w:rsidR="005D1B2A">
                <w:rPr>
                  <w:rFonts w:ascii="Arial" w:eastAsia="Times New Roman" w:hAnsi="Arial" w:cs="Arial"/>
                  <w:color w:val="610E6A"/>
                  <w:sz w:val="20"/>
                  <w:szCs w:val="20"/>
                </w:rPr>
                <w:t>informatie</w:t>
              </w:r>
              <w:r w:rsidR="003F455D">
                <w:rPr>
                  <w:rFonts w:ascii="Arial" w:eastAsia="Times New Roman" w:hAnsi="Arial" w:cs="Arial"/>
                  <w:color w:val="610E6A"/>
                  <w:sz w:val="20"/>
                  <w:szCs w:val="20"/>
                </w:rPr>
                <w:t>object</w:t>
              </w:r>
              <w:r w:rsidR="003F455D" w:rsidRPr="002517B3">
                <w:rPr>
                  <w:rFonts w:ascii="Arial" w:eastAsia="Times New Roman" w:hAnsi="Arial" w:cs="Arial"/>
                  <w:color w:val="000000"/>
                  <w:sz w:val="20"/>
                  <w:szCs w:val="20"/>
                </w:rPr>
                <w:t xml:space="preserve"> </w:t>
              </w:r>
            </w:ins>
            <w:r w:rsidRPr="002517B3">
              <w:rPr>
                <w:rFonts w:ascii="Arial" w:eastAsia="Times New Roman" w:hAnsi="Arial" w:cs="Arial"/>
                <w:color w:val="000000"/>
                <w:sz w:val="20"/>
                <w:szCs w:val="20"/>
              </w:rPr>
              <w:t>(</w:t>
            </w:r>
            <w:proofErr w:type="spellStart"/>
            <w:r w:rsidRPr="002517B3">
              <w:rPr>
                <w:rFonts w:ascii="Arial" w:eastAsia="Times New Roman" w:hAnsi="Arial" w:cs="Arial"/>
                <w:color w:val="000000"/>
                <w:sz w:val="20"/>
                <w:szCs w:val="20"/>
              </w:rPr>
              <w:t>bij</w:t>
            </w:r>
            <w:del w:id="5981" w:author="Arjan" w:date="2012-11-16T15:46:00Z">
              <w:r w:rsidRPr="002517B3" w:rsidDel="003F455D">
                <w:rPr>
                  <w:rFonts w:ascii="Arial" w:eastAsia="Times New Roman" w:hAnsi="Arial" w:cs="Arial"/>
                  <w:color w:val="000000"/>
                  <w:sz w:val="20"/>
                  <w:szCs w:val="20"/>
                </w:rPr>
                <w:delText xml:space="preserve"> DOCUMENT</w:delText>
              </w:r>
            </w:del>
            <w:ins w:id="5982" w:author="Arjan" w:date="2012-11-16T15:46:00Z">
              <w:r w:rsidR="005D1B2A">
                <w:rPr>
                  <w:rFonts w:ascii="Arial" w:eastAsia="Times New Roman" w:hAnsi="Arial" w:cs="Arial"/>
                  <w:color w:val="000000"/>
                  <w:sz w:val="20"/>
                  <w:szCs w:val="20"/>
                </w:rPr>
                <w:t>INFORMATIE</w:t>
              </w:r>
              <w:r w:rsidR="003F455D">
                <w:rPr>
                  <w:rFonts w:ascii="Arial" w:eastAsia="Times New Roman" w:hAnsi="Arial" w:cs="Arial"/>
                  <w:color w:val="000000"/>
                  <w:sz w:val="20"/>
                  <w:szCs w:val="20"/>
                </w:rPr>
                <w:t>OBJECT</w:t>
              </w:r>
            </w:ins>
            <w:proofErr w:type="spellEnd"/>
            <w:r w:rsidRPr="002517B3">
              <w:rPr>
                <w:rFonts w:ascii="Arial" w:eastAsia="Times New Roman" w:hAnsi="Arial" w:cs="Arial"/>
                <w:color w:val="000000"/>
                <w:sz w:val="20"/>
                <w:szCs w:val="20"/>
              </w:rPr>
              <w:t>).</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Waardenverzameling</w:t>
            </w:r>
            <w:proofErr w:type="spellEnd"/>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 xml:space="preserve">Indicatie </w:t>
            </w:r>
            <w:proofErr w:type="spellStart"/>
            <w:r w:rsidRPr="002517B3">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Pr="00A02BEA" w:rsidRDefault="00A02BEA" w:rsidP="00A02BEA">
      <w:pPr>
        <w:rPr>
          <w:noProof/>
        </w:rPr>
      </w:pPr>
    </w:p>
    <w:p w:rsidR="00A02BEA" w:rsidRPr="00A02BEA" w:rsidRDefault="00A02BEA" w:rsidP="00A02BEA">
      <w:pPr>
        <w:pStyle w:val="Kop3"/>
        <w:rPr>
          <w:noProof/>
        </w:rPr>
      </w:pPr>
      <w:bookmarkStart w:id="5983" w:name="_Toc348096674"/>
      <w:r>
        <w:rPr>
          <w:noProof/>
        </w:rPr>
        <w:t>Beschrijving</w:t>
      </w:r>
      <w:bookmarkEnd w:id="5983"/>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5984" w:author="Arjan" w:date="2012-11-16T12:49:00Z">
              <w:r w:rsidR="002517B3" w:rsidRPr="002517B3" w:rsidDel="002517B3">
                <w:rPr>
                  <w:rFonts w:ascii="Arial" w:eastAsia="Times New Roman" w:hAnsi="Arial" w:cs="Arial"/>
                  <w:color w:val="000000"/>
                  <w:sz w:val="20"/>
                  <w:szCs w:val="20"/>
                </w:rPr>
                <w:delText>Zaakdocumentb</w:delText>
              </w:r>
            </w:del>
            <w:ins w:id="5985" w:author="Arjan" w:date="2012-11-16T12:49:00Z">
              <w:r w:rsidR="002517B3">
                <w:rPr>
                  <w:rFonts w:ascii="Arial" w:eastAsia="Times New Roman" w:hAnsi="Arial" w:cs="Arial"/>
                  <w:color w:val="000000"/>
                  <w:sz w:val="20"/>
                  <w:szCs w:val="20"/>
                </w:rPr>
                <w:t>B</w:t>
              </w:r>
            </w:ins>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XML-tag</w:t>
            </w:r>
            <w:proofErr w:type="spellEnd"/>
            <w:r w:rsidRPr="002517B3">
              <w:rPr>
                <w:rFonts w:ascii="Arial" w:eastAsia="Times New Roman" w:hAnsi="Arial" w:cs="Arial"/>
                <w:b/>
                <w:bCs/>
                <w:color w:val="000000"/>
                <w:sz w:val="20"/>
                <w:szCs w:val="20"/>
              </w:rPr>
              <w:t xml:space="preserve"> attribuutsoort</w:t>
            </w:r>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 xml:space="preserve">Een op de zaak gerichte beschrijving van de inhoud van </w:t>
            </w:r>
            <w:proofErr w:type="spellStart"/>
            <w:r w:rsidR="002517B3" w:rsidRPr="002517B3">
              <w:rPr>
                <w:rFonts w:ascii="Arial" w:eastAsia="Times New Roman" w:hAnsi="Arial" w:cs="Arial"/>
                <w:color w:val="610E6A"/>
                <w:sz w:val="20"/>
                <w:szCs w:val="20"/>
              </w:rPr>
              <w:t>het</w:t>
            </w:r>
            <w:del w:id="5986" w:author="Arjan" w:date="2012-11-16T12:49:00Z">
              <w:r w:rsidR="002517B3" w:rsidRPr="002517B3" w:rsidDel="002517B3">
                <w:rPr>
                  <w:rFonts w:ascii="Arial" w:eastAsia="Times New Roman" w:hAnsi="Arial" w:cs="Arial"/>
                  <w:color w:val="610E6A"/>
                  <w:sz w:val="20"/>
                  <w:szCs w:val="20"/>
                </w:rPr>
                <w:delText xml:space="preserve"> document</w:delText>
              </w:r>
            </w:del>
            <w:ins w:id="5987" w:author="Arjan" w:date="2012-11-16T12:49:00Z">
              <w:r w:rsidR="005D1B2A">
                <w:rPr>
                  <w:rFonts w:ascii="Arial" w:eastAsia="Times New Roman" w:hAnsi="Arial" w:cs="Arial"/>
                  <w:color w:val="610E6A"/>
                  <w:sz w:val="20"/>
                  <w:szCs w:val="20"/>
                </w:rPr>
                <w:t>informatie</w:t>
              </w:r>
              <w:r w:rsidR="002517B3">
                <w:rPr>
                  <w:rFonts w:ascii="Arial" w:eastAsia="Times New Roman" w:hAnsi="Arial" w:cs="Arial"/>
                  <w:color w:val="610E6A"/>
                  <w:sz w:val="20"/>
                  <w:szCs w:val="20"/>
                </w:rPr>
                <w:t>object</w:t>
              </w:r>
            </w:ins>
            <w:proofErr w:type="spellEnd"/>
            <w:r w:rsidR="002517B3" w:rsidRPr="002517B3">
              <w:rPr>
                <w:rFonts w:ascii="Arial" w:eastAsia="Times New Roman" w:hAnsi="Arial" w:cs="Arial"/>
                <w:color w:val="610E6A"/>
                <w:sz w:val="20"/>
                <w:szCs w:val="20"/>
              </w:rPr>
              <w:t>.</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Het betreft het Dublin Core </w:t>
            </w:r>
            <w:proofErr w:type="spellStart"/>
            <w:r w:rsidRPr="002517B3">
              <w:rPr>
                <w:rFonts w:ascii="Arial" w:eastAsia="Times New Roman" w:hAnsi="Arial" w:cs="Arial"/>
                <w:color w:val="000000"/>
                <w:sz w:val="20"/>
                <w:szCs w:val="20"/>
              </w:rPr>
              <w:t>metadata-element</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Description</w:t>
            </w:r>
            <w:proofErr w:type="spellEnd"/>
            <w:r w:rsidRPr="002517B3">
              <w:rPr>
                <w:rFonts w:ascii="Arial" w:eastAsia="Times New Roman" w:hAnsi="Arial" w:cs="Arial"/>
                <w:color w:val="000000"/>
                <w:sz w:val="20"/>
                <w:szCs w:val="20"/>
              </w:rPr>
              <w:t xml:space="preserve">’ met als toelichting: </w:t>
            </w:r>
            <w:proofErr w:type="spellStart"/>
            <w:r w:rsidRPr="002517B3">
              <w:rPr>
                <w:rFonts w:ascii="Arial" w:eastAsia="Times New Roman" w:hAnsi="Arial" w:cs="Arial"/>
                <w:color w:val="000000"/>
                <w:sz w:val="20"/>
                <w:szCs w:val="20"/>
              </w:rPr>
              <w:t>Examples</w:t>
            </w:r>
            <w:proofErr w:type="spellEnd"/>
            <w:r w:rsidRPr="002517B3">
              <w:rPr>
                <w:rFonts w:ascii="Arial" w:eastAsia="Times New Roman" w:hAnsi="Arial" w:cs="Arial"/>
                <w:color w:val="000000"/>
                <w:sz w:val="20"/>
                <w:szCs w:val="20"/>
              </w:rPr>
              <w:t xml:space="preserve"> of </w:t>
            </w:r>
            <w:proofErr w:type="spellStart"/>
            <w:r w:rsidRPr="002517B3">
              <w:rPr>
                <w:rFonts w:ascii="Arial" w:eastAsia="Times New Roman" w:hAnsi="Arial" w:cs="Arial"/>
                <w:color w:val="000000"/>
                <w:sz w:val="20"/>
                <w:szCs w:val="20"/>
              </w:rPr>
              <w:t>Description</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include</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but</w:t>
            </w:r>
            <w:proofErr w:type="spellEnd"/>
            <w:r w:rsidRPr="002517B3">
              <w:rPr>
                <w:rFonts w:ascii="Arial" w:eastAsia="Times New Roman" w:hAnsi="Arial" w:cs="Arial"/>
                <w:color w:val="000000"/>
                <w:sz w:val="20"/>
                <w:szCs w:val="20"/>
              </w:rPr>
              <w:t xml:space="preserve"> are </w:t>
            </w:r>
            <w:proofErr w:type="spellStart"/>
            <w:r w:rsidRPr="002517B3">
              <w:rPr>
                <w:rFonts w:ascii="Arial" w:eastAsia="Times New Roman" w:hAnsi="Arial" w:cs="Arial"/>
                <w:color w:val="000000"/>
                <w:sz w:val="20"/>
                <w:szCs w:val="20"/>
              </w:rPr>
              <w:t>not</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limited</w:t>
            </w:r>
            <w:proofErr w:type="spellEnd"/>
            <w:r w:rsidRPr="002517B3">
              <w:rPr>
                <w:rFonts w:ascii="Arial" w:eastAsia="Times New Roman" w:hAnsi="Arial" w:cs="Arial"/>
                <w:color w:val="000000"/>
                <w:sz w:val="20"/>
                <w:szCs w:val="20"/>
              </w:rPr>
              <w:t xml:space="preserve"> to, </w:t>
            </w:r>
            <w:proofErr w:type="spellStart"/>
            <w:r w:rsidRPr="002517B3">
              <w:rPr>
                <w:rFonts w:ascii="Arial" w:eastAsia="Times New Roman" w:hAnsi="Arial" w:cs="Arial"/>
                <w:color w:val="000000"/>
                <w:sz w:val="20"/>
                <w:szCs w:val="20"/>
              </w:rPr>
              <w:t>an</w:t>
            </w:r>
            <w:proofErr w:type="spellEnd"/>
            <w:r w:rsidRPr="002517B3">
              <w:rPr>
                <w:rFonts w:ascii="Arial" w:eastAsia="Times New Roman" w:hAnsi="Arial" w:cs="Arial"/>
                <w:color w:val="000000"/>
                <w:sz w:val="20"/>
                <w:szCs w:val="20"/>
              </w:rPr>
              <w:t xml:space="preserve"> abstract, </w:t>
            </w:r>
            <w:proofErr w:type="spellStart"/>
            <w:r w:rsidRPr="002517B3">
              <w:rPr>
                <w:rFonts w:ascii="Arial" w:eastAsia="Times New Roman" w:hAnsi="Arial" w:cs="Arial"/>
                <w:color w:val="000000"/>
                <w:sz w:val="20"/>
                <w:szCs w:val="20"/>
              </w:rPr>
              <w:t>table</w:t>
            </w:r>
            <w:proofErr w:type="spellEnd"/>
            <w:r w:rsidRPr="002517B3">
              <w:rPr>
                <w:rFonts w:ascii="Arial" w:eastAsia="Times New Roman" w:hAnsi="Arial" w:cs="Arial"/>
                <w:color w:val="000000"/>
                <w:sz w:val="20"/>
                <w:szCs w:val="20"/>
              </w:rPr>
              <w:t xml:space="preserve"> of contents, </w:t>
            </w:r>
            <w:proofErr w:type="spellStart"/>
            <w:r w:rsidRPr="002517B3">
              <w:rPr>
                <w:rFonts w:ascii="Arial" w:eastAsia="Times New Roman" w:hAnsi="Arial" w:cs="Arial"/>
                <w:color w:val="000000"/>
                <w:sz w:val="20"/>
                <w:szCs w:val="20"/>
              </w:rPr>
              <w:t>reference</w:t>
            </w:r>
            <w:proofErr w:type="spellEnd"/>
            <w:r w:rsidRPr="002517B3">
              <w:rPr>
                <w:rFonts w:ascii="Arial" w:eastAsia="Times New Roman" w:hAnsi="Arial" w:cs="Arial"/>
                <w:color w:val="000000"/>
                <w:sz w:val="20"/>
                <w:szCs w:val="20"/>
              </w:rPr>
              <w:t xml:space="preserve"> to a </w:t>
            </w:r>
            <w:proofErr w:type="spellStart"/>
            <w:r w:rsidRPr="002517B3">
              <w:rPr>
                <w:rFonts w:ascii="Arial" w:eastAsia="Times New Roman" w:hAnsi="Arial" w:cs="Arial"/>
                <w:color w:val="000000"/>
                <w:sz w:val="20"/>
                <w:szCs w:val="20"/>
              </w:rPr>
              <w:t>graphical</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representation</w:t>
            </w:r>
            <w:proofErr w:type="spellEnd"/>
            <w:r w:rsidRPr="002517B3">
              <w:rPr>
                <w:rFonts w:ascii="Arial" w:eastAsia="Times New Roman" w:hAnsi="Arial" w:cs="Arial"/>
                <w:color w:val="000000"/>
                <w:sz w:val="20"/>
                <w:szCs w:val="20"/>
              </w:rPr>
              <w:t xml:space="preserve"> of content, </w:t>
            </w:r>
            <w:proofErr w:type="spellStart"/>
            <w:r w:rsidRPr="002517B3">
              <w:rPr>
                <w:rFonts w:ascii="Arial" w:eastAsia="Times New Roman" w:hAnsi="Arial" w:cs="Arial"/>
                <w:color w:val="000000"/>
                <w:sz w:val="20"/>
                <w:szCs w:val="20"/>
              </w:rPr>
              <w:t>or</w:t>
            </w:r>
            <w:proofErr w:type="spellEnd"/>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free-text</w:t>
            </w:r>
            <w:proofErr w:type="spellEnd"/>
            <w:r w:rsidRPr="002517B3">
              <w:rPr>
                <w:rFonts w:ascii="Arial" w:eastAsia="Times New Roman" w:hAnsi="Arial" w:cs="Arial"/>
                <w:color w:val="000000"/>
                <w:sz w:val="20"/>
                <w:szCs w:val="20"/>
              </w:rPr>
              <w:t xml:space="preserve"> account of the content.</w:t>
            </w:r>
          </w:p>
          <w:p w:rsidR="002517B3" w:rsidRPr="002517B3" w:rsidRDefault="002517B3" w:rsidP="005D1B2A">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De beschrijving zal veelal gelijk zijn aan of afgeleid zijn van de generieke beschrijving van de inhoud van het </w:t>
            </w:r>
            <w:ins w:id="5988" w:author="Arjan" w:date="2012-11-16T12:50:00Z">
              <w:r w:rsidR="005D1B2A">
                <w:rPr>
                  <w:rFonts w:ascii="Arial" w:eastAsia="Times New Roman" w:hAnsi="Arial" w:cs="Arial"/>
                  <w:color w:val="610E6A"/>
                  <w:sz w:val="20"/>
                  <w:szCs w:val="20"/>
                </w:rPr>
                <w:t>informati</w:t>
              </w:r>
            </w:ins>
            <w:ins w:id="5989" w:author="Arjan" w:date="2012-12-11T14:23:00Z">
              <w:r w:rsidR="005D1B2A">
                <w:rPr>
                  <w:rFonts w:ascii="Arial" w:eastAsia="Times New Roman" w:hAnsi="Arial" w:cs="Arial"/>
                  <w:color w:val="610E6A"/>
                  <w:sz w:val="20"/>
                  <w:szCs w:val="20"/>
                </w:rPr>
                <w:t>e</w:t>
              </w:r>
            </w:ins>
            <w:ins w:id="5990" w:author="Arjan" w:date="2012-11-16T12:50:00Z">
              <w:r>
                <w:rPr>
                  <w:rFonts w:ascii="Arial" w:eastAsia="Times New Roman" w:hAnsi="Arial" w:cs="Arial"/>
                  <w:color w:val="610E6A"/>
                  <w:sz w:val="20"/>
                  <w:szCs w:val="20"/>
                </w:rPr>
                <w:t>object</w:t>
              </w:r>
            </w:ins>
            <w:del w:id="5991" w:author="Arjan" w:date="2012-11-16T12:50: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 (</w:t>
            </w:r>
            <w:proofErr w:type="spellStart"/>
            <w:r w:rsidRPr="002517B3">
              <w:rPr>
                <w:rFonts w:ascii="Arial" w:eastAsia="Times New Roman" w:hAnsi="Arial" w:cs="Arial"/>
                <w:color w:val="000000"/>
                <w:sz w:val="20"/>
                <w:szCs w:val="20"/>
              </w:rPr>
              <w:t>bij</w:t>
            </w:r>
            <w:del w:id="5992" w:author="Arjan" w:date="2012-11-16T12:50:00Z">
              <w:r w:rsidRPr="002517B3" w:rsidDel="002517B3">
                <w:rPr>
                  <w:rFonts w:ascii="Arial" w:eastAsia="Times New Roman" w:hAnsi="Arial" w:cs="Arial"/>
                  <w:color w:val="000000"/>
                  <w:sz w:val="20"/>
                  <w:szCs w:val="20"/>
                </w:rPr>
                <w:delText xml:space="preserve"> DOCUMENT</w:delText>
              </w:r>
            </w:del>
            <w:ins w:id="5993" w:author="Arjan" w:date="2012-11-16T12:50:00Z">
              <w:r>
                <w:rPr>
                  <w:rFonts w:ascii="Arial" w:eastAsia="Times New Roman" w:hAnsi="Arial" w:cs="Arial"/>
                  <w:color w:val="000000"/>
                  <w:sz w:val="20"/>
                  <w:szCs w:val="20"/>
                </w:rPr>
                <w:t>INFORMATIEOBJECT</w:t>
              </w:r>
            </w:ins>
            <w:proofErr w:type="spellEnd"/>
            <w:r w:rsidRPr="002517B3">
              <w:rPr>
                <w:rFonts w:ascii="Arial" w:eastAsia="Times New Roman" w:hAnsi="Arial" w:cs="Arial"/>
                <w:color w:val="000000"/>
                <w:sz w:val="20"/>
                <w:szCs w:val="20"/>
              </w:rPr>
              <w:t>).</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Waardenverzameling</w:t>
            </w:r>
            <w:proofErr w:type="spellEnd"/>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 xml:space="preserve">Indicatie </w:t>
            </w:r>
            <w:proofErr w:type="spellStart"/>
            <w:r w:rsidRPr="002517B3">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Pr>
        <w:rPr>
          <w:noProof/>
        </w:rPr>
      </w:pPr>
    </w:p>
    <w:p w:rsidR="00A02BEA" w:rsidRDefault="00A02BEA" w:rsidP="00A02BEA">
      <w:pPr>
        <w:pStyle w:val="Kop3"/>
        <w:rPr>
          <w:noProof/>
        </w:rPr>
      </w:pPr>
      <w:bookmarkStart w:id="5994" w:name="_Toc348096675"/>
      <w:r>
        <w:rPr>
          <w:noProof/>
        </w:rPr>
        <w:t>R</w:t>
      </w:r>
      <w:r w:rsidRPr="00A02BEA">
        <w:rPr>
          <w:noProof/>
        </w:rPr>
        <w:t>egistratied</w:t>
      </w:r>
      <w:r>
        <w:rPr>
          <w:noProof/>
        </w:rPr>
        <w:t>atum</w:t>
      </w:r>
      <w:bookmarkEnd w:id="5994"/>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5995" w:author="Arjan" w:date="2012-11-16T12:50:00Z">
              <w:r w:rsidR="002517B3" w:rsidRPr="002517B3" w:rsidDel="002517B3">
                <w:rPr>
                  <w:rFonts w:ascii="Arial" w:eastAsia="Times New Roman" w:hAnsi="Arial" w:cs="Arial"/>
                  <w:color w:val="000000"/>
                  <w:sz w:val="20"/>
                  <w:szCs w:val="20"/>
                </w:rPr>
                <w:delText>Document r</w:delText>
              </w:r>
            </w:del>
            <w:ins w:id="5996" w:author="Arjan" w:date="2012-11-16T12:50:00Z">
              <w:r w:rsidR="002517B3">
                <w:rPr>
                  <w:rFonts w:ascii="Arial" w:eastAsia="Times New Roman" w:hAnsi="Arial" w:cs="Arial"/>
                  <w:color w:val="000000"/>
                  <w:sz w:val="20"/>
                  <w:szCs w:val="20"/>
                </w:rPr>
                <w:t>R</w:t>
              </w:r>
            </w:ins>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XML-tag</w:t>
            </w:r>
            <w:proofErr w:type="spellEnd"/>
            <w:r w:rsidRPr="002517B3">
              <w:rPr>
                <w:rFonts w:ascii="Arial" w:eastAsia="Times New Roman" w:hAnsi="Arial" w:cs="Arial"/>
                <w:b/>
                <w:bCs/>
                <w:color w:val="000000"/>
                <w:sz w:val="20"/>
                <w:szCs w:val="20"/>
              </w:rPr>
              <w:t xml:space="preserve"> attribuutsoort</w:t>
            </w:r>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D44D5A"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 xml:space="preserve">De datum waarop de zaakbehandelende organisatie het </w:t>
            </w:r>
            <w:del w:id="5997" w:author="Arjan" w:date="2012-11-16T12:50:00Z">
              <w:r w:rsidR="002517B3" w:rsidRPr="002517B3" w:rsidDel="002517B3">
                <w:rPr>
                  <w:rFonts w:ascii="Arial" w:eastAsia="Times New Roman" w:hAnsi="Arial" w:cs="Arial"/>
                  <w:color w:val="610E6A"/>
                  <w:sz w:val="20"/>
                  <w:szCs w:val="20"/>
                </w:rPr>
                <w:delText xml:space="preserve">DOCUMENT </w:delText>
              </w:r>
            </w:del>
            <w:ins w:id="5998" w:author="Arjan" w:date="2012-11-16T12:50:00Z">
              <w:r w:rsidR="005D1B2A">
                <w:rPr>
                  <w:rFonts w:ascii="Arial" w:eastAsia="Times New Roman" w:hAnsi="Arial" w:cs="Arial"/>
                  <w:color w:val="610E6A"/>
                  <w:sz w:val="20"/>
                  <w:szCs w:val="20"/>
                </w:rPr>
                <w:t>INFORMATIE</w:t>
              </w:r>
              <w:r w:rsidR="002517B3">
                <w:rPr>
                  <w:rFonts w:ascii="Arial" w:eastAsia="Times New Roman" w:hAnsi="Arial" w:cs="Arial"/>
                  <w:color w:val="610E6A"/>
                  <w:sz w:val="20"/>
                  <w:szCs w:val="20"/>
                </w:rPr>
                <w:t>OBJECT</w:t>
              </w:r>
              <w:r w:rsidR="002517B3" w:rsidRPr="002517B3">
                <w:rPr>
                  <w:rFonts w:ascii="Arial" w:eastAsia="Times New Roman" w:hAnsi="Arial" w:cs="Arial"/>
                  <w:color w:val="610E6A"/>
                  <w:sz w:val="20"/>
                  <w:szCs w:val="20"/>
                </w:rPr>
                <w:t xml:space="preserve"> </w:t>
              </w:r>
            </w:ins>
            <w:r w:rsidR="002517B3" w:rsidRPr="002517B3">
              <w:rPr>
                <w:rFonts w:ascii="Arial" w:eastAsia="Times New Roman" w:hAnsi="Arial" w:cs="Arial"/>
                <w:color w:val="610E6A"/>
                <w:sz w:val="20"/>
                <w:szCs w:val="20"/>
              </w:rPr>
              <w:t>heeft geregistreerd bij de ZAAK.</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roofErr w:type="spellStart"/>
            <w:r w:rsidRPr="002517B3">
              <w:rPr>
                <w:rFonts w:ascii="Arial" w:eastAsia="Times New Roman" w:hAnsi="Arial" w:cs="Arial"/>
                <w:b/>
                <w:bCs/>
                <w:color w:val="000000"/>
                <w:sz w:val="20"/>
                <w:szCs w:val="20"/>
              </w:rPr>
              <w:t>Waardenverzameling</w:t>
            </w:r>
            <w:proofErr w:type="spellEnd"/>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geldige datums gelegen op of voor de huidige datum en tijd</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 xml:space="preserve">Indicatie </w:t>
            </w:r>
            <w:proofErr w:type="spellStart"/>
            <w:r w:rsidRPr="002517B3">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 w:rsidR="002517B3" w:rsidRDefault="00EB4B31" w:rsidP="002517B3">
      <w:pPr>
        <w:pStyle w:val="Kop3"/>
      </w:pPr>
      <w:bookmarkStart w:id="5999" w:name="_Toc348096676"/>
      <w:r>
        <w:t>ZAAK</w:t>
      </w:r>
      <w:r w:rsidR="00C34301">
        <w:t>-INFORMATIE</w:t>
      </w:r>
      <w:r w:rsidR="002517B3">
        <w:t>OBJECT is relevant voor STATUS</w:t>
      </w:r>
      <w:bookmarkEnd w:id="5999"/>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30"/>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Connector.Name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is relevant voor</w:t>
            </w:r>
            <w:r w:rsidRPr="002517B3">
              <w:rPr>
                <w:rFonts w:ascii="Arial" w:hAnsi="Arial" w:cs="Arial"/>
                <w:sz w:val="20"/>
                <w:szCs w:val="20"/>
                <w:lang w:val="en-AU"/>
              </w:rPr>
              <w:fldChar w:fldCharType="end"/>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 xml:space="preserve">Indicatie </w:t>
            </w:r>
            <w:proofErr w:type="spellStart"/>
            <w:r w:rsidRPr="002517B3">
              <w:rPr>
                <w:rFonts w:ascii="Arial" w:eastAsia="Times New Roman" w:hAnsi="Arial" w:cs="Arial"/>
                <w:b/>
                <w:bCs/>
                <w:color w:val="000000"/>
                <w:sz w:val="20"/>
                <w:szCs w:val="20"/>
              </w:rPr>
              <w:t>kardinaliteit</w:t>
            </w:r>
            <w:proofErr w:type="spellEnd"/>
          </w:p>
        </w:tc>
        <w:tc>
          <w:tcPr>
            <w:tcW w:w="5670" w:type="dxa"/>
            <w:tcBorders>
              <w:top w:val="nil"/>
              <w:left w:val="nil"/>
              <w:bottom w:val="nil"/>
              <w:right w:val="nil"/>
            </w:tcBorders>
          </w:tcPr>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rsidR="002517B3" w:rsidRPr="002517B3" w:rsidRDefault="00D44D5A"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517B3" w:rsidRPr="002517B3" w:rsidRDefault="002517B3" w:rsidP="005D1B2A">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Op zich zou uit de </w:t>
            </w:r>
            <w:proofErr w:type="spellStart"/>
            <w:ins w:id="6000" w:author="Arjan" w:date="2012-11-16T12:52: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6001"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datum</w:t>
            </w:r>
            <w:proofErr w:type="spellEnd"/>
            <w:r w:rsidRPr="002517B3">
              <w:rPr>
                <w:rFonts w:ascii="Arial" w:eastAsia="Times New Roman" w:hAnsi="Arial" w:cs="Arial"/>
                <w:color w:val="000000"/>
                <w:sz w:val="20"/>
                <w:szCs w:val="20"/>
              </w:rPr>
              <w:t xml:space="preserve"> (van de </w:t>
            </w:r>
            <w:ins w:id="6002" w:author="Arjan" w:date="2012-11-16T12:52: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6003"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bij de zaak) en de statusdatum afgeleid kunnen worden welke </w:t>
            </w:r>
            <w:proofErr w:type="spellStart"/>
            <w:r w:rsidRPr="002517B3">
              <w:rPr>
                <w:rFonts w:ascii="Arial" w:eastAsia="Times New Roman" w:hAnsi="Arial" w:cs="Arial"/>
                <w:color w:val="000000"/>
                <w:sz w:val="20"/>
                <w:szCs w:val="20"/>
              </w:rPr>
              <w:t>zaak</w:t>
            </w:r>
            <w:ins w:id="6004" w:author="Arjan" w:date="2012-11-16T12:52:00Z">
              <w:r>
                <w:rPr>
                  <w:rFonts w:ascii="Arial" w:eastAsia="Times New Roman" w:hAnsi="Arial" w:cs="Arial"/>
                  <w:color w:val="610E6A"/>
                  <w:sz w:val="20"/>
                  <w:szCs w:val="20"/>
                </w:rPr>
                <w:t>informatieobject</w:t>
              </w:r>
            </w:ins>
            <w:del w:id="6005"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en</w:t>
            </w:r>
            <w:proofErr w:type="spellEnd"/>
            <w:r w:rsidRPr="002517B3">
              <w:rPr>
                <w:rFonts w:ascii="Arial" w:eastAsia="Times New Roman" w:hAnsi="Arial" w:cs="Arial"/>
                <w:color w:val="000000"/>
                <w:sz w:val="20"/>
                <w:szCs w:val="20"/>
              </w:rPr>
              <w:t xml:space="preserve"> een rol gespeeld hebben ten aanzien van een status. Evenwel, </w:t>
            </w:r>
            <w:proofErr w:type="spellStart"/>
            <w:r w:rsidRPr="002517B3">
              <w:rPr>
                <w:rFonts w:ascii="Arial" w:eastAsia="Times New Roman" w:hAnsi="Arial" w:cs="Arial"/>
                <w:color w:val="000000"/>
                <w:sz w:val="20"/>
                <w:szCs w:val="20"/>
              </w:rPr>
              <w:t>njet</w:t>
            </w:r>
            <w:proofErr w:type="spellEnd"/>
            <w:r w:rsidRPr="002517B3">
              <w:rPr>
                <w:rFonts w:ascii="Arial" w:eastAsia="Times New Roman" w:hAnsi="Arial" w:cs="Arial"/>
                <w:color w:val="000000"/>
                <w:sz w:val="20"/>
                <w:szCs w:val="20"/>
              </w:rPr>
              <w:t xml:space="preserve"> in alle gevallen gaat dit op. Zo kunnen er </w:t>
            </w:r>
            <w:ins w:id="6006"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6007"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zijn die weliswaar voor de statusdatum </w:t>
            </w:r>
            <w:proofErr w:type="spellStart"/>
            <w:r w:rsidRPr="002517B3">
              <w:rPr>
                <w:rFonts w:ascii="Arial" w:eastAsia="Times New Roman" w:hAnsi="Arial" w:cs="Arial"/>
                <w:color w:val="000000"/>
                <w:sz w:val="20"/>
                <w:szCs w:val="20"/>
              </w:rPr>
              <w:t>gecreeerd</w:t>
            </w:r>
            <w:proofErr w:type="spellEnd"/>
            <w:r w:rsidRPr="002517B3">
              <w:rPr>
                <w:rFonts w:ascii="Arial" w:eastAsia="Times New Roman" w:hAnsi="Arial" w:cs="Arial"/>
                <w:color w:val="000000"/>
                <w:sz w:val="20"/>
                <w:szCs w:val="20"/>
              </w:rPr>
              <w:t xml:space="preserve"> zijn maar geen rol hebben gespeeld bij het bereiken van die status. En over het bereikt hebben van de status kan gecommuniceerd zijn waarbij de desbetreffende </w:t>
            </w:r>
            <w:ins w:id="6008"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6009"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een creatiedatum hebben na de statusdatum. Deze relatiesoort biedt zaakbehandelende organisaties de mogelijkheid desgewenst dergelijke </w:t>
            </w:r>
            <w:proofErr w:type="spellStart"/>
            <w:r w:rsidRPr="002517B3">
              <w:rPr>
                <w:rFonts w:ascii="Arial" w:eastAsia="Times New Roman" w:hAnsi="Arial" w:cs="Arial"/>
                <w:color w:val="000000"/>
                <w:sz w:val="20"/>
                <w:szCs w:val="20"/>
              </w:rPr>
              <w:t>zaak</w:t>
            </w:r>
            <w:ins w:id="6010"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6011"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en</w:t>
            </w:r>
            <w:proofErr w:type="spellEnd"/>
            <w:r w:rsidRPr="002517B3">
              <w:rPr>
                <w:rFonts w:ascii="Arial" w:eastAsia="Times New Roman" w:hAnsi="Arial" w:cs="Arial"/>
                <w:color w:val="000000"/>
                <w:sz w:val="20"/>
                <w:szCs w:val="20"/>
              </w:rPr>
              <w:t xml:space="preserve"> te relateren aan een bereikte status.</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Cs/>
                <w:color w:val="000000"/>
                <w:sz w:val="20"/>
                <w:szCs w:val="20"/>
              </w:rPr>
            </w:pPr>
            <w:r w:rsidRPr="002517B3">
              <w:rPr>
                <w:rFonts w:ascii="Arial" w:eastAsia="Times New Roman" w:hAnsi="Arial" w:cs="Arial"/>
                <w:bCs/>
                <w:color w:val="000000"/>
                <w:sz w:val="20"/>
                <w:szCs w:val="20"/>
              </w:rPr>
              <w:t>Alleen die status kan gerelateerd zijn die gerelateerd is aan de desbetreffende zaak.</w:t>
            </w:r>
          </w:p>
        </w:tc>
      </w:tr>
    </w:tbl>
    <w:p w:rsidR="002517B3" w:rsidRDefault="002517B3" w:rsidP="00A02BEA"/>
    <w:p w:rsidR="00E555FF" w:rsidRDefault="00F1179F" w:rsidP="006038B0">
      <w:pPr>
        <w:pStyle w:val="Kop1"/>
        <w:pageBreakBefore/>
        <w:ind w:left="431" w:hanging="431"/>
      </w:pPr>
      <w:bookmarkStart w:id="6012" w:name="_Toc348096677"/>
      <w:r>
        <w:lastRenderedPageBreak/>
        <w:t xml:space="preserve">Niet gehonoreerde </w:t>
      </w:r>
      <w:r w:rsidR="00785ED1">
        <w:t>verzoek</w:t>
      </w:r>
      <w:r>
        <w:t>en</w:t>
      </w:r>
      <w:bookmarkEnd w:id="6012"/>
    </w:p>
    <w:p w:rsidR="00F1179F" w:rsidRDefault="00F1179F" w:rsidP="00F1179F">
      <w:r>
        <w:t>In dit hoofdstuk vermelden we de v</w:t>
      </w:r>
      <w:r w:rsidR="00785ED1">
        <w:t>erzoek</w:t>
      </w:r>
      <w:r>
        <w:t xml:space="preserve">en </w:t>
      </w:r>
      <w:r w:rsidR="00785ED1">
        <w:t>tot</w:t>
      </w:r>
      <w:r>
        <w:t xml:space="preserve"> aanpassing van het RGBZ die bediscussieerd zijn maar niet hebben geleid tot wijziging van het RGBZ.</w:t>
      </w:r>
    </w:p>
    <w:p w:rsidR="00372AFB" w:rsidRPr="00372AFB" w:rsidRDefault="00372AFB" w:rsidP="00F1179F">
      <w:pPr>
        <w:rPr>
          <w:rFonts w:asciiTheme="majorHAnsi" w:hAnsiTheme="majorHAnsi"/>
          <w:b/>
          <w:color w:val="E36C0A" w:themeColor="accent6" w:themeShade="BF"/>
        </w:rPr>
      </w:pPr>
      <w:r w:rsidRPr="00372AFB">
        <w:rPr>
          <w:rFonts w:asciiTheme="majorHAnsi" w:hAnsiTheme="majorHAnsi"/>
          <w:b/>
          <w:color w:val="E36C0A" w:themeColor="accent6" w:themeShade="BF"/>
        </w:rPr>
        <w:t>Omzetting van</w:t>
      </w:r>
      <w:r w:rsidR="00C34301">
        <w:rPr>
          <w:rFonts w:asciiTheme="majorHAnsi" w:hAnsiTheme="majorHAnsi"/>
          <w:b/>
          <w:color w:val="E36C0A" w:themeColor="accent6" w:themeShade="BF"/>
        </w:rPr>
        <w:t xml:space="preserve"> gegevensobject naar informatie</w:t>
      </w:r>
      <w:r w:rsidRPr="00372AFB">
        <w:rPr>
          <w:rFonts w:asciiTheme="majorHAnsi" w:hAnsiTheme="majorHAnsi"/>
          <w:b/>
          <w:color w:val="E36C0A" w:themeColor="accent6" w:themeShade="BF"/>
        </w:rPr>
        <w:t>object</w:t>
      </w:r>
    </w:p>
    <w:p w:rsidR="00372AFB" w:rsidRDefault="00575941" w:rsidP="00F1179F">
      <w:r w:rsidRPr="00575941">
        <w:t xml:space="preserve">Een onderdeel van het archiveringsproces is het transformeren van gegevensobjecten naar </w:t>
      </w:r>
      <w:r w:rsidR="00D73EFE">
        <w:t>informatieobject</w:t>
      </w:r>
      <w:r w:rsidRPr="00575941">
        <w:t>en teneinde die om te kunnen zetten naar duurzaam te bewaren informatie-elementen</w:t>
      </w:r>
      <w:r>
        <w:t xml:space="preserve"> (zie de Baseline Informatiehuishouding voor een uitleg van deze terminologie)</w:t>
      </w:r>
      <w:r w:rsidRPr="00575941">
        <w:t xml:space="preserve">. </w:t>
      </w:r>
      <w:r>
        <w:t>Bijvoorbeeld dat bij afsluiting van een zaak ter archivering van die zaak alle zaakgegevens, zoals betrokkenen, zaakobjecten en successievelijke statussen, opgemaakt (t.b.v. leesbaarheid) en vastgelegd worden in een pdf/</w:t>
      </w:r>
      <w:proofErr w:type="spellStart"/>
      <w:r>
        <w:t>A-document</w:t>
      </w:r>
      <w:proofErr w:type="spellEnd"/>
      <w:r>
        <w:t>. Afgevraagd is of</w:t>
      </w:r>
      <w:r w:rsidRPr="00575941">
        <w:t xml:space="preserve"> die transformatie aanpassing of uitbreiding van het RGBZ </w:t>
      </w:r>
      <w:r>
        <w:t>noodzakelijk maakt.</w:t>
      </w:r>
    </w:p>
    <w:p w:rsidR="00575941" w:rsidRDefault="00575941" w:rsidP="00F1179F">
      <w:r>
        <w:t>Geoordeeld is dat bedoelde</w:t>
      </w:r>
      <w:r w:rsidRPr="00575941">
        <w:t xml:space="preserve"> transformatie niet relevant </w:t>
      </w:r>
      <w:r>
        <w:t xml:space="preserve">is </w:t>
      </w:r>
      <w:r w:rsidRPr="00575941">
        <w:t xml:space="preserve">voor het RGBZ. Het gemaakte informatieobject </w:t>
      </w:r>
      <w:r>
        <w:t>wordt</w:t>
      </w:r>
      <w:r w:rsidRPr="00575941">
        <w:t xml:space="preserve"> </w:t>
      </w:r>
      <w:r>
        <w:t>ge</w:t>
      </w:r>
      <w:r w:rsidRPr="00575941">
        <w:t>relate</w:t>
      </w:r>
      <w:r>
        <w:t>e</w:t>
      </w:r>
      <w:r w:rsidRPr="00575941">
        <w:t>r</w:t>
      </w:r>
      <w:r>
        <w:t>d</w:t>
      </w:r>
      <w:r w:rsidRPr="00575941">
        <w:t xml:space="preserve"> aan de betreffende zaak.</w:t>
      </w:r>
      <w:r>
        <w:t xml:space="preserve"> In de </w:t>
      </w:r>
      <w:r w:rsidR="000A21C0">
        <w:t>Omschrijving</w:t>
      </w:r>
      <w:r>
        <w:t xml:space="preserve"> en Titel van het </w:t>
      </w:r>
      <w:r w:rsidR="00D73EFE">
        <w:t>informatieobject</w:t>
      </w:r>
      <w:r>
        <w:t xml:space="preserve"> kan voldoende aang</w:t>
      </w:r>
      <w:r w:rsidR="000A21C0">
        <w:t>e</w:t>
      </w:r>
      <w:r>
        <w:t>duid worden dat het om een getransformeerd gegevensobject gaat</w:t>
      </w:r>
      <w:r w:rsidR="000A21C0">
        <w:t xml:space="preserve"> (bijvoorbeeld 'Verslag zaakkenmerken (d.m.v. transformatie)' of 'Getransformeerd gegevensobject' respectievelijk 'Kenmerken behandeling zaak 123456789 betreffende het ....’).</w:t>
      </w:r>
    </w:p>
    <w:p w:rsidR="00F1179F" w:rsidRPr="00F1179F" w:rsidRDefault="00F1179F" w:rsidP="00F1179F">
      <w:pPr>
        <w:rPr>
          <w:rFonts w:asciiTheme="majorHAnsi" w:hAnsiTheme="majorHAnsi"/>
          <w:b/>
          <w:color w:val="E36C0A" w:themeColor="accent6" w:themeShade="BF"/>
        </w:rPr>
      </w:pPr>
      <w:r w:rsidRPr="00F1179F">
        <w:rPr>
          <w:rFonts w:asciiTheme="majorHAnsi" w:hAnsiTheme="majorHAnsi"/>
          <w:b/>
          <w:color w:val="E36C0A" w:themeColor="accent6" w:themeShade="BF"/>
        </w:rPr>
        <w:t xml:space="preserve">Meer typen OBJECT (via de </w:t>
      </w:r>
      <w:proofErr w:type="spellStart"/>
      <w:r w:rsidRPr="00F1179F">
        <w:rPr>
          <w:rFonts w:asciiTheme="majorHAnsi" w:hAnsiTheme="majorHAnsi"/>
          <w:b/>
          <w:color w:val="E36C0A" w:themeColor="accent6" w:themeShade="BF"/>
        </w:rPr>
        <w:t>ZAAKOBJECT-relatie</w:t>
      </w:r>
      <w:proofErr w:type="spellEnd"/>
      <w:r w:rsidRPr="00F1179F">
        <w:rPr>
          <w:rFonts w:asciiTheme="majorHAnsi" w:hAnsiTheme="majorHAnsi"/>
          <w:b/>
          <w:color w:val="E36C0A" w:themeColor="accent6" w:themeShade="BF"/>
        </w:rPr>
        <w:t>)</w:t>
      </w:r>
    </w:p>
    <w:p w:rsidR="00A651AF" w:rsidRDefault="00A651AF" w:rsidP="00A651AF">
      <w: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rsidR="00A651AF" w:rsidRDefault="00A651AF" w:rsidP="00A651AF">
      <w: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w:t>
      </w:r>
      <w:proofErr w:type="spellStart"/>
      <w:r>
        <w:t>ZAAKOBJECT-relatie</w:t>
      </w:r>
      <w:proofErr w:type="spellEnd"/>
      <w:r>
        <w:t xml:space="preserve"> gerelateerd is aan ZAAK. Er zijn een aantal  redenen dat er voor gekozen is om dit met Ander_zaakobject te (blijven) modelleren. </w:t>
      </w:r>
      <w: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lastRenderedPageBreak/>
        <w:t xml:space="preserve">een service gekoppeld worden. Zo’n service moet er dan zijn d.w.z. er moet een sectormodel zijn waarin die service voorkomt (i.c. </w:t>
      </w:r>
      <w:proofErr w:type="spellStart"/>
      <w:r>
        <w:t>StUF-BG</w:t>
      </w:r>
      <w:proofErr w:type="spellEnd"/>
      <w:r>
        <w:t xml:space="preserve">). </w:t>
      </w:r>
      <w:r>
        <w:br/>
        <w:t>De derde reden is dat het alternatief vereist dat het andere zaakobject onderhouden moet kunnen worden. Gegevens kunnen wijzigen, zoals de geometrie, en het object kan vervallen. Dat betekent dat er mutatieservices moeten zijn in één of ander sectormodel.</w:t>
      </w:r>
    </w:p>
    <w:p w:rsidR="00A41767" w:rsidRPr="00A41767" w:rsidRDefault="00A41767" w:rsidP="00A651AF">
      <w:pPr>
        <w:rPr>
          <w:rFonts w:asciiTheme="majorHAnsi" w:hAnsiTheme="majorHAnsi"/>
          <w:b/>
          <w:color w:val="E36C0A" w:themeColor="accent6" w:themeShade="BF"/>
        </w:rPr>
      </w:pPr>
      <w:r w:rsidRPr="00A41767">
        <w:rPr>
          <w:rFonts w:asciiTheme="majorHAnsi" w:hAnsiTheme="majorHAnsi"/>
          <w:b/>
          <w:color w:val="E36C0A" w:themeColor="accent6" w:themeShade="BF"/>
        </w:rPr>
        <w:t>Resultaattypen per zaaktype</w:t>
      </w:r>
    </w:p>
    <w:p w:rsidR="00AC53DD" w:rsidRDefault="00AC53DD" w:rsidP="00AC53DD">
      <w:r>
        <w:t xml:space="preserve">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w:t>
      </w:r>
      <w:proofErr w:type="spellStart"/>
      <w:r>
        <w:t>resultaattype-gegevens</w:t>
      </w:r>
      <w:proofErr w:type="spellEnd"/>
      <w:r>
        <w:t xml:space="preserve"> (bij ZAAKTYPE) die telkens voor een individuele zaak leiden tot die vernietigingsdatum.</w:t>
      </w:r>
      <w:r>
        <w:br/>
        <w:t>De argumentatie om resultaattypen niet op te nemen was destijds: "In de diverse zakensystemen worden bij de ‘</w:t>
      </w:r>
      <w:proofErr w:type="spellStart"/>
      <w:r>
        <w:t>type-objecttypen</w:t>
      </w:r>
      <w:proofErr w:type="spellEnd"/>
      <w:r>
        <w:t>’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rsidR="00AC53DD" w:rsidRDefault="00AC53DD" w:rsidP="00AC53DD">
      <w: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w:t>
      </w:r>
      <w:proofErr w:type="spellStart"/>
      <w:r>
        <w:t>resultaattypegevens</w:t>
      </w:r>
      <w:proofErr w:type="spellEnd"/>
      <w:r>
        <w:t xml:space="preserve"> niet uitgewisseld worden en (dus) alleen maar gebruikt worden door de applicatie ter sturing van de behandelaar.</w:t>
      </w:r>
    </w:p>
    <w:p w:rsidR="00AC53DD" w:rsidRDefault="00AC53DD" w:rsidP="00AC53DD">
      <w:r>
        <w:t xml:space="preserve">In de hierover gevoerde discussie zijn geen nieuwe inzichten ontstaan dat er een behoefte zou zijn om ook </w:t>
      </w:r>
      <w:proofErr w:type="spellStart"/>
      <w:r>
        <w:t>resultaattype-gegevens</w:t>
      </w:r>
      <w:proofErr w:type="spellEnd"/>
      <w:r>
        <w:t xml:space="preserve"> operationeel uit te wisselen. Aanpassing van het RGBZ op dit punt is niet aan de orde. </w:t>
      </w:r>
      <w:proofErr w:type="spellStart"/>
      <w:r>
        <w:t>Resultaattype-gegevens</w:t>
      </w:r>
      <w:proofErr w:type="spellEnd"/>
      <w:r>
        <w:t xml:space="preserve"> blijven onderdeel van de ZTC (2.0). Uitwisseling van die gegevens om configuratie-instellingen te synchroniseren tussen bijvoorbeeld een zaaksysteem en een DMS is mogelijk m.b.v. ´</w:t>
      </w:r>
      <w:proofErr w:type="spellStart"/>
      <w:r>
        <w:t>StUF-ZTC</w:t>
      </w:r>
      <w:proofErr w:type="spellEnd"/>
      <w:r>
        <w:t>´.</w:t>
      </w:r>
    </w:p>
    <w:p w:rsidR="005056D5" w:rsidRPr="005056D5" w:rsidRDefault="005056D5" w:rsidP="00A651AF">
      <w:pPr>
        <w:rPr>
          <w:rFonts w:asciiTheme="majorHAnsi" w:hAnsiTheme="majorHAnsi"/>
          <w:b/>
          <w:color w:val="E36C0A" w:themeColor="accent6" w:themeShade="BF"/>
        </w:rPr>
      </w:pPr>
      <w:r w:rsidRPr="005056D5">
        <w:rPr>
          <w:rFonts w:asciiTheme="majorHAnsi" w:hAnsiTheme="majorHAnsi"/>
          <w:b/>
          <w:color w:val="E36C0A" w:themeColor="accent6" w:themeShade="BF"/>
        </w:rPr>
        <w:t xml:space="preserve">Meer </w:t>
      </w:r>
      <w:proofErr w:type="spellStart"/>
      <w:r w:rsidRPr="005056D5">
        <w:rPr>
          <w:rFonts w:asciiTheme="majorHAnsi" w:hAnsiTheme="majorHAnsi"/>
          <w:b/>
          <w:color w:val="E36C0A" w:themeColor="accent6" w:themeShade="BF"/>
        </w:rPr>
        <w:t>waardenlijsten</w:t>
      </w:r>
      <w:proofErr w:type="spellEnd"/>
      <w:r w:rsidRPr="005056D5">
        <w:rPr>
          <w:rFonts w:asciiTheme="majorHAnsi" w:hAnsiTheme="majorHAnsi"/>
          <w:b/>
          <w:color w:val="E36C0A" w:themeColor="accent6" w:themeShade="BF"/>
        </w:rPr>
        <w:t xml:space="preserve"> voor </w:t>
      </w:r>
      <w:proofErr w:type="spellStart"/>
      <w:r w:rsidRPr="005056D5">
        <w:rPr>
          <w:rFonts w:asciiTheme="majorHAnsi" w:hAnsiTheme="majorHAnsi"/>
          <w:b/>
          <w:color w:val="E36C0A" w:themeColor="accent6" w:themeShade="BF"/>
        </w:rPr>
        <w:t>type-aanduidingen</w:t>
      </w:r>
      <w:proofErr w:type="spellEnd"/>
    </w:p>
    <w:p w:rsidR="005056D5" w:rsidRDefault="005056D5" w:rsidP="005056D5">
      <w:pPr>
        <w:spacing w:after="0"/>
      </w:pPr>
      <w: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rsidR="005056D5" w:rsidRDefault="005056D5" w:rsidP="005056D5">
      <w:pPr>
        <w:pStyle w:val="Lijstalinea"/>
        <w:numPr>
          <w:ilvl w:val="0"/>
          <w:numId w:val="16"/>
        </w:numPr>
        <w:spacing w:after="0"/>
        <w:ind w:left="425" w:hanging="357"/>
      </w:pPr>
      <w:r>
        <w:t>Het doel van een generieke omschrijving is om in de uitwisseling van informatie tussen verschillende applicaties of leveranciers een zelfde taal te kunnen spreken.</w:t>
      </w:r>
    </w:p>
    <w:p w:rsidR="005056D5" w:rsidRDefault="005056D5" w:rsidP="005056D5">
      <w:pPr>
        <w:pStyle w:val="Lijstalinea"/>
        <w:numPr>
          <w:ilvl w:val="0"/>
          <w:numId w:val="16"/>
        </w:numPr>
        <w:spacing w:after="0"/>
        <w:ind w:left="425" w:hanging="357"/>
      </w:pPr>
      <w:r>
        <w:t>Een gemeente kan voor iedere generieke omschrijving een gemeente specifieke omschrijving hanteren. Dit wordt ondersteund met het element 'omschrijving' (voorbeeld: statustype omschrijving).</w:t>
      </w:r>
    </w:p>
    <w:p w:rsidR="005056D5" w:rsidRDefault="005056D5" w:rsidP="00A651AF">
      <w:r>
        <w:lastRenderedPageBreak/>
        <w:t xml:space="preserve">In de hierover gevoerde discussie blijkt de behoefte aan </w:t>
      </w:r>
      <w:proofErr w:type="spellStart"/>
      <w:r>
        <w:t>waardenlijsten</w:t>
      </w:r>
      <w:proofErr w:type="spellEnd"/>
      <w:r>
        <w:t xml:space="preserve"> onvoldoende aangetoond te kunnen worden en blijkt het niet doenlijk om (nu) </w:t>
      </w:r>
      <w:proofErr w:type="spellStart"/>
      <w:r>
        <w:t>waardenlijsten</w:t>
      </w:r>
      <w:proofErr w:type="spellEnd"/>
      <w:r>
        <w:t xml:space="preserve"> vast te stellen. Hiervan  zien we dan ook af. Wel is er een behoefte aan overzichten van ‘</w:t>
      </w:r>
      <w:proofErr w:type="spellStart"/>
      <w:r>
        <w:t>voorbeeld-waarden</w:t>
      </w:r>
      <w:proofErr w:type="spellEnd"/>
      <w:r>
        <w:t>’ Dit valt evenwel buiten de scope van het RGBZ. Wellicht dat de zaaktypen die op basis van de ZTC 2.0 gespecificeerd gaan worden, hierin gaan voorzien.</w:t>
      </w:r>
    </w:p>
    <w:p w:rsidR="00042D72" w:rsidRPr="00042D72" w:rsidRDefault="00042D72" w:rsidP="00A651AF">
      <w:pPr>
        <w:rPr>
          <w:rFonts w:asciiTheme="majorHAnsi" w:hAnsiTheme="majorHAnsi"/>
          <w:b/>
          <w:color w:val="E36C0A" w:themeColor="accent6" w:themeShade="BF"/>
        </w:rPr>
      </w:pPr>
      <w:r w:rsidRPr="00042D72">
        <w:rPr>
          <w:rFonts w:asciiTheme="majorHAnsi" w:hAnsiTheme="majorHAnsi"/>
          <w:b/>
          <w:color w:val="E36C0A" w:themeColor="accent6" w:themeShade="BF"/>
        </w:rPr>
        <w:t>Bewaartermijn zaakdossier en document</w:t>
      </w:r>
    </w:p>
    <w:p w:rsidR="00042D72" w:rsidRDefault="00042D72" w:rsidP="00042D72">
      <w: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rsidR="00042D72" w:rsidRDefault="00042D72" w:rsidP="00042D72">
      <w:r>
        <w:t xml:space="preserve">Geoordeeld is dat het toch een zaakkenmerk blijft. In regelgeving is inderdaad bepaald welk  type document hoe lang bewaard moet blijven. Dat is evenwel niet alleen afhankelijk van het </w:t>
      </w:r>
      <w:proofErr w:type="spellStart"/>
      <w:r>
        <w:t>documentype</w:t>
      </w:r>
      <w:proofErr w:type="spellEnd"/>
      <w:r>
        <w:t xml:space="preserv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br/>
        <w:t xml:space="preserve">Verder kiezen we er voor om het zaakdossier als geheel te bewaren d.w.z. alle zich daarin bevindende documenten even lang te bewaren. Dat betekent dat we niet per document(type) willen weten hoe lang dat bewaard moet worden maar per </w:t>
      </w:r>
      <w:proofErr w:type="spellStart"/>
      <w:r>
        <w:t>zaakdossiertype</w:t>
      </w:r>
      <w:proofErr w:type="spellEnd"/>
      <w:r>
        <w:t xml:space="preserve"> </w:t>
      </w:r>
      <w:proofErr w:type="spellStart"/>
      <w:r>
        <w:t>i.c.m</w:t>
      </w:r>
      <w:proofErr w:type="spellEnd"/>
      <w:r>
        <w:t xml:space="preserve">. het resultaat van de zaakbehandeling. </w:t>
      </w:r>
    </w:p>
    <w:p w:rsidR="00A651AF" w:rsidRPr="0020184D" w:rsidRDefault="0020184D" w:rsidP="00A651AF">
      <w:pPr>
        <w:rPr>
          <w:rFonts w:asciiTheme="majorHAnsi" w:hAnsiTheme="majorHAnsi"/>
          <w:b/>
          <w:color w:val="E36C0A" w:themeColor="accent6" w:themeShade="BF"/>
        </w:rPr>
      </w:pPr>
      <w:r w:rsidRPr="0020184D">
        <w:rPr>
          <w:rFonts w:asciiTheme="majorHAnsi" w:hAnsiTheme="majorHAnsi"/>
          <w:b/>
          <w:color w:val="E36C0A" w:themeColor="accent6" w:themeShade="BF"/>
        </w:rPr>
        <w:t xml:space="preserve">Opnemen </w:t>
      </w:r>
      <w:proofErr w:type="spellStart"/>
      <w:r w:rsidRPr="0020184D">
        <w:rPr>
          <w:rFonts w:asciiTheme="majorHAnsi" w:hAnsiTheme="majorHAnsi"/>
          <w:b/>
          <w:color w:val="E36C0A" w:themeColor="accent6" w:themeShade="BF"/>
        </w:rPr>
        <w:t>zaaktype-specifieke</w:t>
      </w:r>
      <w:proofErr w:type="spellEnd"/>
      <w:r w:rsidRPr="0020184D">
        <w:rPr>
          <w:rFonts w:asciiTheme="majorHAnsi" w:hAnsiTheme="majorHAnsi"/>
          <w:b/>
          <w:color w:val="E36C0A" w:themeColor="accent6" w:themeShade="BF"/>
        </w:rPr>
        <w:t xml:space="preserve"> kenmerken</w:t>
      </w:r>
    </w:p>
    <w:p w:rsidR="0020184D" w:rsidRDefault="0020184D" w:rsidP="0020184D">
      <w: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rsidR="0020184D" w:rsidRDefault="0020184D" w:rsidP="0020184D">
      <w: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rsidR="0020184D" w:rsidRDefault="0020184D" w:rsidP="0020184D">
      <w:r>
        <w:t xml:space="preserve">Geoordeeld is dat dergelijke </w:t>
      </w:r>
      <w:proofErr w:type="spellStart"/>
      <w:r>
        <w:t>zaaktype-specifieke</w:t>
      </w:r>
      <w:proofErr w:type="spellEnd"/>
      <w:r>
        <w:t xml:space="preserve"> gegevens niet in het RGBZ opgenomen moeten worden. Het RGBZ is generiek, d.w.z. zaak- en </w:t>
      </w:r>
      <w:proofErr w:type="spellStart"/>
      <w:r>
        <w:t>zaaktype-onafhankelijk</w:t>
      </w:r>
      <w:proofErr w:type="spellEnd"/>
      <w:r>
        <w:t xml:space="preserve">, en moet dat blijven aangezien dat de ‘scope’ van het RGBZ is. Bovendien, elk </w:t>
      </w:r>
      <w:proofErr w:type="spellStart"/>
      <w:r>
        <w:t>zaaktype-specifiek</w:t>
      </w:r>
      <w:proofErr w:type="spellEnd"/>
      <w:r>
        <w:t xml:space="preserve"> gegeven moet gespecificeerd worden. Het generiek modelleren van dergelijke gegevens in het RGBZ biedt hiervoor onvoldoende mogelijkheden. Voor het specifiek modelleren van dergelijke gegevens is het RGBZ niet bedoeld. Dat dient plaats te vinden in een desbetreffend </w:t>
      </w:r>
      <w:proofErr w:type="spellStart"/>
      <w:r>
        <w:t>sector-informatiemodel</w:t>
      </w:r>
      <w:proofErr w:type="spellEnd"/>
      <w:r>
        <w:t>.</w:t>
      </w:r>
    </w:p>
    <w:p w:rsidR="0020184D" w:rsidRDefault="0020184D" w:rsidP="0020184D">
      <w:r>
        <w:t xml:space="preserve">Wel onderkend wordt de behoefte aan uitwisseling van dergelijke gegevens in combinatie met generieke zaakgegevens. Aanbevolen wordt om de oplossing daarvoor te zoeken in </w:t>
      </w:r>
      <w:proofErr w:type="spellStart"/>
      <w:r>
        <w:t>StUF</w:t>
      </w:r>
      <w:proofErr w:type="spellEnd"/>
      <w:r>
        <w:t xml:space="preserve">, gebruik </w:t>
      </w:r>
      <w:r>
        <w:lastRenderedPageBreak/>
        <w:t xml:space="preserve">makend van zowel StUF-Zaken als het </w:t>
      </w:r>
      <w:proofErr w:type="spellStart"/>
      <w:r>
        <w:t>StUF-sectormodel</w:t>
      </w:r>
      <w:proofErr w:type="spellEnd"/>
      <w:r>
        <w:t xml:space="preserve"> waarvan het desbetreffende </w:t>
      </w:r>
      <w:proofErr w:type="spellStart"/>
      <w:r>
        <w:t>zaaktype-specifieke</w:t>
      </w:r>
      <w:proofErr w:type="spellEnd"/>
      <w:r>
        <w:t xml:space="preserve"> gegeven deel uit maakt. </w:t>
      </w:r>
    </w:p>
    <w:p w:rsidR="00054557" w:rsidRPr="00054557" w:rsidRDefault="00054557" w:rsidP="0020184D">
      <w:pPr>
        <w:rPr>
          <w:rFonts w:asciiTheme="majorHAnsi" w:hAnsiTheme="majorHAnsi"/>
          <w:b/>
          <w:color w:val="E36C0A" w:themeColor="accent6" w:themeShade="BF"/>
        </w:rPr>
      </w:pPr>
      <w:r w:rsidRPr="00054557">
        <w:rPr>
          <w:rFonts w:asciiTheme="majorHAnsi" w:hAnsiTheme="majorHAnsi"/>
          <w:b/>
          <w:color w:val="E36C0A" w:themeColor="accent6" w:themeShade="BF"/>
        </w:rPr>
        <w:t>Checklisten en activiteiten</w:t>
      </w:r>
      <w:r w:rsidR="00F73CAD">
        <w:rPr>
          <w:rFonts w:asciiTheme="majorHAnsi" w:hAnsiTheme="majorHAnsi"/>
          <w:b/>
          <w:color w:val="E36C0A" w:themeColor="accent6" w:themeShade="BF"/>
        </w:rPr>
        <w:t xml:space="preserve"> opnemen</w:t>
      </w:r>
    </w:p>
    <w:p w:rsidR="00054557" w:rsidRDefault="00401C6B" w:rsidP="0020184D">
      <w:r w:rsidRPr="00401C6B">
        <w:t>Veel zaaksystemen hebben de mogelijkheid stappen</w:t>
      </w:r>
      <w:r>
        <w:t xml:space="preserve">, </w:t>
      </w:r>
      <w:r w:rsidRPr="00401C6B">
        <w:t>activiteiten</w:t>
      </w:r>
      <w:r>
        <w:t xml:space="preserve"> en/of </w:t>
      </w:r>
      <w:r w:rsidRPr="00401C6B">
        <w:t xml:space="preserve">taken uit te zetten onder een bepaald zaaktype, anderen werken met checklisten. </w:t>
      </w:r>
      <w:r>
        <w:t>Overwogen is om</w:t>
      </w:r>
      <w:r w:rsidRPr="00401C6B">
        <w:t xml:space="preserve"> activiteiten en checklisten bij een zaak op</w:t>
      </w:r>
      <w:r>
        <w:t xml:space="preserve"> te nem</w:t>
      </w:r>
      <w:r w:rsidRPr="00401C6B">
        <w:t>en in het RGBZ</w:t>
      </w:r>
      <w:r>
        <w:t xml:space="preserve">.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w:t>
      </w:r>
      <w:proofErr w:type="spellStart"/>
      <w:r>
        <w:t>back-office</w:t>
      </w:r>
      <w:proofErr w:type="spellEnd"/>
      <w:r>
        <w:t>’ te ondersteun</w:t>
      </w:r>
      <w:r w:rsidR="003C6417">
        <w:t>en</w:t>
      </w:r>
      <w:r>
        <w:t xml:space="preserve"> om van een status naar een volgende status te komen (“het is geen </w:t>
      </w:r>
      <w:proofErr w:type="spellStart"/>
      <w:r>
        <w:t>workflow-systematiek</w:t>
      </w:r>
      <w:proofErr w:type="spellEnd"/>
      <w:r>
        <w:t xml:space="preserve">”). Dergelijke ondersteuning kan in zaaksystemen geboden worden, informatie daarover wordt niet uitgewisseld want is vanuit de scope van het RGBZ niet relevant.   </w:t>
      </w:r>
    </w:p>
    <w:p w:rsidR="00F1179F" w:rsidRDefault="00107D49" w:rsidP="00F1179F">
      <w:r>
        <w:t>Overigens gaat de ZTC wel ondersteuning bieden voor checklisten. Dit vindt plaats vanuit de optiek van besturing van zaakuitoefening. Juist op dit punt zit het verschil in scope tussen RGBZ en ZTC.</w:t>
      </w:r>
    </w:p>
    <w:p w:rsidR="00F73CAD" w:rsidRPr="00F73CAD" w:rsidRDefault="00F73CAD" w:rsidP="00F1179F">
      <w:pPr>
        <w:rPr>
          <w:rFonts w:asciiTheme="majorHAnsi" w:hAnsiTheme="majorHAnsi"/>
          <w:b/>
          <w:color w:val="E36C0A" w:themeColor="accent6" w:themeShade="BF"/>
        </w:rPr>
      </w:pPr>
      <w:r w:rsidRPr="00F73CAD">
        <w:rPr>
          <w:rFonts w:asciiTheme="majorHAnsi" w:hAnsiTheme="majorHAnsi"/>
          <w:b/>
          <w:color w:val="E36C0A" w:themeColor="accent6" w:themeShade="BF"/>
        </w:rPr>
        <w:t>Startdatum zaak optioneel</w:t>
      </w:r>
    </w:p>
    <w:p w:rsidR="00F73CAD" w:rsidRDefault="009946C9" w:rsidP="00F73CAD">
      <w:r>
        <w:t xml:space="preserve">Het </w:t>
      </w:r>
      <w:proofErr w:type="spellStart"/>
      <w:r>
        <w:t>zaak-gegeven</w:t>
      </w:r>
      <w:proofErr w:type="spellEnd"/>
      <w:r>
        <w:t xml:space="preserve"> Startdatum moet voorzien zijn van een waarde. De </w:t>
      </w:r>
      <w:r w:rsidR="00F73CAD">
        <w:t xml:space="preserve">definitie </w:t>
      </w:r>
      <w:r>
        <w:t>van de attribuutsoort is</w:t>
      </w:r>
      <w:r w:rsidR="00F73CAD">
        <w:t xml:space="preserve"> 'De datum waarop met de uitvoering van de zaak is gestart'.</w:t>
      </w:r>
      <w:r>
        <w:t xml:space="preserve"> Als interpretatie van deze definitie wordt geponeerd dat “een </w:t>
      </w:r>
      <w:r w:rsidR="00F73CAD">
        <w:t>zaak ook kan bestaan zonder startdatum. De zaak kan al aanwezig zijn in het zakenmagazijn, zonder dat de uitvoering van de zaak al gestart is.</w:t>
      </w:r>
      <w:r>
        <w:t xml:space="preserve">” Voorgesteld is </w:t>
      </w:r>
      <w:r w:rsidR="00F73CAD">
        <w:t xml:space="preserve">om </w:t>
      </w:r>
      <w:r>
        <w:t>dit attribuutsoort</w:t>
      </w:r>
      <w:r w:rsidR="00F73CAD">
        <w:t xml:space="preserve"> als optioneel te definiëren. </w:t>
      </w:r>
      <w:r>
        <w:t xml:space="preserve">Het </w:t>
      </w:r>
      <w:proofErr w:type="spellStart"/>
      <w:r>
        <w:t>zaak-gegeven</w:t>
      </w:r>
      <w:proofErr w:type="spellEnd"/>
      <w:r>
        <w:t xml:space="preserve"> R</w:t>
      </w:r>
      <w:r w:rsidR="00F73CAD">
        <w:t>egistratiedatum van de zaak blijft daarentegen wel verplicht.</w:t>
      </w:r>
    </w:p>
    <w:p w:rsidR="009946C9" w:rsidRDefault="009946C9" w:rsidP="00F73CAD">
      <w: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t xml:space="preserve">Van </w:t>
      </w:r>
      <w:r>
        <w:t xml:space="preserve"> zaken zonder startdatum valt de voortgang niet te bewaken. </w:t>
      </w:r>
    </w:p>
    <w:p w:rsidR="00394E66" w:rsidRDefault="00394E66" w:rsidP="00F73CAD">
      <w:r>
        <w:t xml:space="preserve">Het staat partijen vrij om in hun zaaksysteem of andere registraties zaken zonder startdatum te registreren mits informatie hierover niet op basis van het RGBZ </w:t>
      </w:r>
      <w:proofErr w:type="spellStart"/>
      <w:r>
        <w:t>cq</w:t>
      </w:r>
      <w:proofErr w:type="spellEnd"/>
      <w:r>
        <w:t xml:space="preserve">. met </w:t>
      </w:r>
      <w:proofErr w:type="spellStart"/>
      <w:r>
        <w:t>StUF-Zkn</w:t>
      </w:r>
      <w:proofErr w:type="spellEnd"/>
      <w:r>
        <w:t xml:space="preserve"> uitgewisseld wordt. </w:t>
      </w:r>
    </w:p>
    <w:p w:rsidR="00F1179F" w:rsidRDefault="00F1179F" w:rsidP="00F1179F"/>
    <w:p w:rsidR="00964A60" w:rsidRDefault="00964A60">
      <w:r>
        <w:br w:type="page"/>
      </w:r>
    </w:p>
    <w:p w:rsidR="00964A60" w:rsidRDefault="00964A60" w:rsidP="00964A60">
      <w:pPr>
        <w:pStyle w:val="Kop1"/>
        <w:numPr>
          <w:ilvl w:val="0"/>
          <w:numId w:val="0"/>
        </w:numPr>
      </w:pPr>
      <w:bookmarkStart w:id="6013" w:name="_Toc348096678"/>
      <w:r>
        <w:lastRenderedPageBreak/>
        <w:t>Bijlage 1: Leden werkgroep doorontwikkeling RGBZ</w:t>
      </w:r>
      <w:bookmarkEnd w:id="6013"/>
    </w:p>
    <w:p w:rsidR="00A27770" w:rsidRDefault="00A27770" w:rsidP="00A27770"/>
    <w:p w:rsidR="00A27770" w:rsidRDefault="00A27770" w:rsidP="00A27770">
      <w:pPr>
        <w:pStyle w:val="Lijstalinea"/>
        <w:numPr>
          <w:ilvl w:val="0"/>
          <w:numId w:val="33"/>
        </w:numPr>
      </w:pPr>
      <w:r>
        <w:t>Rindert Dijkstra</w:t>
      </w:r>
      <w:r>
        <w:tab/>
        <w:t>(Gemeente Apeldoorn)</w:t>
      </w:r>
    </w:p>
    <w:p w:rsidR="00A27770" w:rsidRDefault="00A27770" w:rsidP="00A27770">
      <w:pPr>
        <w:pStyle w:val="Lijstalinea"/>
        <w:numPr>
          <w:ilvl w:val="0"/>
          <w:numId w:val="33"/>
        </w:numPr>
      </w:pPr>
      <w:proofErr w:type="spellStart"/>
      <w:r>
        <w:t>Brenda</w:t>
      </w:r>
      <w:proofErr w:type="spellEnd"/>
      <w:r>
        <w:t xml:space="preserve"> de Graaf (Gemeente Den Haag)</w:t>
      </w:r>
    </w:p>
    <w:p w:rsidR="00A27770" w:rsidRDefault="00A27770" w:rsidP="00A27770">
      <w:pPr>
        <w:pStyle w:val="Lijstalinea"/>
        <w:numPr>
          <w:ilvl w:val="0"/>
          <w:numId w:val="33"/>
        </w:numPr>
      </w:pPr>
      <w:r>
        <w:t>Alexander van Holstein (Gemeente Tilburg)</w:t>
      </w:r>
    </w:p>
    <w:p w:rsidR="00A27770" w:rsidRDefault="00A27770" w:rsidP="00A27770">
      <w:pPr>
        <w:pStyle w:val="Lijstalinea"/>
        <w:numPr>
          <w:ilvl w:val="0"/>
          <w:numId w:val="33"/>
        </w:numPr>
      </w:pPr>
      <w:r>
        <w:t>Adri Paap (Gemeente Woerden)</w:t>
      </w:r>
    </w:p>
    <w:p w:rsidR="00A27770" w:rsidRDefault="00A27770" w:rsidP="00A27770">
      <w:pPr>
        <w:pStyle w:val="Lijstalinea"/>
        <w:numPr>
          <w:ilvl w:val="0"/>
          <w:numId w:val="33"/>
        </w:numPr>
      </w:pPr>
      <w:r>
        <w:t>Annemiek Droogh (Waarderingskamer)</w:t>
      </w:r>
    </w:p>
    <w:p w:rsidR="00A27770" w:rsidRDefault="00A27770" w:rsidP="00A27770">
      <w:pPr>
        <w:pStyle w:val="Lijstalinea"/>
        <w:numPr>
          <w:ilvl w:val="0"/>
          <w:numId w:val="33"/>
        </w:numPr>
      </w:pPr>
      <w:r>
        <w:t>Roel de Bruin (Centric)</w:t>
      </w:r>
    </w:p>
    <w:p w:rsidR="00A27770" w:rsidRDefault="00A27770" w:rsidP="00A27770">
      <w:pPr>
        <w:pStyle w:val="Lijstalinea"/>
        <w:numPr>
          <w:ilvl w:val="0"/>
          <w:numId w:val="33"/>
        </w:numPr>
      </w:pPr>
      <w:r>
        <w:t xml:space="preserve">Theo </w:t>
      </w:r>
      <w:proofErr w:type="spellStart"/>
      <w:r>
        <w:t>Raets</w:t>
      </w:r>
      <w:proofErr w:type="spellEnd"/>
      <w:r>
        <w:t xml:space="preserve"> (</w:t>
      </w:r>
      <w:proofErr w:type="spellStart"/>
      <w:r>
        <w:t>Circle</w:t>
      </w:r>
      <w:proofErr w:type="spellEnd"/>
      <w:r>
        <w:t>)</w:t>
      </w:r>
    </w:p>
    <w:p w:rsidR="00A27770" w:rsidRDefault="00A27770" w:rsidP="00A27770">
      <w:pPr>
        <w:pStyle w:val="Lijstalinea"/>
        <w:numPr>
          <w:ilvl w:val="0"/>
          <w:numId w:val="33"/>
        </w:numPr>
      </w:pPr>
      <w:r>
        <w:t>Jurgen Aarden (Gouw IT)</w:t>
      </w:r>
    </w:p>
    <w:p w:rsidR="00A27770" w:rsidRDefault="00A27770" w:rsidP="00A27770">
      <w:pPr>
        <w:pStyle w:val="Lijstalinea"/>
        <w:numPr>
          <w:ilvl w:val="0"/>
          <w:numId w:val="33"/>
        </w:numPr>
      </w:pPr>
      <w:r>
        <w:t xml:space="preserve">Robert </w:t>
      </w:r>
      <w:proofErr w:type="spellStart"/>
      <w:r>
        <w:t>Parhonyi</w:t>
      </w:r>
      <w:proofErr w:type="spellEnd"/>
      <w:r>
        <w:t xml:space="preserve"> (</w:t>
      </w:r>
      <w:proofErr w:type="spellStart"/>
      <w:r>
        <w:t>InterAccess</w:t>
      </w:r>
      <w:proofErr w:type="spellEnd"/>
      <w:r>
        <w:t>)</w:t>
      </w:r>
    </w:p>
    <w:p w:rsidR="00A27770" w:rsidRDefault="00A27770" w:rsidP="00A27770">
      <w:pPr>
        <w:pStyle w:val="Lijstalinea"/>
        <w:numPr>
          <w:ilvl w:val="0"/>
          <w:numId w:val="33"/>
        </w:numPr>
      </w:pPr>
      <w:r>
        <w:t>Dennis de Wit (PinkRoccade)</w:t>
      </w:r>
    </w:p>
    <w:p w:rsidR="00A27770" w:rsidRDefault="00A27770" w:rsidP="00A27770">
      <w:pPr>
        <w:pStyle w:val="Lijstalinea"/>
        <w:numPr>
          <w:ilvl w:val="0"/>
          <w:numId w:val="33"/>
        </w:numPr>
      </w:pPr>
      <w:r>
        <w:t>Bastiaan Ligt (</w:t>
      </w:r>
      <w:proofErr w:type="spellStart"/>
      <w:r>
        <w:t>RoXit</w:t>
      </w:r>
      <w:proofErr w:type="spellEnd"/>
      <w:r>
        <w:t>)</w:t>
      </w:r>
    </w:p>
    <w:p w:rsidR="00A27770" w:rsidRDefault="00A27770" w:rsidP="00A27770">
      <w:pPr>
        <w:pStyle w:val="Lijstalinea"/>
        <w:numPr>
          <w:ilvl w:val="0"/>
          <w:numId w:val="33"/>
        </w:numPr>
      </w:pPr>
      <w:r>
        <w:t>Ellen Debats (KING)</w:t>
      </w:r>
    </w:p>
    <w:p w:rsidR="00A27770" w:rsidRDefault="00A27770" w:rsidP="00A27770">
      <w:pPr>
        <w:pStyle w:val="Lijstalinea"/>
        <w:numPr>
          <w:ilvl w:val="0"/>
          <w:numId w:val="33"/>
        </w:numPr>
      </w:pPr>
      <w:r>
        <w:t xml:space="preserve">Arjan Kloosterboer (KING; redacteur) </w:t>
      </w:r>
    </w:p>
    <w:p w:rsidR="00F1179F" w:rsidRDefault="00F1179F" w:rsidP="00F1179F"/>
    <w:p w:rsidR="00420D09" w:rsidRPr="00F1179F" w:rsidRDefault="00420D09" w:rsidP="00F1179F">
      <w:pPr>
        <w:sectPr w:rsidR="00420D09" w:rsidRPr="00F1179F" w:rsidSect="0015040A">
          <w:headerReference w:type="default" r:id="rId14"/>
          <w:footerReference w:type="default" r:id="rId15"/>
          <w:pgSz w:w="11906" w:h="16838"/>
          <w:pgMar w:top="1417" w:right="1417" w:bottom="1417" w:left="1417" w:header="708" w:footer="708" w:gutter="0"/>
          <w:cols w:space="708"/>
          <w:titlePg/>
          <w:docGrid w:linePitch="360"/>
        </w:sectPr>
      </w:pPr>
    </w:p>
    <w:p w:rsidR="00E555FF" w:rsidRDefault="00C34301" w:rsidP="00E555FF">
      <w:pPr>
        <w:pStyle w:val="Kop1"/>
        <w:numPr>
          <w:ilvl w:val="0"/>
          <w:numId w:val="0"/>
        </w:numPr>
      </w:pPr>
      <w:bookmarkStart w:id="6014" w:name="_Toc348096679"/>
      <w:r>
        <w:lastRenderedPageBreak/>
        <w:t xml:space="preserve">Bijlage </w:t>
      </w:r>
      <w:r w:rsidR="0009458E">
        <w:t>2</w:t>
      </w:r>
      <w:r>
        <w:t xml:space="preserve">: </w:t>
      </w:r>
      <w:proofErr w:type="spellStart"/>
      <w:r>
        <w:t>Informatie</w:t>
      </w:r>
      <w:r w:rsidR="00E555FF">
        <w:t>objectomschrijvingen</w:t>
      </w:r>
      <w:proofErr w:type="spellEnd"/>
      <w:r w:rsidR="00E555FF">
        <w:t xml:space="preserve"> generiek</w:t>
      </w:r>
      <w:bookmarkEnd w:id="6014"/>
    </w:p>
    <w:p w:rsidR="00E555FF" w:rsidRDefault="00E555FF" w:rsidP="00A02BEA">
      <w:r>
        <w:t xml:space="preserve">Hieronder vermelden we de gewijzigde </w:t>
      </w:r>
      <w:proofErr w:type="spellStart"/>
      <w:r>
        <w:t>waardenlijst</w:t>
      </w:r>
      <w:proofErr w:type="spellEnd"/>
      <w:r>
        <w:t>.</w:t>
      </w:r>
    </w:p>
    <w:tbl>
      <w:tblPr>
        <w:tblW w:w="14175" w:type="dxa"/>
        <w:tblInd w:w="55" w:type="dxa"/>
        <w:tblCellMar>
          <w:left w:w="70" w:type="dxa"/>
          <w:right w:w="70" w:type="dxa"/>
        </w:tblCellMar>
        <w:tblLook w:val="04A0"/>
      </w:tblPr>
      <w:tblGrid>
        <w:gridCol w:w="2283"/>
        <w:gridCol w:w="2127"/>
        <w:gridCol w:w="1134"/>
        <w:gridCol w:w="3777"/>
        <w:gridCol w:w="2885"/>
        <w:gridCol w:w="1969"/>
      </w:tblGrid>
      <w:tr w:rsidR="00E555FF" w:rsidRPr="00E555FF" w:rsidTr="00E555FF">
        <w:trPr>
          <w:trHeight w:val="300"/>
          <w:tblHeader/>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proofErr w:type="spellStart"/>
            <w:r>
              <w:rPr>
                <w:rFonts w:ascii="Calibri" w:eastAsia="Times New Roman" w:hAnsi="Calibri" w:cs="Times New Roman"/>
                <w:b/>
                <w:bCs/>
                <w:color w:val="000000"/>
                <w:lang w:eastAsia="nl-NL"/>
              </w:rPr>
              <w:t>T</w:t>
            </w:r>
            <w:r w:rsidRPr="00E555FF">
              <w:rPr>
                <w:rFonts w:ascii="Calibri" w:eastAsia="Times New Roman" w:hAnsi="Calibri" w:cs="Times New Roman"/>
                <w:b/>
                <w:bCs/>
                <w:color w:val="000000"/>
                <w:lang w:eastAsia="nl-NL"/>
              </w:rPr>
              <w:t>ype</w:t>
            </w:r>
            <w:r>
              <w:rPr>
                <w:rFonts w:ascii="Calibri" w:eastAsia="Times New Roman" w:hAnsi="Calibri" w:cs="Times New Roman"/>
                <w:b/>
                <w:bCs/>
                <w:color w:val="000000"/>
                <w:lang w:eastAsia="nl-NL"/>
              </w:rPr>
              <w:t>-omschrijving</w:t>
            </w:r>
            <w:proofErr w:type="spellEnd"/>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proofErr w:type="spellStart"/>
            <w:r w:rsidRPr="00E555FF">
              <w:rPr>
                <w:rFonts w:ascii="Calibri" w:eastAsia="Times New Roman" w:hAnsi="Calibri" w:cs="Times New Roman"/>
                <w:b/>
                <w:bCs/>
                <w:color w:val="000000"/>
                <w:lang w:eastAsia="nl-NL"/>
              </w:rPr>
              <w:t>NEN-hierarchie</w:t>
            </w:r>
            <w:proofErr w:type="spellEnd"/>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Herkomst</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Definitie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Opmerking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Wijziging</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Uitwerking van een mening of aanbeveling over een bepaald(e) object, subject, handeling, proces of dienst.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Aanbeveling over de wijze van handelen ten aanzien van een bepaald object, subject, handeling, proces of dienst.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 &gt;  Voordracht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 voor het toekennen van een functie of bevoegdheden aan een persoon.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op tweedimensionale wijze een object, persoon of situatie weergeeft.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Film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Film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Met optische middelen en met behulp van fotografische technieken vervaardigd bewegend beeld.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Foto</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Foto</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Met optische middelen en met behulp van fotografische technieken vervaardigde afbeelding. Voorbeelden van fysieke vormen van een foto zijn negatief, diapositief, microfilm, afdruk (op een analoge drager), digitale foto.</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Grafiek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Grafische weergave van de relatie tussen variabelen.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Kaart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Gegeneraliseerde afbeelding (van een deel) van het aardoppervlak.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Meestal zijn kaarten op schaal; thematische kaarten hoeven niet noodzakelijkerwijs op schaal te zijn. Kaarten met een schaal groter dan 1:10.000 worden plattegrond genoemd. Een aantal kaarten verenigd in een band is een kaartboek of een atlas.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'Kaart (geografisch)</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van een of meer objecten of personen vervaardigd door middel van een manuele techniek.</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'Tekening (overig)'</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Technische 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 &gt; Technische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Tekening</w:t>
            </w:r>
            <w:r w:rsidRPr="00E555FF">
              <w:rPr>
                <w:rFonts w:ascii="Calibri" w:eastAsia="Times New Roman" w:hAnsi="Calibri" w:cs="Times New Roman"/>
                <w:color w:val="000000"/>
                <w:lang w:eastAsia="nl-NL"/>
              </w:rPr>
              <w:t xml:space="preserve"> op schaal van een bestaand of ontworpen object of situatie volgens de geldende normen en voorschriften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'Tekening (technisch)'</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Overzicht waarin te verrichten activiteiten of in een vergadering te behandelen punten zijn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Beslissing van een persoon of organisatie die van algemene strekking is, inhoudende een publiek- of privaatrechtelijke rechtshandeling.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Het gaat hier om besluiten in algemene zin, d.w.z. niet alleen van bestuursorganen. De Algemene Wet Bestuursrecht verstaat onder een besluit (art. 1.3): een schriftelijke beslissing van een bestuursorgaan, inhoudende een publiekrechtelijke rechtshandeling.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Beschikking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Beslissing van een persoon of organisatie die van specifieke strekking is, inhoudende een publiek- of privaatrechtelijke rechtshandeling.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De </w:t>
            </w:r>
            <w:proofErr w:type="spellStart"/>
            <w:r w:rsidRPr="00E555FF">
              <w:rPr>
                <w:rFonts w:ascii="Calibri" w:eastAsia="Times New Roman" w:hAnsi="Calibri" w:cs="Times New Roman"/>
                <w:color w:val="000000"/>
                <w:lang w:eastAsia="nl-NL"/>
              </w:rPr>
              <w:t>Algemen</w:t>
            </w:r>
            <w:proofErr w:type="spellEnd"/>
            <w:r w:rsidRPr="00E555FF">
              <w:rPr>
                <w:rFonts w:ascii="Calibri" w:eastAsia="Times New Roman" w:hAnsi="Calibri" w:cs="Times New Roman"/>
                <w:color w:val="000000"/>
                <w:lang w:eastAsia="nl-NL"/>
              </w:rPr>
              <w:t xml:space="preserve"> Wet Bestuursrecht verstaat onder een beschikking (art. 1.3): een besluit dat niet van algemene strekking is, met inbegrip van de afwijzing van een aanvraag daarvan. Hieronder vallen ook verlening, vernietiging, vaststelling en intrekking beschikkingen.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Benoeming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Benoeming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Beschikking op basis waarvan een persoon wordt geautoriseerd bepaalde handelingen uit te voeren dan wel verrichtingen te doen.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 van de (al dan niet na te laten) handelingen waaraan in een latere periode behoort te worden voldaan.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Dwangbevel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Dwangbevel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Opdracht</w:t>
            </w:r>
            <w:r w:rsidRPr="00E555FF">
              <w:rPr>
                <w:rFonts w:ascii="Calibri" w:eastAsia="Times New Roman" w:hAnsi="Calibri" w:cs="Times New Roman"/>
                <w:color w:val="000000"/>
                <w:lang w:eastAsia="nl-NL"/>
              </w:rPr>
              <w:t xml:space="preserve"> uitgaande van een organisatie of functionaris met gezag bekleed aan een persoon, groep personen of organisatie, dat het bevel bevat iets te doen of na te laten.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 (aldaar 'Bevelschrift' geheten)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Lastgeving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Lastgeving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De overeenkomst van </w:t>
            </w:r>
            <w:r w:rsidRPr="00E555FF">
              <w:rPr>
                <w:rFonts w:ascii="Calibri" w:eastAsia="Times New Roman" w:hAnsi="Calibri" w:cs="Times New Roman"/>
                <w:i/>
                <w:iCs/>
                <w:color w:val="000000"/>
                <w:lang w:eastAsia="nl-NL"/>
              </w:rPr>
              <w:t>opdracht</w:t>
            </w:r>
            <w:r w:rsidRPr="00E555FF">
              <w:rPr>
                <w:rFonts w:ascii="Calibri" w:eastAsia="Times New Roman" w:hAnsi="Calibri" w:cs="Times New Roman"/>
                <w:color w:val="000000"/>
                <w:lang w:eastAsia="nl-NL"/>
              </w:rPr>
              <w:t xml:space="preserve"> waarbij de ene partij, de lasthebber, zich jegens de andere partij, de lastgever, verbindt.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art. 7:414 van het Burgerlijk Wetboek.</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Vergunning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Vergunning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Beschikking waarbij iets wordt toegestaan wat voordien verboden was.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Norm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Vrijwillige afspraak tussen belanghebbende partijen over een product, dienst of proces.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Regeling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Regeling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Beslissing van algemene strekking, afkomstig van het daartoe bevoegde overheidsorgaan, betreffende voorschriften die geen wetten in formele zin zijn.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Verordening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Verordening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van een lagere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Voorschrift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Besluit bevattende regels voor het uitvoeren en vormgeven van processen, handelingen, gedragingen, producten en/of diensten.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Wet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van de centrale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'Wetgeving'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blijkt dat een handeling heeft plaatsgevonden.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Ontvangstbevestiging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 &gt; Ontvangstbevestiging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de geadresseerde van een document aan de afzender daarvan laat blijken dat het desbetreffende document ontvangen is.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in een door de traditie bepaalde vorm bestemd om aan degene aan wie het is gericht iets mede te delen.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Begeleidend Schrijven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Begeleidend Schrijven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Document dat het ter beschikking stellen van een nota, een wetsvoorstel, een dienst of een product enz. </w:t>
            </w:r>
            <w:r w:rsidRPr="00E555FF">
              <w:rPr>
                <w:rFonts w:ascii="Calibri" w:eastAsia="Times New Roman" w:hAnsi="Calibri" w:cs="Times New Roman"/>
                <w:color w:val="000000"/>
                <w:lang w:eastAsia="nl-NL"/>
              </w:rPr>
              <w:lastRenderedPageBreak/>
              <w:t>begeleidt.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Sollicitatiebrief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Sollicitatiebrief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waarmee iemand de wens uit om voor bepaalde werkzaamheden een dienstverband aan te gaan.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'Sollicitatie'</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Staat van verschuldigde kosten wegens geleverde goederen, diensten of werkzaamheden.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synoniem is o.a. 'Rekening'.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de identiteit van een persoon  kan worden vastgesteld.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Bericht waarin opgave wordt gedaan van (nog) te verrichten handelingen of een mening wordt gegeven.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Betalingsherinnering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wordt herinnerd een betaalopdracht tot uitvoer te (laten) brengen.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Brochure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Brochure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van beperkte omvang bevattende een algemene kennisgeving met informatieve tekst, veelal over aangeboden goederen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r w:rsidRPr="00E555FF">
              <w:rPr>
                <w:rFonts w:ascii="Calibri" w:eastAsia="Times New Roman" w:hAnsi="Calibri" w:cs="Times New Roman"/>
                <w:color w:val="000000"/>
                <w:lang w:eastAsia="nl-NL"/>
              </w:rPr>
              <w:br/>
              <w:t xml:space="preserve">Een synoniem is o.a. 'Folder'.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Checklist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Checklist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Controlelijst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Circulaire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Circulaire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aan meer dan één geadresseerde met dezelfde inhoud.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Notitie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Notitie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een beperkte en in de regel informele uiteenzetting over een bepaald onderwerp bevat.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Persbericht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Persbericht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Schriftelijke </w:t>
            </w: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aan de (nieuws)media.</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Statistische opgave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Statische opgave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van cijfermatig berekende informatie over de stand van zaken of over handelingen gedurende een periode.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een kennisgeving, bericht, boodschap of verzoek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Aangifte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Aangifte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Schriftelijke verklaring of schriftelijke neerslag van een kennisgeving van een handeling, een waarneming, een zaak of in bezit zijnde gelden en/of goederen.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volgend op een toezegging van participatie, of afname van een dienst of goederen, hetzij als mededinger of als gegadigde.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Afmelding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het niet honoreren van een kennisgeving, bericht, boodschap of verzoek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Bekendmaking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Bekendmaking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Officiele</w:t>
            </w:r>
            <w:proofErr w:type="spellEnd"/>
            <w:r w:rsidRPr="00E555FF">
              <w:rPr>
                <w:rFonts w:ascii="Calibri" w:eastAsia="Times New Roman" w:hAnsi="Calibri" w:cs="Times New Roman"/>
                <w:color w:val="000000"/>
                <w:lang w:eastAsia="nl-NL"/>
              </w:rPr>
              <w:t xml:space="preserve"> </w:t>
            </w:r>
            <w:r w:rsidRPr="00E555FF">
              <w:rPr>
                <w:rFonts w:ascii="Calibri" w:eastAsia="Times New Roman" w:hAnsi="Calibri" w:cs="Times New Roman"/>
                <w:i/>
                <w:iCs/>
                <w:color w:val="000000"/>
                <w:lang w:eastAsia="nl-NL"/>
              </w:rPr>
              <w:t>melding</w:t>
            </w:r>
            <w:r w:rsidRPr="00E555FF">
              <w:rPr>
                <w:rFonts w:ascii="Calibri" w:eastAsia="Times New Roman" w:hAnsi="Calibri" w:cs="Times New Roman"/>
                <w:color w:val="000000"/>
                <w:lang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Kennisgeving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Melding</w:t>
            </w:r>
            <w:r w:rsidRPr="00E555FF">
              <w:rPr>
                <w:rFonts w:ascii="Calibri" w:eastAsia="Times New Roman" w:hAnsi="Calibri" w:cs="Times New Roman"/>
                <w:color w:val="000000"/>
                <w:lang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´Kennisgeving derden´</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Klacht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Klacht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uiting van ontevredenheid of misnoegen over een object, subject of dienst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een feit of gebeurtenis wordt bevestigd dan wel een mening of bedoeling te kennen wordt gegeven.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Akte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Akte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opgemaakt om als bewijs van het daarin gestelde te dienen.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Polis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Polis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xml:space="preserve"> door een verzekeraar dat hij onder bepaalde voorwaarden een financiële of andere prestatie zal leveren.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Verklaring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xml:space="preserve"> met het volledig geformuleerde vonnis van een rechter ter voorlopige of definitieve afdoening van een geding.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Vonnis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Uittreksel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Uittreksel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Afschrift van een gedeelte van of gegevens uit een document.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Aanbod, aanbieding of voorstel van goederen of diensten waarin opgave is gedaan van de prijs.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tussen twee partijen waarbij kenmerkend is dat men zich vooraf bindt aan de te leveren prestaties.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tussen twee of meer partijen.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Bankgarantie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Bankgarantie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overeenkomst</w:t>
            </w:r>
            <w:r w:rsidRPr="00E555FF">
              <w:rPr>
                <w:rFonts w:ascii="Calibri" w:eastAsia="Times New Roman" w:hAnsi="Calibri" w:cs="Times New Roman"/>
                <w:color w:val="000000"/>
                <w:lang w:eastAsia="nl-NL"/>
              </w:rPr>
              <w:t xml:space="preserve"> waarin een bank onvoorwaardelijk garandeert om een bedrag aan de begunstigde te betalen, indien hij daarop aanspraak maakt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Betaalafspraak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blijkt dat een financiële transactie met betrekking tot een bepaalde dienst of voor bepaalde goederen, op of binnen een bepaald moment wordt voldaan.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Garantiebewijs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Garantiebewijs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mogelijke herstellingen wegens onvoorziene gebreken op rekening van de verkoper komen.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Ontworpen stelsel, opstel of voorstel volgens hetwelk een handeling, object, subject of dienst zal worden of wordt ingericht en/of uitgevoerd.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Begroting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Begroting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Raming, voorlopige berekening van de kosten van of inspanningen voor een te maken product of in te richten project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Beleidsdocument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Beleidsdocument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plan</w:t>
            </w:r>
            <w:r w:rsidRPr="00E555FF">
              <w:rPr>
                <w:rFonts w:ascii="Calibri" w:eastAsia="Times New Roman" w:hAnsi="Calibri" w:cs="Times New Roman"/>
                <w:color w:val="000000"/>
                <w:lang w:eastAsia="nl-NL"/>
              </w:rPr>
              <w:t xml:space="preserve"> waarin, in onderlinge samenhang, doelen worden gesteld aangaande een gewenste ontwikkeling en de richting en de middelen worden aangegeven waarmee men de gestelde doelen wil gaan realiseren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'Beleidsplan'</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en voorwaarden volgens welke de aanbesteding, aanneming en/of uitvoering van handelingen plaatsvinden.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Bestemmingsplan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Bestemmingsplan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Lokale normstelling voor het gebruik van de ruimte.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Ontwerp</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Ontwerp</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Geschreven, getekend of op andere wijze gevisualiseerd plan, meestal aan anderen ter overweging aangeboden.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Pakket Van Eisen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Pakket Van Eisen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waarin is aangegeven aan welke minimale voorwaarden het inrichten en/of uitvoeren van een handeling, object, subject of dienst moet voldoen.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Van Aanpak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Plan Van Aanpak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waarin is aangegeven hoe een handeling, object of dienst wordt ingericht en/of uitgevoerd.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Rooster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Rooster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plan</w:t>
            </w:r>
            <w:r w:rsidRPr="00E555FF">
              <w:rPr>
                <w:rFonts w:ascii="Calibri" w:eastAsia="Times New Roman" w:hAnsi="Calibri" w:cs="Times New Roman"/>
                <w:color w:val="000000"/>
                <w:lang w:eastAsia="nl-NL"/>
              </w:rPr>
              <w:t xml:space="preserve"> waarin vastgelegd is, door middel van gegevens in horizontale en verticale rijen, welke taken of gebeurtenissen op welke momenten plaats moeten gaan vinden.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Staat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Ruimtelijk 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Ruimtelijk 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Normstelling voor de beoogde ruimtelijke ontwikkeling binnen een afgebakend gebied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handelingen en bevindingen in de vorm van een doorlopende (gesproken of geschreven) tekst of als chronologische aantekeningen worden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Besluitenlijst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Overzicht van genomen besluiten en/of beschikkingen.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Geluidsfragment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Geluidsfragment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de registratie van geluiden bevat, die met behulp van apparaten hoorbaar kunnen worden gereproduceerd.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Geluidsdocument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'Geluidsopname'</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Gespreksverslag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Gespreksverslag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tussen twee of meer personen gevoerd gesprek.</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Nota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Nota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een uitvoerige en in de regel formele uiteenzetting over een bepaald onderwerp bevat.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Procesbeschrijving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de wijze van uitvoering en het verloop van een proces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Proces-verbaal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Verslag &gt; </w:t>
            </w:r>
            <w:proofErr w:type="spellStart"/>
            <w:r w:rsidRPr="00E555FF">
              <w:rPr>
                <w:rFonts w:ascii="Calibri" w:eastAsia="Times New Roman" w:hAnsi="Calibri" w:cs="Times New Roman"/>
                <w:color w:val="000000"/>
                <w:lang w:eastAsia="nl-NL"/>
              </w:rPr>
              <w:t>Proces-Verbaal</w:t>
            </w:r>
            <w:proofErr w:type="spellEnd"/>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in de waarneming, constatering en toedracht van het verloop van een proces, een handeling, een bevinding of een feit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Volgens opdracht of op verzoek uitgebracht verslag.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Berekening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Numerieke uitwerking van (beoogde) handelingen en bevindingen.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Catalogus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Catalogus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Een inventaris van een verzameling boeken of andere voorwerpen, die tevens de toegang vormt tot deze verzameling.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Gids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Gids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informatie bevat met als doel een lezer oriënterend te informeren over een bepaald onderwerp.</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Register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Register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Rapport</w:t>
            </w:r>
            <w:r w:rsidRPr="00E555FF">
              <w:rPr>
                <w:rFonts w:ascii="Calibri" w:eastAsia="Times New Roman" w:hAnsi="Calibri" w:cs="Times New Roman"/>
                <w:color w:val="000000"/>
                <w:lang w:eastAsia="nl-NL"/>
              </w:rPr>
              <w:t xml:space="preserve"> waarin gegevens betreffende personen, organisaties of goederen zijn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Verspreidingslijst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Verspreidingslijst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Opsomming van organisaties, onderdelen daarvan en/of personen waaronder exemplaren van een document verdeeld zijn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Vergaderverslag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Vergaderverslag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vergadering.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bevindingen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 &gt; Taxatierapport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Verslag</w:t>
            </w:r>
            <w:r w:rsidRPr="00E555FF">
              <w:rPr>
                <w:rFonts w:ascii="Calibri" w:eastAsia="Times New Roman" w:hAnsi="Calibri" w:cs="Times New Roman"/>
                <w:color w:val="000000"/>
                <w:lang w:eastAsia="nl-NL"/>
              </w:rPr>
              <w:t xml:space="preserve"> waarin een </w:t>
            </w:r>
            <w:proofErr w:type="spellStart"/>
            <w:r w:rsidRPr="00E555FF">
              <w:rPr>
                <w:rFonts w:ascii="Calibri" w:eastAsia="Times New Roman" w:hAnsi="Calibri" w:cs="Times New Roman"/>
                <w:color w:val="000000"/>
                <w:lang w:eastAsia="nl-NL"/>
              </w:rPr>
              <w:t>beedigd</w:t>
            </w:r>
            <w:proofErr w:type="spellEnd"/>
            <w:r w:rsidRPr="00E555FF">
              <w:rPr>
                <w:rFonts w:ascii="Calibri" w:eastAsia="Times New Roman" w:hAnsi="Calibri" w:cs="Times New Roman"/>
                <w:color w:val="000000"/>
                <w:lang w:eastAsia="nl-NL"/>
              </w:rPr>
              <w:t xml:space="preserve"> taxateur de waardebepaling van een onroerende zaak heeft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'Taxatie(verslag)'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Verweerschrift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Verweerschrift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Schriftelijk stuk waarin men zich verweert, meestal gericht aan een officiële instantie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vraag of opdracht blijkt om iets te doen of te laten.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Aanmaning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Aanmaning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volgend op een verzoek tot betaling of een melding van ingebrekestelling.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Aanvraag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Aanvraag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een besluit te nemen of een verzoek om informatie te verstrekken.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Beroepschrift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Beroepschrift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waarmee een voorziening tegen een besluit wordt gevraagd.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Bestelling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Bestelling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opdracht tot leveren of bezorgen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Betaalopdracht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een financiële transactie wordt ondernomen.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Hernoeming</w:t>
            </w:r>
            <w:proofErr w:type="spellEnd"/>
            <w:r w:rsidRPr="00E555FF">
              <w:rPr>
                <w:rFonts w:ascii="Calibri" w:eastAsia="Times New Roman" w:hAnsi="Calibri" w:cs="Times New Roman"/>
                <w:color w:val="000000"/>
                <w:lang w:eastAsia="nl-NL"/>
              </w:rPr>
              <w:t xml:space="preserve"> van 'Betalingsopdracht'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Bezwaarschrift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Bezwaarschrift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Document waaruit een verzoek blijkt een voorziening te treffen tegen een </w:t>
            </w:r>
            <w:r w:rsidRPr="00E555FF">
              <w:rPr>
                <w:rFonts w:ascii="Calibri" w:eastAsia="Times New Roman" w:hAnsi="Calibri" w:cs="Times New Roman"/>
                <w:color w:val="000000"/>
                <w:lang w:eastAsia="nl-NL"/>
              </w:rPr>
              <w:lastRenderedPageBreak/>
              <w:t>besluit.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Declaratie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Declaratie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gemaakte onkosten of te betalen honoraria blijken.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Uitnodiging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Uitnodiging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Verzoek</w:t>
            </w:r>
            <w:r w:rsidRPr="00E555FF">
              <w:rPr>
                <w:rFonts w:ascii="Calibri" w:eastAsia="Times New Roman" w:hAnsi="Calibri" w:cs="Times New Roman"/>
                <w:color w:val="000000"/>
                <w:lang w:eastAsia="nl-NL"/>
              </w:rPr>
              <w:t xml:space="preserve"> om iets bij te wonen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Verzoekschrift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om een gunst wordt gevraagd.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Zienswijze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Zienswijze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Mening van een belanghebbende over een </w:t>
            </w:r>
            <w:proofErr w:type="spellStart"/>
            <w:r w:rsidRPr="00E555FF">
              <w:rPr>
                <w:rFonts w:ascii="Calibri" w:eastAsia="Times New Roman" w:hAnsi="Calibri" w:cs="Times New Roman"/>
                <w:color w:val="000000"/>
                <w:lang w:eastAsia="nl-NL"/>
              </w:rPr>
              <w:t>ontwerp-besluit</w:t>
            </w:r>
            <w:proofErr w:type="spellEnd"/>
            <w:r w:rsidRPr="00E555FF">
              <w:rPr>
                <w:rFonts w:ascii="Calibri" w:eastAsia="Times New Roman" w:hAnsi="Calibri" w:cs="Times New Roman"/>
                <w:color w:val="000000"/>
                <w:lang w:eastAsia="nl-NL"/>
              </w:rPr>
              <w:t xml:space="preserve"> van een bevoegd gezag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Audit</w:t>
            </w:r>
            <w:proofErr w:type="spellEnd"/>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'Verslag van bevindingen')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Audit</w:t>
            </w:r>
            <w:proofErr w:type="spellEnd"/>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'Verslag van bevindingen')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Behandelingsbericht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Beslaglegging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'Betaalopdracht'</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Bijbehorend stuk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Enquete</w:t>
            </w:r>
            <w:proofErr w:type="spellEnd"/>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Vervallen; te specifiek (type </w:t>
            </w:r>
            <w:r w:rsidRPr="00E555FF">
              <w:rPr>
                <w:rFonts w:ascii="Calibri" w:eastAsia="Times New Roman" w:hAnsi="Calibri" w:cs="Times New Roman"/>
                <w:color w:val="000000"/>
                <w:lang w:eastAsia="nl-NL"/>
              </w:rPr>
              <w:lastRenderedPageBreak/>
              <w:t>'Verzoek')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Folder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hetzelfde als ´Brochure´</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Handboek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'Rapport')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Identiteitsbewijs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geen toegevoegde waarde t.o.v.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 behandeling name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Inkomstenverklaring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Kaart (geografisch)</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'Kaart'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Kandidatenlijst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Synoniemen o.a. Verkiezingslijst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'Rapport')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 derden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´Kennisgeving´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Kiezerspas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Ledenbrief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'Brief')</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Motivatie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Oproepkaart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'Verzoek')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Opzegging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 subtype van AFMELDING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Overig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hetzelfde als 'Betaalopdracht'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Reactie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volgens NEN synoniem van 'Factuur'.</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'Schademelding'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Sollicitatie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'Sollicitatiebrief'</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Stembiljet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Streekplan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Structuurplan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'Taxatierapport'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Tekening (kunstzinnig)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geen toegevoegde waarde t.o.v. 'Tekening'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 (overig)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'Tekening'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Tenaamstelling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geen document(type)</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Ter inzage stuk</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Trajectplan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'Verslag van bevindingen')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Vertragingsbericht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Verzekering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zelfde als 'Polis'</w:t>
            </w:r>
          </w:p>
        </w:tc>
      </w:tr>
      <w:tr w:rsidR="00E555FF" w:rsidRPr="00E555FF" w:rsidTr="00E555FF">
        <w:trPr>
          <w:trHeight w:val="300"/>
        </w:trPr>
        <w:tc>
          <w:tcPr>
            <w:tcW w:w="4410" w:type="dxa"/>
            <w:gridSpan w:val="2"/>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aanvullende informatie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Voorlopige voorziening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Voornemen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roofErr w:type="spellStart"/>
            <w:r w:rsidRPr="00E555FF">
              <w:rPr>
                <w:rFonts w:ascii="Calibri" w:eastAsia="Times New Roman" w:hAnsi="Calibri" w:cs="Times New Roman"/>
                <w:color w:val="000000"/>
                <w:lang w:eastAsia="nl-NL"/>
              </w:rPr>
              <w:t>Hernoemd</w:t>
            </w:r>
            <w:proofErr w:type="spellEnd"/>
            <w:r w:rsidRPr="00E555FF">
              <w:rPr>
                <w:rFonts w:ascii="Calibri" w:eastAsia="Times New Roman" w:hAnsi="Calibri" w:cs="Times New Roman"/>
                <w:color w:val="000000"/>
                <w:lang w:eastAsia="nl-NL"/>
              </w:rPr>
              <w:t xml:space="preserve"> naar 'Wet'</w:t>
            </w:r>
          </w:p>
        </w:tc>
      </w:tr>
    </w:tbl>
    <w:p w:rsidR="00E555FF" w:rsidRDefault="00E555FF" w:rsidP="00A02BEA">
      <w:pPr>
        <w:sectPr w:rsidR="00E555FF" w:rsidSect="00E555FF">
          <w:pgSz w:w="16838" w:h="11906" w:orient="landscape"/>
          <w:pgMar w:top="1417" w:right="1417" w:bottom="1417" w:left="1417" w:header="708" w:footer="708" w:gutter="0"/>
          <w:cols w:space="708"/>
          <w:titlePg/>
          <w:docGrid w:linePitch="360"/>
        </w:sectPr>
      </w:pPr>
    </w:p>
    <w:p w:rsidR="0038425A" w:rsidRPr="00BC0BAD" w:rsidRDefault="0038425A">
      <w:pPr>
        <w:rPr>
          <w:noProof/>
        </w:rPr>
      </w:pPr>
    </w:p>
    <w:p w:rsidR="0038425A" w:rsidRPr="00BC0BAD" w:rsidRDefault="00D44D5A" w:rsidP="0038425A">
      <w:pPr>
        <w:rPr>
          <w:noProof/>
        </w:rPr>
      </w:pPr>
      <w:r>
        <w:rPr>
          <w:noProof/>
          <w:lang w:eastAsia="nl-N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margin-left:64.9pt;margin-top:439.15pt;width:347.25pt;height:131.05pt;rotation:-360;z-index:251665408;mso-position-horizontal-relative:margin;mso-position-vertical-relative:margin;mso-width-relative:margin;mso-height-relative:margin" o:allowincell="f" adj="1739" fillcolor="#943634" strokecolor="#cc0068" strokeweight="3pt">
            <v:imagedata embosscolor="shadow add(51)"/>
            <v:shadow type="emboss" color="lineOrFill darken(153)" color2="shadow add(102)" offset="1pt,1pt"/>
            <v:textbox style="mso-next-textbox:#_x0000_s1027;mso-fit-shape-to-text:t" inset="3.6pt,,3.6pt">
              <w:txbxContent>
                <w:p w:rsidR="002015D0" w:rsidRDefault="002015D0"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tblPr>
                  <w:tblGrid>
                    <w:gridCol w:w="1800"/>
                    <w:gridCol w:w="2250"/>
                    <w:gridCol w:w="2250"/>
                  </w:tblGrid>
                  <w:tr w:rsidR="002015D0" w:rsidRPr="00D80B5A" w:rsidTr="004221F2">
                    <w:tc>
                      <w:tcPr>
                        <w:tcW w:w="1800" w:type="dxa"/>
                        <w:hideMark/>
                      </w:tcPr>
                      <w:p w:rsidR="002015D0" w:rsidRPr="00564D1E" w:rsidRDefault="002015D0" w:rsidP="004221F2">
                        <w:pPr>
                          <w:spacing w:line="270" w:lineRule="atLeast"/>
                          <w:rPr>
                            <w:color w:val="000000"/>
                            <w:sz w:val="20"/>
                            <w:szCs w:val="20"/>
                          </w:rPr>
                        </w:pPr>
                        <w:r w:rsidRPr="00564D1E">
                          <w:rPr>
                            <w:color w:val="000000"/>
                            <w:sz w:val="20"/>
                            <w:szCs w:val="20"/>
                          </w:rPr>
                          <w:t>Bezoekadres:</w:t>
                        </w:r>
                        <w:r w:rsidRPr="00564D1E">
                          <w:rPr>
                            <w:color w:val="000000"/>
                            <w:sz w:val="20"/>
                            <w:szCs w:val="20"/>
                          </w:rPr>
                          <w:br/>
                        </w:r>
                        <w:proofErr w:type="spellStart"/>
                        <w:r w:rsidRPr="00564D1E">
                          <w:rPr>
                            <w:color w:val="000000"/>
                            <w:sz w:val="20"/>
                            <w:szCs w:val="20"/>
                          </w:rPr>
                          <w:t>Nassaulaan</w:t>
                        </w:r>
                        <w:proofErr w:type="spellEnd"/>
                        <w:r w:rsidRPr="00564D1E">
                          <w:rPr>
                            <w:color w:val="000000"/>
                            <w:sz w:val="20"/>
                            <w:szCs w:val="20"/>
                          </w:rPr>
                          <w:t xml:space="preserve"> 12</w:t>
                        </w:r>
                        <w:r w:rsidRPr="00564D1E">
                          <w:rPr>
                            <w:color w:val="000000"/>
                            <w:sz w:val="20"/>
                            <w:szCs w:val="20"/>
                          </w:rPr>
                          <w:br/>
                          <w:t>2514 JS Den Haag</w:t>
                        </w:r>
                      </w:p>
                    </w:tc>
                    <w:tc>
                      <w:tcPr>
                        <w:tcW w:w="2250" w:type="dxa"/>
                        <w:hideMark/>
                      </w:tcPr>
                      <w:p w:rsidR="002015D0" w:rsidRPr="00564D1E" w:rsidRDefault="002015D0" w:rsidP="004221F2">
                        <w:pPr>
                          <w:spacing w:line="270" w:lineRule="atLeast"/>
                          <w:rPr>
                            <w:color w:val="000000"/>
                            <w:sz w:val="20"/>
                            <w:szCs w:val="20"/>
                          </w:rPr>
                        </w:pPr>
                        <w:r w:rsidRPr="00564D1E">
                          <w:rPr>
                            <w:color w:val="000000"/>
                            <w:sz w:val="20"/>
                            <w:szCs w:val="20"/>
                          </w:rPr>
                          <w:t>Postadres:</w:t>
                        </w:r>
                        <w:r w:rsidRPr="00564D1E">
                          <w:rPr>
                            <w:color w:val="000000"/>
                            <w:sz w:val="20"/>
                            <w:szCs w:val="20"/>
                          </w:rPr>
                          <w:br/>
                          <w:t>Postbus 30435</w:t>
                        </w:r>
                        <w:r w:rsidRPr="00564D1E">
                          <w:rPr>
                            <w:color w:val="000000"/>
                            <w:sz w:val="20"/>
                            <w:szCs w:val="20"/>
                          </w:rPr>
                          <w:br/>
                          <w:t>2500 GK Den Haag</w:t>
                        </w:r>
                      </w:p>
                    </w:tc>
                    <w:tc>
                      <w:tcPr>
                        <w:tcW w:w="2250" w:type="dxa"/>
                        <w:hideMark/>
                      </w:tcPr>
                      <w:p w:rsidR="002015D0" w:rsidRPr="00564D1E" w:rsidRDefault="00D44D5A" w:rsidP="004221F2">
                        <w:pPr>
                          <w:spacing w:line="270" w:lineRule="atLeast"/>
                          <w:rPr>
                            <w:color w:val="000000"/>
                            <w:sz w:val="20"/>
                            <w:szCs w:val="20"/>
                            <w:lang w:val="en-US"/>
                          </w:rPr>
                        </w:pPr>
                        <w:hyperlink r:id="rId16" w:tgtFrame="_blank" w:history="1">
                          <w:r w:rsidR="002015D0" w:rsidRPr="00564D1E">
                            <w:rPr>
                              <w:color w:val="6C5A45"/>
                              <w:sz w:val="20"/>
                              <w:szCs w:val="20"/>
                              <w:lang w:val="en-US"/>
                            </w:rPr>
                            <w:t>info@kinggemeenten.nl</w:t>
                          </w:r>
                        </w:hyperlink>
                        <w:r w:rsidR="002015D0" w:rsidRPr="00564D1E">
                          <w:rPr>
                            <w:color w:val="000000"/>
                            <w:sz w:val="20"/>
                            <w:szCs w:val="20"/>
                            <w:lang w:val="en-US"/>
                          </w:rPr>
                          <w:br/>
                          <w:t>T: 070 373 8017</w:t>
                        </w:r>
                        <w:r w:rsidR="002015D0" w:rsidRPr="00564D1E">
                          <w:rPr>
                            <w:color w:val="000000"/>
                            <w:sz w:val="20"/>
                            <w:szCs w:val="20"/>
                            <w:lang w:val="en-US"/>
                          </w:rPr>
                          <w:br/>
                          <w:t>F: 070 363 5682</w:t>
                        </w:r>
                      </w:p>
                    </w:tc>
                  </w:tr>
                </w:tbl>
                <w:p w:rsidR="002015D0" w:rsidRPr="00B21709" w:rsidRDefault="002015D0" w:rsidP="0038425A">
                  <w:pPr>
                    <w:pBdr>
                      <w:top w:val="single" w:sz="8" w:space="10" w:color="FFFFFF"/>
                      <w:bottom w:val="single" w:sz="8" w:space="10" w:color="FFFFFF"/>
                    </w:pBdr>
                    <w:jc w:val="center"/>
                    <w:rPr>
                      <w:i/>
                      <w:iCs/>
                      <w:color w:val="808080"/>
                      <w:sz w:val="24"/>
                      <w:lang w:val="en-US"/>
                    </w:rPr>
                  </w:pPr>
                </w:p>
              </w:txbxContent>
            </v:textbox>
            <w10:wrap type="square" anchorx="margin" anchory="margin"/>
          </v:shape>
        </w:pict>
      </w:r>
      <w:r w:rsidR="0038425A" w:rsidRPr="00BC0BAD">
        <w:rPr>
          <w:noProof/>
          <w:lang w:eastAsia="nl-NL"/>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17"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C7" w:rsidRDefault="000A3FC7" w:rsidP="0038425A">
      <w:pPr>
        <w:spacing w:after="0" w:line="240" w:lineRule="auto"/>
      </w:pPr>
      <w:r>
        <w:separator/>
      </w:r>
    </w:p>
  </w:endnote>
  <w:endnote w:type="continuationSeparator" w:id="0">
    <w:p w:rsidR="000A3FC7" w:rsidRDefault="000A3FC7" w:rsidP="0038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17972"/>
      <w:docPartObj>
        <w:docPartGallery w:val="Page Numbers (Bottom of Page)"/>
        <w:docPartUnique/>
      </w:docPartObj>
    </w:sdtPr>
    <w:sdtContent>
      <w:p w:rsidR="002015D0" w:rsidRDefault="002015D0">
        <w:pPr>
          <w:pStyle w:val="Voettekst"/>
          <w:jc w:val="right"/>
        </w:pPr>
        <w:r>
          <w:rPr>
            <w:noProof/>
            <w:lang w:eastAsia="nl-NL"/>
          </w:rPr>
          <w:drawing>
            <wp:anchor distT="0" distB="0" distL="114300" distR="114300" simplePos="0" relativeHeight="251658239"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fldSimple w:instr=" PAGE   \* MERGEFORMAT ">
          <w:r w:rsidR="006B6695">
            <w:rPr>
              <w:noProof/>
            </w:rPr>
            <w:t>4</w:t>
          </w:r>
        </w:fldSimple>
      </w:p>
    </w:sdtContent>
  </w:sdt>
  <w:p w:rsidR="002015D0" w:rsidRDefault="002015D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C7" w:rsidRDefault="000A3FC7" w:rsidP="0038425A">
      <w:pPr>
        <w:spacing w:after="0" w:line="240" w:lineRule="auto"/>
      </w:pPr>
      <w:r>
        <w:separator/>
      </w:r>
    </w:p>
  </w:footnote>
  <w:footnote w:type="continuationSeparator" w:id="0">
    <w:p w:rsidR="000A3FC7" w:rsidRDefault="000A3FC7" w:rsidP="0038425A">
      <w:pPr>
        <w:spacing w:after="0" w:line="240" w:lineRule="auto"/>
      </w:pPr>
      <w:r>
        <w:continuationSeparator/>
      </w:r>
    </w:p>
  </w:footnote>
  <w:footnote w:id="1">
    <w:p w:rsidR="002015D0" w:rsidRDefault="002015D0" w:rsidP="00AF5C29">
      <w:pPr>
        <w:pStyle w:val="Voetnoottekst"/>
      </w:pPr>
      <w:r>
        <w:rPr>
          <w:rStyle w:val="Voetnootmarkering"/>
        </w:rPr>
        <w:footnoteRef/>
      </w:r>
      <w:r>
        <w:t xml:space="preserve"> GEMMA Procesarchitectuur; KING, 9 mei 2011, versie 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5D0" w:rsidRDefault="002015D0" w:rsidP="0038425A">
    <w:pPr>
      <w:pStyle w:val="Koptekst"/>
      <w:tabs>
        <w:tab w:val="clear" w:pos="9072"/>
      </w:tabs>
    </w:pPr>
    <w:r>
      <w:tab/>
    </w:r>
    <w:r w:rsidRPr="0038425A">
      <w:rPr>
        <w:noProof/>
        <w:lang w:eastAsia="nl-NL"/>
      </w:rPr>
      <w:drawing>
        <wp:anchor distT="0" distB="0" distL="114300" distR="114300" simplePos="0" relativeHeight="251659264"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2015D0" w:rsidRDefault="002015D0">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8">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10"/>
  </w:num>
  <w:num w:numId="15">
    <w:abstractNumId w:val="3"/>
  </w:num>
  <w:num w:numId="16">
    <w:abstractNumId w:val="12"/>
  </w:num>
  <w:num w:numId="17">
    <w:abstractNumId w:val="9"/>
  </w:num>
  <w:num w:numId="18">
    <w:abstractNumId w:val="11"/>
  </w:num>
  <w:num w:numId="19">
    <w:abstractNumId w:val="4"/>
  </w:num>
  <w:num w:numId="20">
    <w:abstractNumId w:val="7"/>
  </w:num>
  <w:num w:numId="21">
    <w:abstractNumId w:val="7"/>
  </w:num>
  <w:num w:numId="22">
    <w:abstractNumId w:val="7"/>
  </w:num>
  <w:num w:numId="23">
    <w:abstractNumId w:val="7"/>
  </w:num>
  <w:num w:numId="24">
    <w:abstractNumId w:val="7"/>
  </w:num>
  <w:num w:numId="25">
    <w:abstractNumId w:val="7"/>
  </w:num>
  <w:num w:numId="26">
    <w:abstractNumId w:val="0"/>
  </w:num>
  <w:num w:numId="27">
    <w:abstractNumId w:val="1"/>
  </w:num>
  <w:num w:numId="28">
    <w:abstractNumId w:val="5"/>
  </w:num>
  <w:num w:numId="29">
    <w:abstractNumId w:val="7"/>
  </w:num>
  <w:num w:numId="30">
    <w:abstractNumId w:val="7"/>
  </w:num>
  <w:num w:numId="31">
    <w:abstractNumId w:val="7"/>
  </w:num>
  <w:num w:numId="32">
    <w:abstractNumId w:val="8"/>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103274"/>
    <w:rsid w:val="000058DE"/>
    <w:rsid w:val="00010599"/>
    <w:rsid w:val="00010D01"/>
    <w:rsid w:val="00015BD8"/>
    <w:rsid w:val="00024418"/>
    <w:rsid w:val="00025679"/>
    <w:rsid w:val="00041946"/>
    <w:rsid w:val="00042D72"/>
    <w:rsid w:val="000437B2"/>
    <w:rsid w:val="00054557"/>
    <w:rsid w:val="00084D76"/>
    <w:rsid w:val="0009458E"/>
    <w:rsid w:val="000A21C0"/>
    <w:rsid w:val="000A3FC7"/>
    <w:rsid w:val="000E11FB"/>
    <w:rsid w:val="000E1D99"/>
    <w:rsid w:val="000E5937"/>
    <w:rsid w:val="00103274"/>
    <w:rsid w:val="00107D49"/>
    <w:rsid w:val="00107DE5"/>
    <w:rsid w:val="0012731A"/>
    <w:rsid w:val="00141550"/>
    <w:rsid w:val="001438BC"/>
    <w:rsid w:val="0014643D"/>
    <w:rsid w:val="0015040A"/>
    <w:rsid w:val="00154FED"/>
    <w:rsid w:val="00161033"/>
    <w:rsid w:val="001715C8"/>
    <w:rsid w:val="00173847"/>
    <w:rsid w:val="001B35BF"/>
    <w:rsid w:val="001B7FEC"/>
    <w:rsid w:val="001C7151"/>
    <w:rsid w:val="001F670B"/>
    <w:rsid w:val="002015D0"/>
    <w:rsid w:val="0020184D"/>
    <w:rsid w:val="00211C3F"/>
    <w:rsid w:val="0021484C"/>
    <w:rsid w:val="00217075"/>
    <w:rsid w:val="00221344"/>
    <w:rsid w:val="0022264C"/>
    <w:rsid w:val="0022328D"/>
    <w:rsid w:val="00230280"/>
    <w:rsid w:val="00235FE4"/>
    <w:rsid w:val="00240E9E"/>
    <w:rsid w:val="002517B3"/>
    <w:rsid w:val="002526B0"/>
    <w:rsid w:val="00256DF2"/>
    <w:rsid w:val="00271023"/>
    <w:rsid w:val="00275DB1"/>
    <w:rsid w:val="00282AF2"/>
    <w:rsid w:val="002A2D8C"/>
    <w:rsid w:val="002B255B"/>
    <w:rsid w:val="002E34EF"/>
    <w:rsid w:val="002E42B6"/>
    <w:rsid w:val="002E7926"/>
    <w:rsid w:val="002F298A"/>
    <w:rsid w:val="0032562A"/>
    <w:rsid w:val="003313C0"/>
    <w:rsid w:val="003328C2"/>
    <w:rsid w:val="00334791"/>
    <w:rsid w:val="00334E6A"/>
    <w:rsid w:val="0033587D"/>
    <w:rsid w:val="003424C0"/>
    <w:rsid w:val="003465FF"/>
    <w:rsid w:val="00351DAC"/>
    <w:rsid w:val="00355B15"/>
    <w:rsid w:val="00356AD5"/>
    <w:rsid w:val="003605B8"/>
    <w:rsid w:val="00360B08"/>
    <w:rsid w:val="00365246"/>
    <w:rsid w:val="00367362"/>
    <w:rsid w:val="00367786"/>
    <w:rsid w:val="00372AFB"/>
    <w:rsid w:val="0037515C"/>
    <w:rsid w:val="0038425A"/>
    <w:rsid w:val="00394E66"/>
    <w:rsid w:val="003B61BF"/>
    <w:rsid w:val="003C47EC"/>
    <w:rsid w:val="003C6417"/>
    <w:rsid w:val="003D57B3"/>
    <w:rsid w:val="003E3BBD"/>
    <w:rsid w:val="003E4F27"/>
    <w:rsid w:val="003E7E75"/>
    <w:rsid w:val="003F0A6A"/>
    <w:rsid w:val="003F455D"/>
    <w:rsid w:val="003F78E0"/>
    <w:rsid w:val="004013F1"/>
    <w:rsid w:val="00401C6B"/>
    <w:rsid w:val="004025C7"/>
    <w:rsid w:val="00420D09"/>
    <w:rsid w:val="004217DD"/>
    <w:rsid w:val="004221F2"/>
    <w:rsid w:val="00426DB2"/>
    <w:rsid w:val="00445B37"/>
    <w:rsid w:val="0044638F"/>
    <w:rsid w:val="004620FF"/>
    <w:rsid w:val="00462396"/>
    <w:rsid w:val="00465ED6"/>
    <w:rsid w:val="0047180B"/>
    <w:rsid w:val="0047220E"/>
    <w:rsid w:val="00474A91"/>
    <w:rsid w:val="00481082"/>
    <w:rsid w:val="00483FEF"/>
    <w:rsid w:val="00484C0C"/>
    <w:rsid w:val="00490410"/>
    <w:rsid w:val="00497649"/>
    <w:rsid w:val="00497884"/>
    <w:rsid w:val="004A1865"/>
    <w:rsid w:val="004A412E"/>
    <w:rsid w:val="004B55FF"/>
    <w:rsid w:val="004C5CE4"/>
    <w:rsid w:val="004F3E5A"/>
    <w:rsid w:val="004F3F32"/>
    <w:rsid w:val="004F64CE"/>
    <w:rsid w:val="004F6790"/>
    <w:rsid w:val="005056D5"/>
    <w:rsid w:val="00515E1F"/>
    <w:rsid w:val="00533859"/>
    <w:rsid w:val="005360D6"/>
    <w:rsid w:val="005455A4"/>
    <w:rsid w:val="00547E22"/>
    <w:rsid w:val="00555197"/>
    <w:rsid w:val="00564D1E"/>
    <w:rsid w:val="005662C3"/>
    <w:rsid w:val="0057020E"/>
    <w:rsid w:val="00575941"/>
    <w:rsid w:val="005A4DAE"/>
    <w:rsid w:val="005B3891"/>
    <w:rsid w:val="005B3EFA"/>
    <w:rsid w:val="005C3DE1"/>
    <w:rsid w:val="005C4949"/>
    <w:rsid w:val="005D189E"/>
    <w:rsid w:val="005D1B2A"/>
    <w:rsid w:val="005E1BFC"/>
    <w:rsid w:val="005E6EA9"/>
    <w:rsid w:val="006038B0"/>
    <w:rsid w:val="00614588"/>
    <w:rsid w:val="00623234"/>
    <w:rsid w:val="00623B7C"/>
    <w:rsid w:val="00624D61"/>
    <w:rsid w:val="00637B05"/>
    <w:rsid w:val="006401AC"/>
    <w:rsid w:val="0066210F"/>
    <w:rsid w:val="00671FE4"/>
    <w:rsid w:val="00674405"/>
    <w:rsid w:val="006757BE"/>
    <w:rsid w:val="00690B71"/>
    <w:rsid w:val="006919A7"/>
    <w:rsid w:val="00696938"/>
    <w:rsid w:val="006A0F24"/>
    <w:rsid w:val="006A2CB5"/>
    <w:rsid w:val="006A5A58"/>
    <w:rsid w:val="006A5F03"/>
    <w:rsid w:val="006B29E5"/>
    <w:rsid w:val="006B550F"/>
    <w:rsid w:val="006B5AB9"/>
    <w:rsid w:val="006B6695"/>
    <w:rsid w:val="006B6D1B"/>
    <w:rsid w:val="006C1C58"/>
    <w:rsid w:val="006C4E2B"/>
    <w:rsid w:val="006D72E6"/>
    <w:rsid w:val="006F5256"/>
    <w:rsid w:val="007008F2"/>
    <w:rsid w:val="00717312"/>
    <w:rsid w:val="00730432"/>
    <w:rsid w:val="007412FA"/>
    <w:rsid w:val="00743406"/>
    <w:rsid w:val="007502BC"/>
    <w:rsid w:val="00757745"/>
    <w:rsid w:val="00772000"/>
    <w:rsid w:val="007838F4"/>
    <w:rsid w:val="00785ED1"/>
    <w:rsid w:val="0078748D"/>
    <w:rsid w:val="00787E26"/>
    <w:rsid w:val="007A2DD1"/>
    <w:rsid w:val="007B0175"/>
    <w:rsid w:val="007D0679"/>
    <w:rsid w:val="007E556C"/>
    <w:rsid w:val="007F03EA"/>
    <w:rsid w:val="00804727"/>
    <w:rsid w:val="0082540F"/>
    <w:rsid w:val="00825B0B"/>
    <w:rsid w:val="008351DB"/>
    <w:rsid w:val="0083693D"/>
    <w:rsid w:val="0084781F"/>
    <w:rsid w:val="00851DEE"/>
    <w:rsid w:val="00851EC7"/>
    <w:rsid w:val="00855330"/>
    <w:rsid w:val="00860585"/>
    <w:rsid w:val="0086278E"/>
    <w:rsid w:val="00877837"/>
    <w:rsid w:val="008B785B"/>
    <w:rsid w:val="008C517A"/>
    <w:rsid w:val="008D346A"/>
    <w:rsid w:val="008F2569"/>
    <w:rsid w:val="008F3364"/>
    <w:rsid w:val="008F7B24"/>
    <w:rsid w:val="009052E5"/>
    <w:rsid w:val="009057E3"/>
    <w:rsid w:val="00910CBE"/>
    <w:rsid w:val="009223DA"/>
    <w:rsid w:val="00924A0D"/>
    <w:rsid w:val="00934EE7"/>
    <w:rsid w:val="00942E09"/>
    <w:rsid w:val="00943C53"/>
    <w:rsid w:val="00952560"/>
    <w:rsid w:val="00954A12"/>
    <w:rsid w:val="00964A60"/>
    <w:rsid w:val="00982815"/>
    <w:rsid w:val="00982A2A"/>
    <w:rsid w:val="0099098F"/>
    <w:rsid w:val="009946C9"/>
    <w:rsid w:val="009C2896"/>
    <w:rsid w:val="009C5412"/>
    <w:rsid w:val="009C615C"/>
    <w:rsid w:val="009E279C"/>
    <w:rsid w:val="009E38C6"/>
    <w:rsid w:val="00A007F0"/>
    <w:rsid w:val="00A02BEA"/>
    <w:rsid w:val="00A13B54"/>
    <w:rsid w:val="00A27770"/>
    <w:rsid w:val="00A352D8"/>
    <w:rsid w:val="00A41767"/>
    <w:rsid w:val="00A41FFB"/>
    <w:rsid w:val="00A506FA"/>
    <w:rsid w:val="00A552F0"/>
    <w:rsid w:val="00A55A5F"/>
    <w:rsid w:val="00A651AF"/>
    <w:rsid w:val="00A66F17"/>
    <w:rsid w:val="00A70705"/>
    <w:rsid w:val="00A8006A"/>
    <w:rsid w:val="00A96A00"/>
    <w:rsid w:val="00AB019F"/>
    <w:rsid w:val="00AB0C37"/>
    <w:rsid w:val="00AB3520"/>
    <w:rsid w:val="00AB4F0A"/>
    <w:rsid w:val="00AB6562"/>
    <w:rsid w:val="00AC53DD"/>
    <w:rsid w:val="00AC735E"/>
    <w:rsid w:val="00AC73C1"/>
    <w:rsid w:val="00AE5159"/>
    <w:rsid w:val="00AE6C4A"/>
    <w:rsid w:val="00AF4589"/>
    <w:rsid w:val="00AF5C29"/>
    <w:rsid w:val="00AF659B"/>
    <w:rsid w:val="00AF72FB"/>
    <w:rsid w:val="00B0601B"/>
    <w:rsid w:val="00B06E38"/>
    <w:rsid w:val="00B16C6E"/>
    <w:rsid w:val="00B31902"/>
    <w:rsid w:val="00B34554"/>
    <w:rsid w:val="00B6181D"/>
    <w:rsid w:val="00B65857"/>
    <w:rsid w:val="00B7296C"/>
    <w:rsid w:val="00B94495"/>
    <w:rsid w:val="00BA0C0A"/>
    <w:rsid w:val="00BC0BAD"/>
    <w:rsid w:val="00BC30EF"/>
    <w:rsid w:val="00BD550F"/>
    <w:rsid w:val="00BE20CE"/>
    <w:rsid w:val="00BF3799"/>
    <w:rsid w:val="00BF50FF"/>
    <w:rsid w:val="00C05E06"/>
    <w:rsid w:val="00C11EEB"/>
    <w:rsid w:val="00C14CE3"/>
    <w:rsid w:val="00C34301"/>
    <w:rsid w:val="00C5049E"/>
    <w:rsid w:val="00C643AA"/>
    <w:rsid w:val="00C94B83"/>
    <w:rsid w:val="00CA2025"/>
    <w:rsid w:val="00CB0D10"/>
    <w:rsid w:val="00CB375A"/>
    <w:rsid w:val="00CC4555"/>
    <w:rsid w:val="00CD23CE"/>
    <w:rsid w:val="00CD63CD"/>
    <w:rsid w:val="00CF1261"/>
    <w:rsid w:val="00CF1953"/>
    <w:rsid w:val="00CF1DA2"/>
    <w:rsid w:val="00D0706E"/>
    <w:rsid w:val="00D16ECE"/>
    <w:rsid w:val="00D2012E"/>
    <w:rsid w:val="00D25E14"/>
    <w:rsid w:val="00D307C6"/>
    <w:rsid w:val="00D30F71"/>
    <w:rsid w:val="00D44D5A"/>
    <w:rsid w:val="00D50951"/>
    <w:rsid w:val="00D54BC0"/>
    <w:rsid w:val="00D56602"/>
    <w:rsid w:val="00D5730C"/>
    <w:rsid w:val="00D6591C"/>
    <w:rsid w:val="00D73EFE"/>
    <w:rsid w:val="00D768A4"/>
    <w:rsid w:val="00D87359"/>
    <w:rsid w:val="00D94088"/>
    <w:rsid w:val="00DB70C5"/>
    <w:rsid w:val="00DB7208"/>
    <w:rsid w:val="00DB7C93"/>
    <w:rsid w:val="00DD1804"/>
    <w:rsid w:val="00DD3E66"/>
    <w:rsid w:val="00DF5AA6"/>
    <w:rsid w:val="00E0087F"/>
    <w:rsid w:val="00E02A36"/>
    <w:rsid w:val="00E10437"/>
    <w:rsid w:val="00E230EC"/>
    <w:rsid w:val="00E245B8"/>
    <w:rsid w:val="00E300A7"/>
    <w:rsid w:val="00E37EE3"/>
    <w:rsid w:val="00E4465F"/>
    <w:rsid w:val="00E555FF"/>
    <w:rsid w:val="00E6368C"/>
    <w:rsid w:val="00E64A39"/>
    <w:rsid w:val="00E6576F"/>
    <w:rsid w:val="00E91562"/>
    <w:rsid w:val="00E958E4"/>
    <w:rsid w:val="00E96E2B"/>
    <w:rsid w:val="00EA0DDA"/>
    <w:rsid w:val="00EA1407"/>
    <w:rsid w:val="00EB4B31"/>
    <w:rsid w:val="00EC11C1"/>
    <w:rsid w:val="00EE16DA"/>
    <w:rsid w:val="00EE4D07"/>
    <w:rsid w:val="00EE7ECE"/>
    <w:rsid w:val="00F1179F"/>
    <w:rsid w:val="00F11DD2"/>
    <w:rsid w:val="00F2006F"/>
    <w:rsid w:val="00F31C58"/>
    <w:rsid w:val="00F34B18"/>
    <w:rsid w:val="00F43AA2"/>
    <w:rsid w:val="00F53FB3"/>
    <w:rsid w:val="00F648D6"/>
    <w:rsid w:val="00F64D19"/>
    <w:rsid w:val="00F73CAD"/>
    <w:rsid w:val="00F74E7F"/>
    <w:rsid w:val="00F860D7"/>
    <w:rsid w:val="00FD1EB5"/>
    <w:rsid w:val="00FE0E32"/>
    <w:rsid w:val="00FE63AC"/>
    <w:rsid w:val="00FE6A60"/>
    <w:rsid w:val="00FF0D2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264C"/>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Heading4">
    <w:name w:val="Heading 4"/>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TOC1">
    <w:name w:val="TOC 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TOC2">
    <w:name w:val="TOC 2"/>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TOC3">
    <w:name w:val="TOC 3"/>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TOC4">
    <w:name w:val="TOC 4"/>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TOC5">
    <w:name w:val="TOC 5"/>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TOC6">
    <w:name w:val="TOC 6"/>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TOC7">
    <w:name w:val="TOC 7"/>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TOC8">
    <w:name w:val="TOC 8"/>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TOC9">
    <w:name w:val="TOC 9"/>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Heading1">
    <w:name w:val="Heading 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Heading2">
    <w:name w:val="Heading 2"/>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Heading3">
    <w:name w:val="Heading 3"/>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Heading5">
    <w:name w:val="Heading 5"/>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Heading6">
    <w:name w:val="Heading 6"/>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Heading7">
    <w:name w:val="Heading 7"/>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Heading8">
    <w:name w:val="Heading 8"/>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Heading9">
    <w:name w:val="Heading 9"/>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Footer">
    <w:name w:val="Footer"/>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Header">
    <w:name w:val="Header"/>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s>
</file>

<file path=word/webSettings.xml><?xml version="1.0" encoding="utf-8"?>
<w:webSettings xmlns:r="http://schemas.openxmlformats.org/officeDocument/2006/relationships" xmlns:w="http://schemas.openxmlformats.org/wordprocessingml/2006/main">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mailto:info@kinggemeenten.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465C-07FA-443F-B19E-F2F91F4C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700</TotalTime>
  <Pages>91</Pages>
  <Words>26641</Words>
  <Characters>146531</Characters>
  <Application>Microsoft Office Word</Application>
  <DocSecurity>0</DocSecurity>
  <Lines>1221</Lines>
  <Paragraphs>345</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172827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39</cp:revision>
  <cp:lastPrinted>2013-02-04T13:27:00Z</cp:lastPrinted>
  <dcterms:created xsi:type="dcterms:W3CDTF">2013-02-07T15:24:00Z</dcterms:created>
  <dcterms:modified xsi:type="dcterms:W3CDTF">2013-02-08T14:02:00Z</dcterms:modified>
</cp:coreProperties>
</file>